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E1584C">
      <w:pPr>
        <w:widowControl w:val="0"/>
        <w:spacing w:after="160"/>
        <w:ind w:firstLine="567"/>
        <w:contextualSpacing/>
        <w:jc w:val="right"/>
        <w:rPr>
          <w:rFonts w:ascii="GHEA Grapalat" w:hAnsi="GHEA Grapalat" w:cs="Sylfaen"/>
          <w:i/>
          <w:sz w:val="22"/>
          <w:szCs w:val="22"/>
        </w:rPr>
      </w:pPr>
      <w:r>
        <w:rPr>
          <w:rFonts w:ascii="GHEA Grapalat" w:hAnsi="GHEA Grapalat"/>
          <w:i/>
          <w:sz w:val="22"/>
          <w:szCs w:val="22"/>
        </w:rPr>
        <w:t>Приложение №</w:t>
      </w:r>
      <w:r>
        <w:rPr>
          <w:rFonts w:ascii="GHEA Grapalat" w:hAnsi="GHEA Grapalat"/>
          <w:i/>
          <w:sz w:val="22"/>
          <w:szCs w:val="22"/>
          <w:lang w:val="hy-AM"/>
        </w:rPr>
        <w:t xml:space="preserve">3 </w:t>
      </w:r>
    </w:p>
    <w:p w14:paraId="7935FE99">
      <w:pPr>
        <w:widowControl w:val="0"/>
        <w:spacing w:after="160" w:line="360" w:lineRule="auto"/>
        <w:ind w:firstLine="567"/>
        <w:contextualSpacing/>
        <w:jc w:val="right"/>
        <w:rPr>
          <w:rFonts w:ascii="GHEA Grapalat" w:hAnsi="GHEA Grapalat"/>
          <w:i/>
          <w:lang w:val="hy-AM"/>
        </w:rPr>
      </w:pPr>
      <w:r>
        <w:rPr>
          <w:rFonts w:ascii="GHEA Grapalat" w:hAnsi="GHEA Grapalat"/>
          <w:i/>
          <w:sz w:val="22"/>
          <w:szCs w:val="22"/>
        </w:rPr>
        <w:t xml:space="preserve">к приказу Министра финансов РА </w:t>
      </w:r>
      <w:r>
        <w:rPr>
          <w:rFonts w:ascii="GHEA Grapalat" w:hAnsi="GHEA Grapalat" w:cs="Sylfaen"/>
          <w:i/>
          <w:sz w:val="22"/>
          <w:szCs w:val="22"/>
        </w:rPr>
        <w:br w:type="textWrapping"/>
      </w:r>
      <w:r>
        <w:rPr>
          <w:rFonts w:ascii="GHEA Grapalat" w:hAnsi="GHEA Grapalat"/>
          <w:i/>
          <w:sz w:val="22"/>
          <w:szCs w:val="22"/>
        </w:rPr>
        <w:t>от 26-ого февраля 2024 года № 31-A</w:t>
      </w:r>
    </w:p>
    <w:p w14:paraId="23B6928E">
      <w:pPr>
        <w:widowControl w:val="0"/>
        <w:spacing w:after="160" w:line="360" w:lineRule="auto"/>
        <w:ind w:firstLine="567"/>
        <w:contextualSpacing/>
        <w:jc w:val="right"/>
        <w:rPr>
          <w:rFonts w:ascii="GHEA Grapalat" w:hAnsi="GHEA Grapalat"/>
          <w:i/>
          <w:lang w:val="hy-AM"/>
        </w:rPr>
      </w:pPr>
    </w:p>
    <w:p w14:paraId="029B580E">
      <w:pPr>
        <w:widowControl w:val="0"/>
        <w:spacing w:after="160" w:line="360" w:lineRule="auto"/>
        <w:ind w:firstLine="567"/>
        <w:contextualSpacing/>
        <w:jc w:val="right"/>
        <w:rPr>
          <w:rFonts w:ascii="GHEA Grapalat" w:hAnsi="GHEA Grapalat" w:cs="Sylfaen"/>
          <w:i/>
        </w:rPr>
      </w:pPr>
      <w:r>
        <w:rPr>
          <w:rFonts w:ascii="GHEA Grapalat" w:hAnsi="GHEA Grapalat"/>
          <w:i/>
        </w:rPr>
        <w:t xml:space="preserve">Приложение №8 </w:t>
      </w:r>
    </w:p>
    <w:p w14:paraId="1CB86D64">
      <w:pPr>
        <w:widowControl w:val="0"/>
        <w:spacing w:after="160" w:line="360" w:lineRule="auto"/>
        <w:ind w:firstLine="567"/>
        <w:contextualSpacing/>
        <w:jc w:val="right"/>
        <w:rPr>
          <w:rFonts w:ascii="GHEA Grapalat" w:hAnsi="GHEA Grapalat" w:cs="Sylfaen"/>
          <w:i/>
        </w:rPr>
      </w:pPr>
      <w:r>
        <w:rPr>
          <w:rFonts w:ascii="GHEA Grapalat" w:hAnsi="GHEA Grapalat"/>
          <w:i/>
        </w:rPr>
        <w:t xml:space="preserve">к приказу Министра финансов РА </w:t>
      </w:r>
      <w:r>
        <w:rPr>
          <w:rFonts w:ascii="GHEA Grapalat" w:hAnsi="GHEA Grapalat" w:cs="Sylfaen"/>
          <w:i/>
        </w:rPr>
        <w:br w:type="textWrapping"/>
      </w:r>
      <w:r>
        <w:rPr>
          <w:rFonts w:ascii="GHEA Grapalat" w:hAnsi="GHEA Grapalat"/>
          <w:i/>
        </w:rPr>
        <w:t xml:space="preserve">от 1-ого марта 2023 года № </w:t>
      </w:r>
      <w:r>
        <w:rPr>
          <w:rFonts w:ascii="GHEA Grapalat" w:hAnsi="GHEA Grapalat"/>
          <w:i/>
          <w:lang w:val="hy-AM"/>
        </w:rPr>
        <w:t>87</w:t>
      </w:r>
      <w:r>
        <w:rPr>
          <w:rFonts w:ascii="GHEA Grapalat" w:hAnsi="GHEA Grapalat"/>
          <w:i/>
        </w:rPr>
        <w:t>-A</w:t>
      </w:r>
    </w:p>
    <w:p w14:paraId="1B9645AF">
      <w:pPr>
        <w:widowControl w:val="0"/>
        <w:spacing w:after="160" w:line="360" w:lineRule="auto"/>
        <w:ind w:right="-7" w:firstLine="567"/>
        <w:jc w:val="right"/>
        <w:rPr>
          <w:rFonts w:ascii="GHEA Grapalat" w:hAnsi="GHEA Grapalat" w:cs="Sylfaen"/>
          <w:i/>
          <w:u w:val="single"/>
        </w:rPr>
      </w:pPr>
      <w:r>
        <w:rPr>
          <w:rFonts w:ascii="GHEA Grapalat" w:hAnsi="GHEA Grapalat"/>
          <w:i/>
          <w:u w:val="single"/>
        </w:rPr>
        <w:t>Типовая форма</w:t>
      </w:r>
    </w:p>
    <w:p w14:paraId="389158D6">
      <w:pPr>
        <w:pStyle w:val="18"/>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14:paraId="11D5FBD6">
      <w:pPr>
        <w:pStyle w:val="18"/>
        <w:widowControl w:val="0"/>
        <w:spacing w:after="160" w:line="240" w:lineRule="auto"/>
        <w:ind w:firstLine="0"/>
        <w:jc w:val="center"/>
        <w:rPr>
          <w:rFonts w:ascii="GHEA Grapalat" w:hAnsi="GHEA Grapalat"/>
          <w:i w:val="0"/>
          <w:sz w:val="24"/>
          <w:szCs w:val="24"/>
        </w:rPr>
      </w:pPr>
      <w:r>
        <w:rPr>
          <w:rFonts w:ascii="GHEA Grapalat" w:hAnsi="GHEA Grapalat"/>
        </w:rPr>
        <w:t>ОБ ЗАПРОС КОТИРОВОК</w:t>
      </w:r>
    </w:p>
    <w:p w14:paraId="2E7989BF">
      <w:pPr>
        <w:pStyle w:val="18"/>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Pr>
          <w:rFonts w:ascii="GHEA Grapalat" w:hAnsi="GHEA Grapalat"/>
          <w:i w:val="0"/>
          <w:sz w:val="24"/>
          <w:szCs w:val="24"/>
          <w:lang w:val="hy-AM"/>
        </w:rPr>
        <w:t>06</w:t>
      </w:r>
      <w:r>
        <w:rPr>
          <w:rFonts w:ascii="GHEA Grapalat" w:hAnsi="GHEA Grapalat"/>
          <w:i w:val="0"/>
          <w:sz w:val="24"/>
          <w:szCs w:val="24"/>
        </w:rPr>
        <w:t>" "</w:t>
      </w:r>
      <w:r>
        <w:rPr>
          <w:rFonts w:ascii="GHEA Grapalat" w:hAnsi="GHEA Grapalat"/>
          <w:lang w:val="hy-AM"/>
        </w:rPr>
        <w:t>08</w:t>
      </w:r>
      <w:r>
        <w:rPr>
          <w:rFonts w:ascii="GHEA Grapalat" w:hAnsi="GHEA Grapalat"/>
          <w:i w:val="0"/>
          <w:sz w:val="24"/>
          <w:szCs w:val="24"/>
        </w:rPr>
        <w:t>" 20</w:t>
      </w:r>
      <w:r>
        <w:rPr>
          <w:rFonts w:ascii="GHEA Grapalat" w:hAnsi="GHEA Grapalat"/>
          <w:i w:val="0"/>
          <w:sz w:val="24"/>
          <w:szCs w:val="24"/>
          <w:lang w:val="hy-AM"/>
        </w:rPr>
        <w:t>24</w:t>
      </w:r>
      <w:r>
        <w:rPr>
          <w:rFonts w:ascii="GHEA Grapalat" w:hAnsi="GHEA Grapalat"/>
          <w:i w:val="0"/>
          <w:sz w:val="24"/>
          <w:szCs w:val="24"/>
        </w:rPr>
        <w:t xml:space="preserve"> года "</w:t>
      </w:r>
      <w:r>
        <w:rPr>
          <w:rFonts w:ascii="GHEA Grapalat" w:hAnsi="GHEA Grapalat"/>
          <w:i w:val="0"/>
          <w:sz w:val="24"/>
          <w:szCs w:val="24"/>
          <w:lang w:val="hy-AM"/>
        </w:rPr>
        <w:t>1</w:t>
      </w:r>
      <w:r>
        <w:rPr>
          <w:rFonts w:ascii="GHEA Grapalat" w:hAnsi="GHEA Grapalat"/>
          <w:i w:val="0"/>
          <w:sz w:val="24"/>
          <w:szCs w:val="24"/>
        </w:rPr>
        <w:t xml:space="preserve">" </w:t>
      </w:r>
    </w:p>
    <w:p w14:paraId="67B2FF00">
      <w:pPr>
        <w:pStyle w:val="18"/>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i w:val="0"/>
          <w:lang w:val="hy-AM"/>
        </w:rPr>
        <w:t>ՀՀ ԳՄՍ6ՄԴ-</w:t>
      </w:r>
      <w:r>
        <w:rPr>
          <w:rFonts w:ascii="GHEA Grapalat" w:hAnsi="GHEA Grapalat"/>
          <w:i w:val="0"/>
          <w:lang w:val="af-ZA"/>
        </w:rPr>
        <w:t>_</w:t>
      </w:r>
      <w:r>
        <w:rPr>
          <w:rFonts w:ascii="GHEA Grapalat" w:hAnsi="GHEA Grapalat"/>
          <w:i w:val="0"/>
          <w:lang w:val="hy-AM"/>
        </w:rPr>
        <w:t>ԳՀ</w:t>
      </w:r>
      <w:r>
        <w:rPr>
          <w:rFonts w:ascii="GHEA Grapalat" w:hAnsi="GHEA Grapalat"/>
          <w:i w:val="0"/>
          <w:lang w:val="af-ZA"/>
        </w:rPr>
        <w:t>ԱՇՁԲ</w:t>
      </w:r>
      <w:r>
        <w:rPr>
          <w:rFonts w:ascii="GHEA Grapalat" w:hAnsi="GHEA Grapalat"/>
          <w:i w:val="0"/>
          <w:lang w:val="hy-AM"/>
        </w:rPr>
        <w:t xml:space="preserve"> 24/02</w:t>
      </w:r>
    </w:p>
    <w:p w14:paraId="087AF423">
      <w:pPr>
        <w:pStyle w:val="18"/>
        <w:widowControl w:val="0"/>
        <w:spacing w:after="160" w:line="240" w:lineRule="auto"/>
        <w:rPr>
          <w:rFonts w:ascii="GHEA Grapalat" w:hAnsi="GHEA Grapalat"/>
          <w:i w:val="0"/>
          <w:sz w:val="24"/>
          <w:szCs w:val="24"/>
        </w:rPr>
      </w:pPr>
      <w:r>
        <w:rPr>
          <w:rFonts w:ascii="GHEA Grapalat" w:hAnsi="GHEA Grapalat"/>
          <w:i w:val="0"/>
          <w:sz w:val="24"/>
          <w:szCs w:val="24"/>
        </w:rPr>
        <w:t>Процедура закупки организуется на основании статьи 15 части 6 Закона РА "О закупках".</w:t>
      </w:r>
    </w:p>
    <w:p w14:paraId="3300CE9C">
      <w:pPr>
        <w:pStyle w:val="33"/>
        <w:shd w:val="clear" w:color="auto" w:fill="F8F9FA"/>
        <w:rPr>
          <w:rFonts w:ascii="inherit" w:hAnsi="inherit"/>
          <w:color w:val="202124"/>
          <w:sz w:val="22"/>
          <w:szCs w:val="22"/>
        </w:rPr>
      </w:pPr>
      <w:r>
        <w:rPr>
          <w:rStyle w:val="122"/>
          <w:rFonts w:ascii="inherit" w:hAnsi="inherit"/>
          <w:color w:val="202124"/>
          <w:sz w:val="22"/>
          <w:szCs w:val="22"/>
        </w:rPr>
        <w:t xml:space="preserve">     Заказчиком является «Средняя школа № 6 города Севан Гегаркуникского марза РА», которая расположена по адресу улица Совета, дом № 8, муниципалитет Севан Гегаркуникского марза РА.объявляет запрос котировок, который проводится в один тур.В результате данной процедуры выбранному участнику будет предложено подписать</w:t>
      </w:r>
      <w:r>
        <w:rPr>
          <w:rStyle w:val="122"/>
          <w:rFonts w:ascii="inherit" w:hAnsi="inherit"/>
          <w:color w:val="202124"/>
          <w:sz w:val="22"/>
          <w:szCs w:val="22"/>
          <w:lang w:val="hy-AM"/>
        </w:rPr>
        <w:t xml:space="preserve"> </w:t>
      </w:r>
      <w:r>
        <w:rPr>
          <w:rStyle w:val="122"/>
          <w:rFonts w:ascii="inherit" w:hAnsi="inherit"/>
          <w:color w:val="202124"/>
          <w:sz w:val="22"/>
          <w:szCs w:val="22"/>
        </w:rPr>
        <w:t>Ремонтные работы в спортзале</w:t>
      </w:r>
      <w:r>
        <w:rPr>
          <w:rFonts w:ascii="inherit" w:hAnsi="inherit"/>
          <w:color w:val="202124"/>
          <w:sz w:val="22"/>
          <w:szCs w:val="22"/>
          <w:lang w:val="hy-AM"/>
        </w:rPr>
        <w:t xml:space="preserve"> </w:t>
      </w:r>
      <w:r>
        <w:rPr>
          <w:rStyle w:val="122"/>
          <w:rFonts w:ascii="inherit" w:hAnsi="inherit"/>
          <w:color w:val="202124"/>
          <w:sz w:val="24"/>
          <w:szCs w:val="24"/>
        </w:rPr>
        <w:t xml:space="preserve"> в установленном порядке</w:t>
      </w:r>
    </w:p>
    <w:p w14:paraId="084FEDAD">
      <w:pPr>
        <w:pStyle w:val="18"/>
        <w:widowControl w:val="0"/>
        <w:spacing w:after="160" w:line="240" w:lineRule="auto"/>
        <w:ind w:firstLine="567"/>
        <w:rPr>
          <w:rFonts w:ascii="GHEA Grapalat" w:hAnsi="GHEA Grapalat"/>
          <w:i w:val="0"/>
          <w:sz w:val="24"/>
          <w:szCs w:val="24"/>
        </w:rPr>
      </w:pPr>
      <w:r>
        <w:rPr>
          <w:rFonts w:ascii="GHEA Grapalat" w:hAnsi="GHEA Grapalat"/>
          <w:i w:val="0"/>
          <w:sz w:val="24"/>
          <w:szCs w:val="24"/>
        </w:rPr>
        <w:t xml:space="preserve"> 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14:paraId="044B156B">
      <w:pPr>
        <w:pStyle w:val="18"/>
        <w:widowControl w:val="0"/>
        <w:spacing w:after="160" w:line="240" w:lineRule="auto"/>
        <w:ind w:firstLine="567"/>
        <w:rPr>
          <w:rFonts w:ascii="GHEA Grapalat" w:hAnsi="GHEA Grapalat"/>
          <w:i w:val="0"/>
          <w:sz w:val="24"/>
          <w:szCs w:val="24"/>
        </w:rPr>
      </w:pPr>
      <w:r>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 Отобранный участник определяется из числа участников, подавших заявки, оцененные удовлетворительно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14:paraId="4F5EB9C6">
      <w:pPr>
        <w:pStyle w:val="18"/>
        <w:widowControl w:val="0"/>
        <w:spacing w:after="160" w:line="240" w:lineRule="auto"/>
        <w:ind w:firstLine="567"/>
        <w:rPr>
          <w:rFonts w:ascii="GHEA Grapalat" w:hAnsi="GHEA Grapalat"/>
          <w:i w:val="0"/>
          <w:sz w:val="24"/>
          <w:szCs w:val="24"/>
        </w:rPr>
      </w:pPr>
      <w:r>
        <w:rPr>
          <w:rFonts w:ascii="GHEA Grapalat" w:hAnsi="GHEA Grapalat"/>
          <w:i w:val="0"/>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Pr>
          <w:rStyle w:val="30"/>
          <w:rFonts w:ascii="GHEA Grapalat" w:hAnsi="GHEA Grapalat"/>
          <w:i w:val="0"/>
          <w:sz w:val="24"/>
          <w:szCs w:val="24"/>
        </w:rPr>
        <w:footnoteReference w:id="0"/>
      </w:r>
    </w:p>
    <w:p w14:paraId="5B235748">
      <w:pPr>
        <w:pStyle w:val="18"/>
        <w:widowControl w:val="0"/>
        <w:spacing w:after="160" w:line="240" w:lineRule="auto"/>
        <w:ind w:firstLine="567"/>
        <w:rPr>
          <w:rFonts w:ascii="GHEA Grapalat" w:hAnsi="GHEA Grapalat"/>
          <w:i w:val="0"/>
          <w:spacing w:val="-6"/>
          <w:sz w:val="24"/>
          <w:szCs w:val="24"/>
        </w:rPr>
      </w:pPr>
      <w:r>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i w:val="0"/>
          <w:spacing w:val="-6"/>
          <w:sz w:val="24"/>
          <w:szCs w:val="24"/>
          <w:lang w:val="en-US"/>
        </w:rPr>
        <w:t> </w:t>
      </w:r>
      <w:r>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1299A9B8">
      <w:pPr>
        <w:pStyle w:val="33"/>
        <w:shd w:val="clear" w:color="auto" w:fill="F8F9FA"/>
        <w:rPr>
          <w:rStyle w:val="122"/>
          <w:rFonts w:ascii="inherit" w:hAnsi="inherit"/>
          <w:color w:val="202124"/>
          <w:sz w:val="22"/>
          <w:szCs w:val="22"/>
        </w:rPr>
      </w:pPr>
      <w:r>
        <w:rPr>
          <w:rStyle w:val="122"/>
          <w:rFonts w:ascii="inherit" w:hAnsi="inherit"/>
          <w:color w:val="202124"/>
          <w:sz w:val="22"/>
          <w:szCs w:val="22"/>
        </w:rPr>
        <w:t xml:space="preserve">Заявки на участие в данной процедуре необходимо подать в форме документа по адресу РА, Гегаркуникский марз, Севанский муниципалитет, улица Советская, дом №8, до </w:t>
      </w:r>
      <w:r>
        <w:rPr>
          <w:rFonts w:hint="default" w:ascii="GHEA Grapalat" w:hAnsi="GHEA Grapalat"/>
          <w:i w:val="0"/>
          <w:lang w:val="en-US"/>
        </w:rPr>
        <w:t>13</w:t>
      </w:r>
      <w:r>
        <w:rPr>
          <w:rFonts w:ascii="GHEA Grapalat" w:hAnsi="GHEA Grapalat"/>
          <w:i w:val="0"/>
          <w:lang w:val="hy-AM"/>
        </w:rPr>
        <w:t>։</w:t>
      </w:r>
      <w:r>
        <w:rPr>
          <w:rFonts w:hint="default" w:ascii="GHEA Grapalat" w:hAnsi="GHEA Grapalat"/>
          <w:i w:val="0"/>
          <w:lang w:val="en-US"/>
        </w:rPr>
        <w:t>45</w:t>
      </w:r>
      <w:r>
        <w:rPr>
          <w:rStyle w:val="122"/>
          <w:rFonts w:ascii="inherit" w:hAnsi="inherit"/>
          <w:color w:val="202124"/>
          <w:sz w:val="22"/>
          <w:szCs w:val="22"/>
        </w:rPr>
        <w:t xml:space="preserve"> </w:t>
      </w:r>
      <w:r>
        <w:rPr>
          <w:rStyle w:val="122"/>
          <w:rFonts w:ascii="inherit" w:hAnsi="inherit"/>
          <w:color w:val="202124"/>
          <w:sz w:val="22"/>
          <w:szCs w:val="22"/>
          <w:lang w:val="hy-AM"/>
        </w:rPr>
        <w:t>7</w:t>
      </w:r>
      <w:r>
        <w:rPr>
          <w:rStyle w:val="122"/>
          <w:rFonts w:ascii="inherit" w:hAnsi="inherit"/>
          <w:color w:val="202124"/>
          <w:sz w:val="22"/>
          <w:szCs w:val="22"/>
        </w:rPr>
        <w:t>-го дня со дня публикации настоящего объявления. Помимо армянского языка, заявки можно подавать также на английском или русском языке.</w:t>
      </w:r>
    </w:p>
    <w:p w14:paraId="6EC62173">
      <w:pPr>
        <w:pStyle w:val="33"/>
        <w:shd w:val="clear" w:color="auto" w:fill="F8F9FA"/>
        <w:rPr>
          <w:rStyle w:val="122"/>
          <w:rFonts w:ascii="inherit" w:hAnsi="inherit"/>
          <w:color w:val="202124"/>
          <w:sz w:val="22"/>
          <w:szCs w:val="22"/>
        </w:rPr>
      </w:pPr>
      <w:r>
        <w:rPr>
          <w:rStyle w:val="122"/>
          <w:rFonts w:ascii="inherit" w:hAnsi="inherit"/>
          <w:color w:val="202124"/>
          <w:sz w:val="22"/>
          <w:szCs w:val="22"/>
        </w:rPr>
        <w:t xml:space="preserve">Вскрытие предложений состоится по адресу РА, Гегаркуникский марз, Севанский муниципалитет, улица Советская, дом №8, </w:t>
      </w:r>
      <w:r>
        <w:rPr>
          <w:rStyle w:val="122"/>
          <w:rFonts w:ascii="inherit" w:hAnsi="inherit"/>
          <w:color w:val="202124"/>
          <w:sz w:val="22"/>
          <w:szCs w:val="22"/>
          <w:lang w:val="hy-AM"/>
        </w:rPr>
        <w:t>14</w:t>
      </w:r>
      <w:r>
        <w:rPr>
          <w:rStyle w:val="122"/>
          <w:rFonts w:ascii="MS Mincho" w:hAnsi="MS Mincho" w:eastAsia="MS Mincho" w:cs="MS Mincho"/>
          <w:color w:val="202124"/>
          <w:sz w:val="22"/>
          <w:szCs w:val="22"/>
          <w:lang w:val="hy-AM"/>
        </w:rPr>
        <w:t>․</w:t>
      </w:r>
      <w:r>
        <w:rPr>
          <w:rStyle w:val="122"/>
          <w:rFonts w:ascii="inherit" w:hAnsi="inherit"/>
          <w:color w:val="202124"/>
          <w:sz w:val="22"/>
          <w:szCs w:val="22"/>
        </w:rPr>
        <w:t xml:space="preserve"> </w:t>
      </w:r>
      <w:r>
        <w:rPr>
          <w:rStyle w:val="122"/>
          <w:rFonts w:ascii="inherit" w:hAnsi="inherit"/>
          <w:color w:val="202124"/>
          <w:sz w:val="22"/>
          <w:szCs w:val="22"/>
          <w:lang w:val="hy-AM"/>
        </w:rPr>
        <w:t>08</w:t>
      </w:r>
      <w:r>
        <w:rPr>
          <w:rStyle w:val="122"/>
          <w:rFonts w:ascii="MS Mincho" w:hAnsi="MS Mincho" w:eastAsia="MS Mincho" w:cs="MS Mincho"/>
          <w:color w:val="202124"/>
          <w:sz w:val="22"/>
          <w:szCs w:val="22"/>
          <w:lang w:val="hy-AM"/>
        </w:rPr>
        <w:t>․</w:t>
      </w:r>
      <w:r>
        <w:rPr>
          <w:rStyle w:val="122"/>
          <w:rFonts w:ascii="inherit" w:hAnsi="inherit"/>
          <w:color w:val="202124"/>
          <w:sz w:val="22"/>
          <w:szCs w:val="22"/>
        </w:rPr>
        <w:t xml:space="preserve"> 2024 года в </w:t>
      </w:r>
      <w:r>
        <w:rPr>
          <w:rFonts w:hint="default" w:ascii="GHEA Grapalat" w:hAnsi="GHEA Grapalat"/>
          <w:i w:val="0"/>
          <w:lang w:val="en-US"/>
        </w:rPr>
        <w:t>13</w:t>
      </w:r>
      <w:r>
        <w:rPr>
          <w:rFonts w:ascii="GHEA Grapalat" w:hAnsi="GHEA Grapalat"/>
          <w:i w:val="0"/>
          <w:lang w:val="hy-AM"/>
        </w:rPr>
        <w:t>։</w:t>
      </w:r>
      <w:r>
        <w:rPr>
          <w:rFonts w:hint="default" w:ascii="GHEA Grapalat" w:hAnsi="GHEA Grapalat"/>
          <w:i w:val="0"/>
          <w:lang w:val="en-US"/>
        </w:rPr>
        <w:t>45</w:t>
      </w:r>
      <w:r>
        <w:rPr>
          <w:rStyle w:val="122"/>
          <w:rFonts w:ascii="inherit" w:hAnsi="inherit"/>
          <w:color w:val="202124"/>
          <w:sz w:val="22"/>
          <w:szCs w:val="22"/>
        </w:rPr>
        <w:t>.</w:t>
      </w:r>
    </w:p>
    <w:p w14:paraId="1567FD41">
      <w:pPr>
        <w:pStyle w:val="33"/>
        <w:shd w:val="clear" w:color="auto" w:fill="F8F9FA"/>
        <w:rPr>
          <w:rFonts w:ascii="inherit" w:hAnsi="inherit"/>
          <w:color w:val="202124"/>
          <w:sz w:val="22"/>
          <w:szCs w:val="22"/>
        </w:rPr>
      </w:pPr>
      <w:r>
        <w:rPr>
          <w:rStyle w:val="122"/>
          <w:rFonts w:ascii="inherit" w:hAnsi="inherit"/>
          <w:color w:val="202124"/>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14:paraId="6C3C205A">
      <w:pPr>
        <w:rPr>
          <w:rFonts w:ascii="GHEA Grapalat" w:hAnsi="GHEA Grapalat"/>
          <w:i/>
        </w:rPr>
      </w:pPr>
      <w:r>
        <w:rPr>
          <w:rFonts w:ascii="GHEA Grapalat" w:hAnsi="GHEA Grapalat"/>
          <w:i/>
          <w:sz w:val="22"/>
          <w:szCs w:val="22"/>
        </w:rPr>
        <w:br w:type="page"/>
      </w:r>
    </w:p>
    <w:p w14:paraId="71934736">
      <w:pPr>
        <w:pStyle w:val="18"/>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387ACF5E">
      <w:pPr>
        <w:pStyle w:val="33"/>
        <w:shd w:val="clear" w:color="auto" w:fill="F8F9FA"/>
        <w:rPr>
          <w:rStyle w:val="122"/>
          <w:rFonts w:ascii="inherit" w:hAnsi="inherit"/>
          <w:color w:val="202124"/>
          <w:sz w:val="24"/>
          <w:szCs w:val="24"/>
        </w:rPr>
      </w:pPr>
      <w:r>
        <w:rPr>
          <w:rStyle w:val="122"/>
          <w:rFonts w:ascii="inherit" w:hAnsi="inherit"/>
          <w:color w:val="202124"/>
          <w:sz w:val="24"/>
          <w:szCs w:val="24"/>
        </w:rPr>
        <w:t xml:space="preserve">                                      Эрмине Геворкян</w:t>
      </w:r>
    </w:p>
    <w:p w14:paraId="7C21019E">
      <w:pPr>
        <w:pStyle w:val="33"/>
        <w:shd w:val="clear" w:color="auto" w:fill="F8F9FA"/>
        <w:rPr>
          <w:rStyle w:val="122"/>
          <w:rFonts w:ascii="inherit" w:hAnsi="inherit"/>
          <w:color w:val="202124"/>
          <w:sz w:val="24"/>
          <w:szCs w:val="24"/>
        </w:rPr>
      </w:pPr>
      <w:r>
        <w:rPr>
          <w:rStyle w:val="122"/>
          <w:rFonts w:ascii="inherit" w:hAnsi="inherit"/>
          <w:color w:val="202124"/>
          <w:sz w:val="24"/>
          <w:szCs w:val="24"/>
        </w:rPr>
        <w:t xml:space="preserve">                                      Телефон: 093922512</w:t>
      </w:r>
    </w:p>
    <w:p w14:paraId="0F376D28">
      <w:pPr>
        <w:pStyle w:val="33"/>
        <w:shd w:val="clear" w:color="auto" w:fill="F8F9FA"/>
        <w:rPr>
          <w:rFonts w:ascii="inherit" w:hAnsi="inherit"/>
          <w:color w:val="202124"/>
          <w:sz w:val="24"/>
          <w:szCs w:val="24"/>
        </w:rPr>
      </w:pPr>
      <w:r>
        <w:rPr>
          <w:rStyle w:val="122"/>
          <w:rFonts w:ascii="inherit" w:hAnsi="inherit"/>
          <w:color w:val="202124"/>
          <w:sz w:val="24"/>
          <w:szCs w:val="24"/>
        </w:rPr>
        <w:t xml:space="preserve">                                       Электронная почта Электронная почта: herminegevorgyan@mail.ru.</w:t>
      </w:r>
    </w:p>
    <w:p w14:paraId="080AD7CE">
      <w:pPr>
        <w:pStyle w:val="18"/>
        <w:widowControl w:val="0"/>
        <w:spacing w:line="240" w:lineRule="auto"/>
        <w:ind w:left="1701" w:firstLine="0"/>
        <w:jc w:val="left"/>
        <w:rPr>
          <w:rFonts w:ascii="GHEA Grapalat" w:hAnsi="GHEA Grapalat"/>
          <w:i w:val="0"/>
          <w:sz w:val="16"/>
          <w:szCs w:val="16"/>
        </w:rPr>
      </w:pPr>
      <w:r>
        <w:rPr>
          <w:rFonts w:ascii="GHEA Grapalat" w:hAnsi="GHEA Grapalat"/>
          <w:i w:val="0"/>
          <w:sz w:val="24"/>
          <w:szCs w:val="24"/>
        </w:rPr>
        <w:t xml:space="preserve"> Заказчик </w:t>
      </w:r>
      <w:r>
        <w:rPr>
          <w:rStyle w:val="122"/>
          <w:rFonts w:ascii="inherit" w:hAnsi="inherit"/>
          <w:color w:val="202124"/>
          <w:sz w:val="24"/>
          <w:szCs w:val="24"/>
        </w:rPr>
        <w:t>«Средняя школа № 6 города Севан Гегаркуникского марза РА»</w:t>
      </w:r>
      <w:r>
        <w:rPr>
          <w:rFonts w:ascii="GHEA Grapalat" w:hAnsi="GHEA Grapalat"/>
          <w:i w:val="0"/>
          <w:sz w:val="16"/>
          <w:szCs w:val="16"/>
          <w:lang w:val="hy-AM"/>
        </w:rPr>
        <w:t xml:space="preserve"> </w:t>
      </w:r>
      <w:r>
        <w:rPr>
          <w:rFonts w:ascii="GHEA Grapalat" w:hAnsi="GHEA Grapalat" w:cs="Sylfaen"/>
          <w:b/>
        </w:rPr>
        <w:br w:type="page"/>
      </w:r>
    </w:p>
    <w:p w14:paraId="6B45A615">
      <w:pPr>
        <w:pStyle w:val="15"/>
        <w:widowControl w:val="0"/>
        <w:spacing w:after="160"/>
        <w:ind w:firstLine="567"/>
        <w:jc w:val="right"/>
        <w:rPr>
          <w:rFonts w:ascii="GHEA Grapalat" w:hAnsi="GHEA Grapalat" w:cs="Sylfaen"/>
          <w:i/>
        </w:rPr>
      </w:pPr>
      <w:r>
        <w:rPr>
          <w:rFonts w:ascii="GHEA Grapalat" w:hAnsi="GHEA Grapalat"/>
          <w:i/>
        </w:rPr>
        <w:t>Утверждено</w:t>
      </w:r>
    </w:p>
    <w:p w14:paraId="468EEBD5">
      <w:pPr>
        <w:pStyle w:val="15"/>
        <w:widowControl w:val="0"/>
        <w:spacing w:after="160"/>
        <w:ind w:firstLine="567"/>
        <w:jc w:val="right"/>
        <w:rPr>
          <w:rFonts w:ascii="GHEA Grapalat" w:hAnsi="GHEA Grapalat"/>
          <w:i/>
        </w:rPr>
      </w:pPr>
      <w:r>
        <w:rPr>
          <w:rFonts w:ascii="GHEA Grapalat" w:hAnsi="GHEA Grapalat"/>
        </w:rPr>
        <w:t>Решением Оценочной комиссии запрос котировок</w:t>
      </w:r>
      <w:r>
        <w:rPr>
          <w:rFonts w:ascii="GHEA Grapalat" w:hAnsi="GHEA Grapalat" w:cs="Sylfaen"/>
          <w:i/>
        </w:rPr>
        <w:br w:type="textWrapping"/>
      </w:r>
      <w:r>
        <w:rPr>
          <w:rFonts w:ascii="GHEA Grapalat" w:hAnsi="GHEA Grapalat"/>
          <w:i/>
        </w:rPr>
        <w:t xml:space="preserve">под кодом </w:t>
      </w:r>
      <w:r>
        <w:rPr>
          <w:rFonts w:ascii="GHEA Grapalat" w:hAnsi="GHEA Grapalat"/>
          <w:i/>
          <w:lang w:val="hy-AM"/>
        </w:rPr>
        <w:t>ՀՀ ԳՄՍ6ՄԴ-ԳՀԱՇՁԲ 24/02</w:t>
      </w:r>
      <w:r>
        <w:rPr>
          <w:rFonts w:ascii="GHEA Grapalat" w:hAnsi="GHEA Grapalat" w:cs="Times Armenian"/>
          <w:i/>
        </w:rPr>
        <w:br w:type="textWrapping"/>
      </w:r>
      <w:r>
        <w:rPr>
          <w:rFonts w:ascii="GHEA Grapalat" w:hAnsi="GHEA Grapalat"/>
          <w:i/>
        </w:rPr>
        <w:t>№</w:t>
      </w:r>
      <w:r>
        <w:rPr>
          <w:rFonts w:ascii="GHEA Grapalat" w:hAnsi="GHEA Grapalat"/>
          <w:i/>
          <w:lang w:val="hy-AM"/>
        </w:rPr>
        <w:t xml:space="preserve"> 1</w:t>
      </w:r>
      <w:r>
        <w:rPr>
          <w:rFonts w:ascii="GHEA Grapalat" w:hAnsi="GHEA Grapalat"/>
          <w:i/>
        </w:rPr>
        <w:t xml:space="preserve"> от </w:t>
      </w:r>
      <w:r>
        <w:rPr>
          <w:rFonts w:ascii="GHEA Grapalat" w:hAnsi="GHEA Grapalat"/>
          <w:i/>
          <w:lang w:val="hy-AM"/>
        </w:rPr>
        <w:t>06</w:t>
      </w:r>
      <w:r>
        <w:rPr>
          <w:rFonts w:ascii="MS Mincho" w:hAnsi="MS Mincho" w:eastAsia="MS Mincho" w:cs="MS Mincho"/>
          <w:i/>
          <w:lang w:val="hy-AM"/>
        </w:rPr>
        <w:t>․</w:t>
      </w:r>
      <w:r>
        <w:rPr>
          <w:rFonts w:ascii="Sylfaen" w:hAnsi="Sylfaen" w:eastAsia="MS Mincho" w:cs="MS Mincho"/>
          <w:i/>
          <w:lang w:val="hy-AM"/>
        </w:rPr>
        <w:t>08</w:t>
      </w:r>
      <w:r>
        <w:rPr>
          <w:rFonts w:ascii="MS Mincho" w:hAnsi="MS Mincho" w:eastAsia="MS Mincho" w:cs="MS Mincho"/>
          <w:i/>
          <w:lang w:val="hy-AM"/>
        </w:rPr>
        <w:t>․202</w:t>
      </w:r>
      <w:r>
        <w:rPr>
          <w:rFonts w:ascii="Sylfaen" w:hAnsi="Sylfaen" w:eastAsia="MS Mincho" w:cs="MS Mincho"/>
          <w:i/>
          <w:lang w:val="hy-AM"/>
        </w:rPr>
        <w:t>4</w:t>
      </w:r>
      <w:r>
        <w:rPr>
          <w:rFonts w:ascii="GHEA Grapalat" w:hAnsi="GHEA Grapalat"/>
          <w:i/>
        </w:rPr>
        <w:t>г.</w:t>
      </w:r>
    </w:p>
    <w:p w14:paraId="32C759F6">
      <w:pPr>
        <w:pStyle w:val="15"/>
        <w:widowControl w:val="0"/>
        <w:spacing w:after="160"/>
        <w:ind w:right="-7" w:firstLine="567"/>
        <w:jc w:val="center"/>
        <w:rPr>
          <w:rFonts w:ascii="GHEA Grapalat" w:hAnsi="GHEA Grapalat"/>
        </w:rPr>
      </w:pPr>
    </w:p>
    <w:p w14:paraId="1DF23266">
      <w:pPr>
        <w:pStyle w:val="15"/>
        <w:widowControl w:val="0"/>
        <w:spacing w:after="160"/>
        <w:ind w:right="-7" w:firstLine="567"/>
        <w:jc w:val="center"/>
        <w:rPr>
          <w:rFonts w:ascii="GHEA Grapalat" w:hAnsi="GHEA Grapalat"/>
        </w:rPr>
      </w:pPr>
    </w:p>
    <w:p w14:paraId="460ECC00">
      <w:pPr>
        <w:pStyle w:val="15"/>
        <w:widowControl w:val="0"/>
        <w:spacing w:after="160"/>
        <w:ind w:right="-7" w:firstLine="567"/>
        <w:jc w:val="center"/>
        <w:rPr>
          <w:rFonts w:ascii="GHEA Grapalat" w:hAnsi="GHEA Grapalat"/>
        </w:rPr>
      </w:pPr>
    </w:p>
    <w:p w14:paraId="26052B76">
      <w:pPr>
        <w:pStyle w:val="15"/>
        <w:widowControl w:val="0"/>
        <w:spacing w:after="160"/>
        <w:ind w:right="-7" w:firstLine="567"/>
        <w:jc w:val="center"/>
        <w:rPr>
          <w:rFonts w:ascii="GHEA Grapalat" w:hAnsi="GHEA Grapalat"/>
        </w:rPr>
      </w:pPr>
      <w:r>
        <w:rPr>
          <w:rStyle w:val="122"/>
          <w:rFonts w:ascii="inherit" w:hAnsi="inherit"/>
          <w:color w:val="202124"/>
        </w:rPr>
        <w:t>«Средняя школа № 6 города Севан Гегаркуникского марза РА»</w:t>
      </w:r>
      <w:r>
        <w:rPr>
          <w:rFonts w:ascii="GHEA Grapalat" w:hAnsi="GHEA Grapalat"/>
          <w:i/>
          <w:sz w:val="16"/>
          <w:szCs w:val="16"/>
          <w:lang w:val="hy-AM"/>
        </w:rPr>
        <w:t xml:space="preserve"> </w:t>
      </w:r>
    </w:p>
    <w:p w14:paraId="4CA6D534">
      <w:pPr>
        <w:pStyle w:val="15"/>
        <w:widowControl w:val="0"/>
        <w:spacing w:after="160"/>
        <w:ind w:right="-7" w:firstLine="567"/>
        <w:jc w:val="center"/>
        <w:rPr>
          <w:rFonts w:ascii="GHEA Grapalat" w:hAnsi="GHEA Grapalat"/>
        </w:rPr>
      </w:pPr>
    </w:p>
    <w:p w14:paraId="51D26ECF">
      <w:pPr>
        <w:pStyle w:val="15"/>
        <w:widowControl w:val="0"/>
        <w:spacing w:after="160"/>
        <w:ind w:right="-7" w:firstLine="567"/>
        <w:jc w:val="center"/>
        <w:rPr>
          <w:rFonts w:ascii="GHEA Grapalat" w:hAnsi="GHEA Grapalat"/>
        </w:rPr>
      </w:pPr>
    </w:p>
    <w:p w14:paraId="351BF78E">
      <w:pPr>
        <w:pStyle w:val="15"/>
        <w:widowControl w:val="0"/>
        <w:spacing w:after="160"/>
        <w:ind w:right="-7" w:firstLine="567"/>
        <w:jc w:val="center"/>
        <w:rPr>
          <w:rFonts w:ascii="GHEA Grapalat" w:hAnsi="GHEA Grapalat"/>
        </w:rPr>
      </w:pPr>
    </w:p>
    <w:p w14:paraId="0C9F7F74">
      <w:pPr>
        <w:pStyle w:val="15"/>
        <w:widowControl w:val="0"/>
        <w:spacing w:after="160"/>
        <w:ind w:right="-7" w:firstLine="567"/>
        <w:jc w:val="center"/>
        <w:rPr>
          <w:rFonts w:ascii="GHEA Grapalat" w:hAnsi="GHEA Grapalat" w:cs="Sylfaen"/>
        </w:rPr>
      </w:pPr>
      <w:r>
        <w:rPr>
          <w:rFonts w:ascii="GHEA Grapalat" w:hAnsi="GHEA Grapalat"/>
        </w:rPr>
        <w:t>ПРИГЛАШЕНИЕ</w:t>
      </w:r>
    </w:p>
    <w:p w14:paraId="19AF0611">
      <w:pPr>
        <w:pStyle w:val="15"/>
        <w:widowControl w:val="0"/>
        <w:spacing w:after="160"/>
        <w:ind w:right="-7" w:firstLine="567"/>
        <w:jc w:val="center"/>
        <w:rPr>
          <w:rFonts w:ascii="GHEA Grapalat" w:hAnsi="GHEA Grapalat" w:cs="Sylfaen"/>
        </w:rPr>
      </w:pPr>
    </w:p>
    <w:p w14:paraId="7E1F3E9B">
      <w:pPr>
        <w:pStyle w:val="15"/>
        <w:widowControl w:val="0"/>
        <w:spacing w:after="160"/>
        <w:ind w:right="-7" w:firstLine="567"/>
        <w:jc w:val="center"/>
        <w:rPr>
          <w:rFonts w:ascii="GHEA Grapalat" w:hAnsi="GHEA Grapalat" w:cs="Sylfaen"/>
        </w:rPr>
      </w:pPr>
    </w:p>
    <w:p w14:paraId="597A150B">
      <w:pPr>
        <w:pStyle w:val="15"/>
        <w:widowControl w:val="0"/>
        <w:spacing w:after="160"/>
        <w:ind w:right="-7" w:firstLine="567"/>
        <w:jc w:val="center"/>
        <w:rPr>
          <w:rFonts w:ascii="GHEA Grapalat" w:hAnsi="GHEA Grapalat"/>
          <w:lang w:val="hy-AM"/>
        </w:rPr>
      </w:pPr>
      <w:r>
        <w:rPr>
          <w:rFonts w:ascii="GHEA Grapalat" w:hAnsi="GHEA Grapalat"/>
        </w:rPr>
        <w:t xml:space="preserve">НА </w:t>
      </w:r>
      <w:r>
        <w:rPr>
          <w:rFonts w:ascii="GHEA Grapalat" w:hAnsi="GHEA Grapalat"/>
          <w:b/>
        </w:rPr>
        <w:t>ЗАПРОС КОТИРОВОК</w:t>
      </w:r>
      <w:r>
        <w:rPr>
          <w:rFonts w:ascii="GHEA Grapalat" w:hAnsi="GHEA Grapalat"/>
        </w:rPr>
        <w:t>, ОБЪЯВЛЕННЫЙ С ЦЕЛЬЮ ПРИОБРЕТЕНИЯ "</w:t>
      </w:r>
      <w:r>
        <w:rPr>
          <w:rStyle w:val="122"/>
          <w:rFonts w:ascii="inherit" w:hAnsi="inherit"/>
          <w:color w:val="202124"/>
          <w:sz w:val="22"/>
          <w:szCs w:val="22"/>
        </w:rPr>
        <w:t xml:space="preserve"> </w:t>
      </w:r>
      <w:r>
        <w:rPr>
          <w:rStyle w:val="122"/>
          <w:rFonts w:hint="eastAsia" w:ascii="inherit" w:hAnsi="inherit"/>
          <w:color w:val="202124"/>
          <w:sz w:val="22"/>
          <w:szCs w:val="22"/>
        </w:rPr>
        <w:t>РЕМОНТНЫЕ</w:t>
      </w:r>
      <w:r>
        <w:rPr>
          <w:rStyle w:val="122"/>
          <w:rFonts w:ascii="inherit" w:hAnsi="inherit"/>
          <w:color w:val="202124"/>
          <w:sz w:val="22"/>
          <w:szCs w:val="22"/>
        </w:rPr>
        <w:t xml:space="preserve"> </w:t>
      </w:r>
      <w:r>
        <w:rPr>
          <w:rStyle w:val="122"/>
          <w:rFonts w:hint="eastAsia" w:ascii="inherit" w:hAnsi="inherit"/>
          <w:color w:val="202124"/>
          <w:sz w:val="22"/>
          <w:szCs w:val="22"/>
        </w:rPr>
        <w:t>РАБОТЫ</w:t>
      </w:r>
      <w:r>
        <w:rPr>
          <w:rStyle w:val="122"/>
          <w:rFonts w:ascii="inherit" w:hAnsi="inherit"/>
          <w:color w:val="202124"/>
          <w:sz w:val="22"/>
          <w:szCs w:val="22"/>
        </w:rPr>
        <w:t xml:space="preserve"> </w:t>
      </w:r>
      <w:r>
        <w:rPr>
          <w:rStyle w:val="122"/>
          <w:rFonts w:hint="eastAsia" w:ascii="inherit" w:hAnsi="inherit"/>
          <w:color w:val="202124"/>
          <w:sz w:val="22"/>
          <w:szCs w:val="22"/>
        </w:rPr>
        <w:t>В</w:t>
      </w:r>
      <w:r>
        <w:rPr>
          <w:rStyle w:val="122"/>
          <w:rFonts w:ascii="inherit" w:hAnsi="inherit"/>
          <w:color w:val="202124"/>
          <w:sz w:val="22"/>
          <w:szCs w:val="22"/>
        </w:rPr>
        <w:t xml:space="preserve"> </w:t>
      </w:r>
      <w:r>
        <w:rPr>
          <w:rStyle w:val="122"/>
          <w:rFonts w:hint="eastAsia" w:ascii="inherit" w:hAnsi="inherit"/>
          <w:color w:val="202124"/>
          <w:sz w:val="22"/>
          <w:szCs w:val="22"/>
        </w:rPr>
        <w:t>СПОРТЗАЛЕ</w:t>
      </w:r>
      <w:r>
        <w:rPr>
          <w:rFonts w:ascii="inherit" w:hAnsi="inherit"/>
          <w:color w:val="202124"/>
          <w:sz w:val="22"/>
          <w:szCs w:val="22"/>
          <w:lang w:val="hy-AM"/>
        </w:rPr>
        <w:t xml:space="preserve"> </w:t>
      </w:r>
      <w:r>
        <w:rPr>
          <w:rStyle w:val="122"/>
          <w:rFonts w:ascii="inherit" w:hAnsi="inherit"/>
          <w:color w:val="202124"/>
        </w:rPr>
        <w:t xml:space="preserve"> </w:t>
      </w:r>
      <w:r>
        <w:rPr>
          <w:rFonts w:ascii="GHEA Grapalat" w:hAnsi="GHEA Grapalat"/>
        </w:rPr>
        <w:t xml:space="preserve">" ДЛЯ НУЖД </w:t>
      </w:r>
      <w:r>
        <w:rPr>
          <w:rStyle w:val="122"/>
          <w:rFonts w:hint="eastAsia" w:ascii="inherit" w:hAnsi="inherit"/>
          <w:color w:val="202124"/>
        </w:rPr>
        <w:t>«СРЕДНЯЯ</w:t>
      </w:r>
      <w:r>
        <w:rPr>
          <w:rStyle w:val="122"/>
          <w:rFonts w:ascii="inherit" w:hAnsi="inherit"/>
          <w:color w:val="202124"/>
        </w:rPr>
        <w:t xml:space="preserve"> </w:t>
      </w:r>
      <w:r>
        <w:rPr>
          <w:rStyle w:val="122"/>
          <w:rFonts w:hint="eastAsia" w:ascii="inherit" w:hAnsi="inherit"/>
          <w:color w:val="202124"/>
        </w:rPr>
        <w:t>ШКОЛА</w:t>
      </w:r>
      <w:r>
        <w:rPr>
          <w:rStyle w:val="122"/>
          <w:rFonts w:ascii="inherit" w:hAnsi="inherit"/>
          <w:color w:val="202124"/>
        </w:rPr>
        <w:t xml:space="preserve"> </w:t>
      </w:r>
      <w:r>
        <w:rPr>
          <w:rStyle w:val="122"/>
          <w:rFonts w:hint="eastAsia" w:ascii="inherit" w:hAnsi="inherit"/>
          <w:color w:val="202124"/>
        </w:rPr>
        <w:t>№</w:t>
      </w:r>
      <w:r>
        <w:rPr>
          <w:rStyle w:val="122"/>
          <w:rFonts w:ascii="inherit" w:hAnsi="inherit"/>
          <w:color w:val="202124"/>
        </w:rPr>
        <w:t xml:space="preserve"> 6 </w:t>
      </w:r>
      <w:r>
        <w:rPr>
          <w:rStyle w:val="122"/>
          <w:rFonts w:hint="eastAsia" w:ascii="inherit" w:hAnsi="inherit"/>
          <w:color w:val="202124"/>
        </w:rPr>
        <w:t>ГОРОДА</w:t>
      </w:r>
      <w:r>
        <w:rPr>
          <w:rStyle w:val="122"/>
          <w:rFonts w:ascii="inherit" w:hAnsi="inherit"/>
          <w:color w:val="202124"/>
        </w:rPr>
        <w:t xml:space="preserve"> </w:t>
      </w:r>
      <w:r>
        <w:rPr>
          <w:rStyle w:val="122"/>
          <w:rFonts w:hint="eastAsia" w:ascii="inherit" w:hAnsi="inherit"/>
          <w:color w:val="202124"/>
        </w:rPr>
        <w:t>СЕВАН</w:t>
      </w:r>
      <w:r>
        <w:rPr>
          <w:rStyle w:val="122"/>
          <w:rFonts w:ascii="inherit" w:hAnsi="inherit"/>
          <w:color w:val="202124"/>
        </w:rPr>
        <w:t xml:space="preserve"> </w:t>
      </w:r>
      <w:r>
        <w:rPr>
          <w:rStyle w:val="122"/>
          <w:rFonts w:hint="eastAsia" w:ascii="inherit" w:hAnsi="inherit"/>
          <w:color w:val="202124"/>
        </w:rPr>
        <w:t>ГЕГАРКУНИКСКОГО</w:t>
      </w:r>
      <w:r>
        <w:rPr>
          <w:rStyle w:val="122"/>
          <w:rFonts w:ascii="inherit" w:hAnsi="inherit"/>
          <w:color w:val="202124"/>
        </w:rPr>
        <w:t xml:space="preserve"> </w:t>
      </w:r>
      <w:r>
        <w:rPr>
          <w:rStyle w:val="122"/>
          <w:rFonts w:hint="eastAsia" w:ascii="inherit" w:hAnsi="inherit"/>
          <w:color w:val="202124"/>
        </w:rPr>
        <w:t>МАРЗА</w:t>
      </w:r>
      <w:r>
        <w:rPr>
          <w:rStyle w:val="122"/>
          <w:rFonts w:ascii="inherit" w:hAnsi="inherit"/>
          <w:color w:val="202124"/>
        </w:rPr>
        <w:t xml:space="preserve"> </w:t>
      </w:r>
      <w:r>
        <w:rPr>
          <w:rStyle w:val="122"/>
          <w:rFonts w:hint="eastAsia" w:ascii="inherit" w:hAnsi="inherit"/>
          <w:color w:val="202124"/>
        </w:rPr>
        <w:t>РА»</w:t>
      </w:r>
      <w:r>
        <w:rPr>
          <w:rFonts w:ascii="GHEA Grapalat" w:hAnsi="GHEA Grapalat"/>
          <w:i/>
          <w:sz w:val="16"/>
          <w:szCs w:val="16"/>
          <w:lang w:val="hy-AM"/>
        </w:rPr>
        <w:t xml:space="preserve"> </w:t>
      </w:r>
    </w:p>
    <w:p w14:paraId="09AC0EBC">
      <w:pPr>
        <w:rPr>
          <w:rFonts w:ascii="GHEA Grapalat" w:hAnsi="GHEA Grapalat"/>
        </w:rPr>
      </w:pPr>
      <w:r>
        <w:rPr>
          <w:rFonts w:ascii="GHEA Grapalat" w:hAnsi="GHEA Grapalat"/>
        </w:rPr>
        <w:br w:type="page"/>
      </w:r>
    </w:p>
    <w:p w14:paraId="21E64CAF">
      <w:pPr>
        <w:widowControl w:val="0"/>
        <w:spacing w:after="160"/>
        <w:ind w:firstLine="567"/>
        <w:jc w:val="both"/>
        <w:rPr>
          <w:rFonts w:ascii="GHEA Grapalat" w:hAnsi="GHEA Grapalat" w:cs="Sylfaen"/>
          <w:i/>
        </w:rPr>
      </w:pPr>
      <w:r>
        <w:rPr>
          <w:rFonts w:ascii="GHEA Grapalat" w:hAnsi="GHEA Grapalat"/>
          <w:i/>
        </w:rPr>
        <w:t>Уважаемый участник, прежде чем составить и подать заявку просим Вас</w:t>
      </w:r>
      <w:r>
        <w:rPr>
          <w:rFonts w:ascii="Courier New" w:hAnsi="Courier New" w:cs="Courier New"/>
          <w:i/>
          <w:lang w:val="en-US"/>
        </w:rPr>
        <w:t> </w:t>
      </w:r>
      <w:r>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60086AD">
      <w:pPr>
        <w:rPr>
          <w:rFonts w:ascii="GHEA Grapalat" w:hAnsi="GHEA Grapalat"/>
          <w:b/>
        </w:rPr>
      </w:pPr>
      <w:r>
        <w:rPr>
          <w:rFonts w:ascii="GHEA Grapalat" w:hAnsi="GHEA Grapalat"/>
          <w:b/>
        </w:rPr>
        <w:br w:type="page"/>
      </w:r>
    </w:p>
    <w:p w14:paraId="18837C67">
      <w:pPr>
        <w:widowControl w:val="0"/>
        <w:spacing w:after="160"/>
        <w:jc w:val="center"/>
        <w:rPr>
          <w:rFonts w:ascii="GHEA Grapalat" w:hAnsi="GHEA Grapalat"/>
          <w:b/>
        </w:rPr>
      </w:pPr>
      <w:r>
        <w:rPr>
          <w:rFonts w:ascii="GHEA Grapalat" w:hAnsi="GHEA Grapalat"/>
          <w:b/>
        </w:rPr>
        <w:t>СОДЕРЖАНИЕ</w:t>
      </w:r>
    </w:p>
    <w:p w14:paraId="2B7A0EDD">
      <w:pPr>
        <w:widowControl w:val="0"/>
        <w:spacing w:after="160"/>
        <w:ind w:firstLine="567"/>
        <w:jc w:val="center"/>
        <w:rPr>
          <w:rFonts w:ascii="GHEA Grapalat" w:hAnsi="GHEA Grapalat"/>
          <w:i/>
        </w:rPr>
      </w:pPr>
    </w:p>
    <w:p w14:paraId="44EB2D38">
      <w:pPr>
        <w:pStyle w:val="15"/>
        <w:widowControl w:val="0"/>
        <w:spacing w:after="160"/>
        <w:ind w:right="-7" w:firstLine="567"/>
        <w:jc w:val="center"/>
        <w:rPr>
          <w:rFonts w:ascii="GHEA Grapalat" w:hAnsi="GHEA Grapalat"/>
        </w:rPr>
      </w:pPr>
      <w:r>
        <w:rPr>
          <w:rStyle w:val="122"/>
          <w:rFonts w:ascii="inherit" w:hAnsi="inherit"/>
          <w:color w:val="202124"/>
          <w:sz w:val="22"/>
          <w:szCs w:val="22"/>
        </w:rPr>
        <w:t>Ремонтные работы в спортзале</w:t>
      </w:r>
      <w:r>
        <w:rPr>
          <w:rFonts w:ascii="inherit" w:hAnsi="inherit"/>
          <w:color w:val="202124"/>
          <w:sz w:val="22"/>
          <w:szCs w:val="22"/>
          <w:lang w:val="hy-AM"/>
        </w:rPr>
        <w:t xml:space="preserve"> </w:t>
      </w:r>
      <w:r>
        <w:rPr>
          <w:rStyle w:val="122"/>
          <w:rFonts w:ascii="inherit" w:hAnsi="inherit"/>
          <w:color w:val="202124"/>
        </w:rPr>
        <w:t xml:space="preserve"> </w:t>
      </w:r>
      <w:r>
        <w:rPr>
          <w:rFonts w:ascii="GHEA Grapalat" w:hAnsi="GHEA Grapalat"/>
        </w:rPr>
        <w:t xml:space="preserve"> </w:t>
      </w:r>
      <w:r>
        <w:rPr>
          <w:rFonts w:ascii="GHEA Grapalat" w:hAnsi="GHEA Grapalat"/>
          <w:b/>
        </w:rPr>
        <w:t>ДЛЯ НУЖД</w:t>
      </w:r>
      <w:r>
        <w:rPr>
          <w:rFonts w:ascii="GHEA Grapalat" w:hAnsi="GHEA Grapalat"/>
          <w:b/>
          <w:lang w:val="hy-AM"/>
        </w:rPr>
        <w:t xml:space="preserve"> </w:t>
      </w:r>
      <w:r>
        <w:rPr>
          <w:rStyle w:val="122"/>
          <w:rFonts w:ascii="inherit" w:hAnsi="inherit"/>
          <w:color w:val="202124"/>
        </w:rPr>
        <w:t>«Средняя школа № 6 города Севан Гегаркуникского марза РА»</w:t>
      </w:r>
      <w:r>
        <w:rPr>
          <w:rFonts w:ascii="GHEA Grapalat" w:hAnsi="GHEA Grapalat"/>
          <w:i/>
          <w:sz w:val="16"/>
          <w:szCs w:val="16"/>
          <w:lang w:val="hy-AM"/>
        </w:rPr>
        <w:t xml:space="preserve"> </w:t>
      </w:r>
    </w:p>
    <w:p w14:paraId="40E271D1">
      <w:pPr>
        <w:widowControl w:val="0"/>
        <w:spacing w:after="160"/>
        <w:ind w:firstLine="567"/>
        <w:jc w:val="center"/>
        <w:rPr>
          <w:rFonts w:ascii="GHEA Grapalat" w:hAnsi="GHEA Grapalat"/>
        </w:rPr>
      </w:pPr>
    </w:p>
    <w:p w14:paraId="020EF378">
      <w:pPr>
        <w:widowControl w:val="0"/>
        <w:spacing w:after="160"/>
        <w:jc w:val="center"/>
        <w:rPr>
          <w:rFonts w:ascii="GHEA Grapalat" w:hAnsi="GHEA Grapalat"/>
          <w:i/>
        </w:rPr>
      </w:pPr>
      <w:r>
        <w:rPr>
          <w:rFonts w:ascii="GHEA Grapalat" w:hAnsi="GHEA Grapalat"/>
          <w:b/>
        </w:rPr>
        <w:t xml:space="preserve">ПРИГЛАШЕНИЯ НА ЗАПРОС КОТИРОВОК, </w:t>
      </w:r>
      <w:r>
        <w:rPr>
          <w:rFonts w:ascii="GHEA Grapalat" w:hAnsi="GHEA Grapalat"/>
          <w:b/>
        </w:rPr>
        <w:br w:type="textWrapping"/>
      </w:r>
      <w:r>
        <w:rPr>
          <w:rFonts w:ascii="GHEA Grapalat" w:hAnsi="GHEA Grapalat"/>
          <w:b/>
        </w:rPr>
        <w:t>ОБЪЯВЛЕННЫЙ С ЦЕЛЬЮ ПРИОБРЕТЕНИЯ</w:t>
      </w:r>
    </w:p>
    <w:p w14:paraId="3BFCF551">
      <w:pPr>
        <w:widowControl w:val="0"/>
        <w:spacing w:after="160"/>
        <w:jc w:val="center"/>
        <w:rPr>
          <w:rFonts w:ascii="GHEA Grapalat" w:hAnsi="GHEA Grapalat" w:cs="Sylfaen"/>
          <w:b/>
        </w:rPr>
      </w:pPr>
    </w:p>
    <w:p w14:paraId="7134EEF6">
      <w:pPr>
        <w:widowControl w:val="0"/>
        <w:spacing w:after="160"/>
        <w:jc w:val="center"/>
        <w:rPr>
          <w:rFonts w:ascii="GHEA Grapalat" w:hAnsi="GHEA Grapalat"/>
          <w:b/>
        </w:rPr>
      </w:pPr>
      <w:r>
        <w:rPr>
          <w:rFonts w:ascii="GHEA Grapalat" w:hAnsi="GHEA Grapalat"/>
          <w:b/>
        </w:rPr>
        <w:t>ЧАСТЬ I.</w:t>
      </w:r>
    </w:p>
    <w:p w14:paraId="43917595">
      <w:pPr>
        <w:widowControl w:val="0"/>
        <w:spacing w:after="160"/>
        <w:jc w:val="center"/>
        <w:rPr>
          <w:rFonts w:ascii="GHEA Grapalat" w:hAnsi="GHEA Grapalat"/>
        </w:rPr>
      </w:pPr>
    </w:p>
    <w:p w14:paraId="358C30F4">
      <w:pPr>
        <w:widowControl w:val="0"/>
        <w:tabs>
          <w:tab w:val="left" w:pos="1134"/>
        </w:tabs>
        <w:spacing w:after="160"/>
        <w:ind w:left="1134" w:hanging="567"/>
        <w:jc w:val="both"/>
        <w:rPr>
          <w:rFonts w:ascii="GHEA Grapalat" w:hAnsi="GHEA Grapalat"/>
        </w:rPr>
      </w:pPr>
      <w:r>
        <w:rPr>
          <w:rFonts w:ascii="GHEA Grapalat" w:hAnsi="GHEA Grapalat"/>
        </w:rPr>
        <w:t>1.</w:t>
      </w:r>
      <w:r>
        <w:rPr>
          <w:rFonts w:ascii="GHEA Grapalat" w:hAnsi="GHEA Grapalat"/>
        </w:rPr>
        <w:tab/>
      </w:r>
      <w:r>
        <w:rPr>
          <w:rFonts w:ascii="GHEA Grapalat" w:hAnsi="GHEA Grapalat"/>
        </w:rPr>
        <w:t xml:space="preserve">Характеристика предмета закупки </w:t>
      </w:r>
    </w:p>
    <w:p w14:paraId="167261AB">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r>
      <w:r>
        <w:rPr>
          <w:rFonts w:ascii="GHEA Grapalat" w:hAnsi="GHEA Grapalat"/>
        </w:rPr>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240403E1">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Pr>
          <w:rFonts w:ascii="GHEA Grapalat" w:hAnsi="GHEA Grapalat"/>
        </w:rPr>
        <w:t>Разъяснение приглашения и порядок внесения изменения в приглашение</w:t>
      </w:r>
    </w:p>
    <w:p w14:paraId="45C536D4">
      <w:pPr>
        <w:widowControl w:val="0"/>
        <w:tabs>
          <w:tab w:val="left" w:pos="1134"/>
        </w:tabs>
        <w:spacing w:after="160"/>
        <w:ind w:left="1134" w:hanging="567"/>
        <w:jc w:val="both"/>
        <w:rPr>
          <w:rFonts w:ascii="GHEA Grapalat" w:hAnsi="GHEA Grapalat" w:cs="Sylfaen"/>
        </w:rPr>
      </w:pPr>
      <w:r>
        <w:rPr>
          <w:rFonts w:ascii="GHEA Grapalat" w:hAnsi="GHEA Grapalat"/>
        </w:rPr>
        <w:t>4.</w:t>
      </w:r>
      <w:r>
        <w:rPr>
          <w:rFonts w:ascii="GHEA Grapalat" w:hAnsi="GHEA Grapalat"/>
        </w:rPr>
        <w:tab/>
      </w:r>
      <w:r>
        <w:rPr>
          <w:rFonts w:ascii="GHEA Grapalat" w:hAnsi="GHEA Grapalat"/>
        </w:rPr>
        <w:t>Порядок подачи заявки</w:t>
      </w:r>
    </w:p>
    <w:p w14:paraId="11FD1BDA">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r>
      <w:r>
        <w:rPr>
          <w:rFonts w:ascii="GHEA Grapalat" w:hAnsi="GHEA Grapalat"/>
        </w:rPr>
        <w:t xml:space="preserve">Ценовое предложение заявки </w:t>
      </w:r>
    </w:p>
    <w:p w14:paraId="616D889E">
      <w:pPr>
        <w:widowControl w:val="0"/>
        <w:tabs>
          <w:tab w:val="left" w:pos="1134"/>
        </w:tabs>
        <w:spacing w:after="160"/>
        <w:ind w:left="1134" w:hanging="567"/>
        <w:jc w:val="both"/>
        <w:rPr>
          <w:rFonts w:ascii="GHEA Grapalat" w:hAnsi="GHEA Grapalat"/>
        </w:rPr>
      </w:pPr>
      <w:r>
        <w:rPr>
          <w:rFonts w:ascii="GHEA Grapalat" w:hAnsi="GHEA Grapalat"/>
        </w:rPr>
        <w:t>6.</w:t>
      </w:r>
      <w:r>
        <w:rPr>
          <w:rFonts w:ascii="GHEA Grapalat" w:hAnsi="GHEA Grapalat"/>
        </w:rPr>
        <w:tab/>
      </w:r>
      <w:r>
        <w:rPr>
          <w:rFonts w:ascii="GHEA Grapalat" w:hAnsi="GHEA Grapalat"/>
        </w:rPr>
        <w:t xml:space="preserve">Срок действия заявки, порядок внесения изменений в заявки и их отзыва </w:t>
      </w:r>
    </w:p>
    <w:p w14:paraId="388DF244">
      <w:pPr>
        <w:widowControl w:val="0"/>
        <w:tabs>
          <w:tab w:val="left" w:pos="1134"/>
        </w:tabs>
        <w:spacing w:after="160"/>
        <w:ind w:left="1134" w:hanging="567"/>
        <w:jc w:val="both"/>
        <w:rPr>
          <w:rFonts w:ascii="GHEA Grapalat" w:hAnsi="GHEA Grapalat" w:cs="Sylfaen"/>
        </w:rPr>
      </w:pPr>
      <w:r>
        <w:rPr>
          <w:rFonts w:ascii="GHEA Grapalat" w:hAnsi="GHEA Grapalat"/>
        </w:rPr>
        <w:t>8.</w:t>
      </w:r>
      <w:r>
        <w:rPr>
          <w:rFonts w:ascii="GHEA Grapalat" w:hAnsi="GHEA Grapalat"/>
        </w:rPr>
        <w:tab/>
      </w:r>
      <w:r>
        <w:rPr>
          <w:rFonts w:ascii="GHEA Grapalat" w:hAnsi="GHEA Grapalat"/>
        </w:rPr>
        <w:t>Вскрытие, оценка заявок и подведение итогов</w:t>
      </w:r>
    </w:p>
    <w:p w14:paraId="62A3812F">
      <w:pPr>
        <w:widowControl w:val="0"/>
        <w:tabs>
          <w:tab w:val="left" w:pos="1134"/>
        </w:tabs>
        <w:spacing w:after="160"/>
        <w:ind w:left="1134" w:hanging="567"/>
        <w:jc w:val="both"/>
        <w:rPr>
          <w:rFonts w:ascii="GHEA Grapalat" w:hAnsi="GHEA Grapalat"/>
        </w:rPr>
      </w:pPr>
      <w:r>
        <w:rPr>
          <w:rFonts w:ascii="GHEA Grapalat" w:hAnsi="GHEA Grapalat"/>
        </w:rPr>
        <w:t>9.</w:t>
      </w:r>
      <w:r>
        <w:rPr>
          <w:rFonts w:ascii="GHEA Grapalat" w:hAnsi="GHEA Grapalat"/>
        </w:rPr>
        <w:tab/>
      </w:r>
      <w:r>
        <w:rPr>
          <w:rFonts w:ascii="GHEA Grapalat" w:hAnsi="GHEA Grapalat"/>
        </w:rPr>
        <w:t>Заключение договора</w:t>
      </w:r>
    </w:p>
    <w:p w14:paraId="2C93B711">
      <w:pPr>
        <w:widowControl w:val="0"/>
        <w:tabs>
          <w:tab w:val="left" w:pos="1134"/>
        </w:tabs>
        <w:spacing w:after="160"/>
        <w:ind w:left="1134" w:hanging="567"/>
        <w:jc w:val="both"/>
        <w:rPr>
          <w:rFonts w:ascii="GHEA Grapalat" w:hAnsi="GHEA Grapalat"/>
        </w:rPr>
      </w:pPr>
      <w:r>
        <w:rPr>
          <w:rFonts w:ascii="GHEA Grapalat" w:hAnsi="GHEA Grapalat"/>
        </w:rPr>
        <w:t>10.</w:t>
      </w:r>
      <w:r>
        <w:rPr>
          <w:rFonts w:ascii="GHEA Grapalat" w:hAnsi="GHEA Grapalat"/>
        </w:rPr>
        <w:tab/>
      </w:r>
      <w:r>
        <w:rPr>
          <w:rFonts w:ascii="GHEA Grapalat" w:hAnsi="GHEA Grapalat"/>
        </w:rPr>
        <w:t xml:space="preserve">Обеспечения квалификации  и договора </w:t>
      </w:r>
    </w:p>
    <w:p w14:paraId="35B98A3E">
      <w:pPr>
        <w:widowControl w:val="0"/>
        <w:tabs>
          <w:tab w:val="left" w:pos="1134"/>
        </w:tabs>
        <w:spacing w:after="160"/>
        <w:ind w:left="1134" w:hanging="567"/>
        <w:jc w:val="both"/>
        <w:rPr>
          <w:rFonts w:ascii="GHEA Grapalat" w:hAnsi="GHEA Grapalat"/>
        </w:rPr>
      </w:pPr>
      <w:r>
        <w:rPr>
          <w:rFonts w:ascii="GHEA Grapalat" w:hAnsi="GHEA Grapalat"/>
        </w:rPr>
        <w:t>11.</w:t>
      </w:r>
      <w:r>
        <w:rPr>
          <w:rFonts w:ascii="GHEA Grapalat" w:hAnsi="GHEA Grapalat"/>
        </w:rPr>
        <w:tab/>
      </w:r>
      <w:r>
        <w:rPr>
          <w:rFonts w:ascii="GHEA Grapalat" w:hAnsi="GHEA Grapalat"/>
        </w:rPr>
        <w:t xml:space="preserve">Объявление процедуры несостоявшейся </w:t>
      </w:r>
    </w:p>
    <w:p w14:paraId="4E5625C7">
      <w:pPr>
        <w:widowControl w:val="0"/>
        <w:tabs>
          <w:tab w:val="left" w:pos="1134"/>
        </w:tabs>
        <w:spacing w:after="160"/>
        <w:ind w:left="1134" w:hanging="567"/>
        <w:jc w:val="both"/>
        <w:rPr>
          <w:rFonts w:ascii="GHEA Grapalat" w:hAnsi="GHEA Grapalat"/>
        </w:rPr>
      </w:pPr>
      <w:r>
        <w:rPr>
          <w:rFonts w:ascii="GHEA Grapalat" w:hAnsi="GHEA Grapalat"/>
        </w:rPr>
        <w:t>12.</w:t>
      </w:r>
      <w:r>
        <w:rPr>
          <w:rFonts w:ascii="GHEA Grapalat" w:hAnsi="GHEA Grapalat"/>
        </w:rPr>
        <w:tab/>
      </w:r>
      <w:r>
        <w:rPr>
          <w:rFonts w:ascii="GHEA Grapalat" w:hAnsi="GHEA Grapalat"/>
        </w:rPr>
        <w:t>Право участника и порядок обжалования им действий и (или) принятых решений, связанных с процессом закупки</w:t>
      </w:r>
    </w:p>
    <w:p w14:paraId="4D2B61B5">
      <w:pPr>
        <w:widowControl w:val="0"/>
        <w:spacing w:after="160"/>
        <w:jc w:val="center"/>
        <w:rPr>
          <w:rFonts w:ascii="GHEA Grapalat" w:hAnsi="GHEA Grapalat"/>
          <w:b/>
        </w:rPr>
      </w:pPr>
    </w:p>
    <w:p w14:paraId="0476F0A1">
      <w:pPr>
        <w:widowControl w:val="0"/>
        <w:spacing w:after="160"/>
        <w:jc w:val="center"/>
        <w:rPr>
          <w:rFonts w:ascii="GHEA Grapalat" w:hAnsi="GHEA Grapalat"/>
          <w:b/>
          <w:lang w:val="hy-AM"/>
        </w:rPr>
      </w:pPr>
    </w:p>
    <w:p w14:paraId="1D2C14D7">
      <w:pPr>
        <w:widowControl w:val="0"/>
        <w:spacing w:after="160"/>
        <w:jc w:val="center"/>
        <w:rPr>
          <w:rFonts w:ascii="GHEA Grapalat" w:hAnsi="GHEA Grapalat"/>
          <w:b/>
          <w:lang w:val="hy-AM"/>
        </w:rPr>
      </w:pPr>
    </w:p>
    <w:p w14:paraId="783FAC07">
      <w:pPr>
        <w:widowControl w:val="0"/>
        <w:spacing w:after="160"/>
        <w:jc w:val="center"/>
        <w:rPr>
          <w:rFonts w:ascii="GHEA Grapalat" w:hAnsi="GHEA Grapalat"/>
          <w:b/>
          <w:lang w:val="hy-AM"/>
        </w:rPr>
      </w:pPr>
    </w:p>
    <w:p w14:paraId="1A024467">
      <w:pPr>
        <w:widowControl w:val="0"/>
        <w:spacing w:after="160"/>
        <w:jc w:val="center"/>
        <w:rPr>
          <w:rFonts w:ascii="GHEA Grapalat" w:hAnsi="GHEA Grapalat"/>
          <w:b/>
          <w:lang w:val="hy-AM"/>
        </w:rPr>
      </w:pPr>
    </w:p>
    <w:p w14:paraId="1AF55355">
      <w:pPr>
        <w:widowControl w:val="0"/>
        <w:spacing w:after="160"/>
        <w:jc w:val="center"/>
        <w:rPr>
          <w:rFonts w:ascii="GHEA Grapalat" w:hAnsi="GHEA Grapalat"/>
          <w:b/>
          <w:lang w:val="hy-AM"/>
        </w:rPr>
      </w:pPr>
    </w:p>
    <w:p w14:paraId="73B090BA">
      <w:pPr>
        <w:widowControl w:val="0"/>
        <w:spacing w:after="160"/>
        <w:jc w:val="center"/>
        <w:rPr>
          <w:rFonts w:ascii="GHEA Grapalat" w:hAnsi="GHEA Grapalat"/>
          <w:b/>
          <w:lang w:val="hy-AM"/>
        </w:rPr>
      </w:pPr>
    </w:p>
    <w:p w14:paraId="335C575C">
      <w:pPr>
        <w:widowControl w:val="0"/>
        <w:spacing w:after="160"/>
        <w:jc w:val="center"/>
        <w:rPr>
          <w:rFonts w:ascii="GHEA Grapalat" w:hAnsi="GHEA Grapalat"/>
          <w:b/>
          <w:lang w:val="hy-AM"/>
        </w:rPr>
      </w:pPr>
    </w:p>
    <w:p w14:paraId="283B900B">
      <w:pPr>
        <w:widowControl w:val="0"/>
        <w:spacing w:after="160"/>
        <w:jc w:val="center"/>
        <w:rPr>
          <w:rFonts w:ascii="GHEA Grapalat" w:hAnsi="GHEA Grapalat"/>
          <w:b/>
        </w:rPr>
      </w:pPr>
      <w:r>
        <w:rPr>
          <w:rFonts w:ascii="GHEA Grapalat" w:hAnsi="GHEA Grapalat"/>
          <w:b/>
        </w:rPr>
        <w:t xml:space="preserve">ЧАСТЬ II. </w:t>
      </w:r>
    </w:p>
    <w:p w14:paraId="4B469814">
      <w:pPr>
        <w:widowControl w:val="0"/>
        <w:spacing w:after="160"/>
        <w:jc w:val="center"/>
        <w:rPr>
          <w:rFonts w:ascii="GHEA Grapalat" w:hAnsi="GHEA Grapalat"/>
          <w:b/>
        </w:rPr>
      </w:pPr>
    </w:p>
    <w:p w14:paraId="316E8272">
      <w:pPr>
        <w:widowControl w:val="0"/>
        <w:spacing w:after="160"/>
        <w:jc w:val="center"/>
        <w:rPr>
          <w:rFonts w:ascii="GHEA Grapalat" w:hAnsi="GHEA Grapalat"/>
          <w:b/>
        </w:rPr>
      </w:pPr>
      <w:r>
        <w:rPr>
          <w:rFonts w:ascii="GHEA Grapalat" w:hAnsi="GHEA Grapalat"/>
          <w:b/>
        </w:rPr>
        <w:t xml:space="preserve">ИНСТРУКЦИЯ ПО ПОДГОТОВКЕ ЗАЯВКИ </w:t>
      </w:r>
      <w:r>
        <w:rPr>
          <w:rFonts w:ascii="GHEA Grapalat" w:hAnsi="GHEA Grapalat"/>
          <w:b/>
        </w:rPr>
        <w:br w:type="textWrapping"/>
      </w:r>
      <w:r>
        <w:rPr>
          <w:rFonts w:ascii="GHEA Grapalat" w:hAnsi="GHEA Grapalat"/>
          <w:b/>
        </w:rPr>
        <w:t>НА ЗАПРОС КОТИРОВОК</w:t>
      </w:r>
    </w:p>
    <w:p w14:paraId="624F9FAC">
      <w:pPr>
        <w:widowControl w:val="0"/>
        <w:tabs>
          <w:tab w:val="left" w:pos="1134"/>
        </w:tabs>
        <w:spacing w:after="160"/>
        <w:ind w:left="1134" w:hanging="567"/>
        <w:jc w:val="both"/>
        <w:rPr>
          <w:rFonts w:ascii="GHEA Grapalat" w:hAnsi="GHEA Grapalat"/>
        </w:rPr>
      </w:pPr>
      <w:r>
        <w:rPr>
          <w:rFonts w:ascii="GHEA Grapalat" w:hAnsi="GHEA Grapalat"/>
        </w:rPr>
        <w:t>1.</w:t>
      </w:r>
      <w:r>
        <w:rPr>
          <w:rFonts w:ascii="GHEA Grapalat" w:hAnsi="GHEA Grapalat"/>
        </w:rPr>
        <w:tab/>
      </w:r>
      <w:r>
        <w:rPr>
          <w:rFonts w:ascii="GHEA Grapalat" w:hAnsi="GHEA Grapalat"/>
        </w:rPr>
        <w:t>Общие положения</w:t>
      </w:r>
    </w:p>
    <w:p w14:paraId="09B6198A">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r>
      <w:r>
        <w:rPr>
          <w:rFonts w:ascii="GHEA Grapalat" w:hAnsi="GHEA Grapalat"/>
        </w:rPr>
        <w:t>Заявка на процедуру</w:t>
      </w:r>
    </w:p>
    <w:p w14:paraId="7D042A21">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Pr>
          <w:rFonts w:ascii="GHEA Grapalat" w:hAnsi="GHEA Grapalat"/>
        </w:rPr>
        <w:t>Приложения № 1-7</w:t>
      </w:r>
    </w:p>
    <w:p w14:paraId="11A52A19">
      <w:pPr>
        <w:rPr>
          <w:rFonts w:ascii="GHEA Grapalat" w:hAnsi="GHEA Grapalat"/>
          <w:spacing w:val="-6"/>
        </w:rPr>
      </w:pPr>
      <w:r>
        <w:rPr>
          <w:rFonts w:ascii="GHEA Grapalat" w:hAnsi="GHEA Grapalat"/>
          <w:spacing w:val="-6"/>
        </w:rPr>
        <w:br w:type="page"/>
      </w:r>
    </w:p>
    <w:p w14:paraId="2B846351">
      <w:pPr>
        <w:widowControl w:val="0"/>
        <w:spacing w:after="160"/>
        <w:ind w:hanging="567"/>
        <w:jc w:val="both"/>
        <w:rPr>
          <w:rFonts w:ascii="GHEA Grapalat" w:hAnsi="GHEA Grapalat"/>
          <w:spacing w:val="-6"/>
        </w:rPr>
      </w:pPr>
      <w:r>
        <w:rPr>
          <w:rFonts w:ascii="GHEA Grapalat" w:hAnsi="GHEA Grapalat"/>
          <w:spacing w:val="-6"/>
        </w:rPr>
        <w:t xml:space="preserve">               Настоящее Приглашение предоставляется в дополнение к объявлению об </w:t>
      </w:r>
      <w:r>
        <w:rPr>
          <w:rFonts w:ascii="GHEA Grapalat" w:hAnsi="GHEA Grapalat"/>
          <w:b/>
        </w:rPr>
        <w:t>запрос котировок</w:t>
      </w:r>
      <w:r>
        <w:rPr>
          <w:rFonts w:ascii="GHEA Grapalat" w:hAnsi="GHEA Grapalat"/>
          <w:spacing w:val="-6"/>
        </w:rPr>
        <w:t xml:space="preserve">, проводимом под кодом </w:t>
      </w:r>
      <w:r>
        <w:rPr>
          <w:rFonts w:ascii="GHEA Grapalat" w:hAnsi="GHEA Grapalat" w:cs="Sylfaen"/>
          <w:i/>
          <w:sz w:val="20"/>
          <w:szCs w:val="20"/>
          <w:u w:val="single"/>
          <w:lang w:val="hy-AM"/>
        </w:rPr>
        <w:t>ՀՀ ԳՄՍ6ՄԴ-ԳՀ</w:t>
      </w:r>
      <w:r>
        <w:rPr>
          <w:rFonts w:ascii="GHEA Grapalat" w:hAnsi="GHEA Grapalat" w:cs="Sylfaen"/>
          <w:i/>
          <w:sz w:val="20"/>
          <w:szCs w:val="20"/>
        </w:rPr>
        <w:t>ԱՇՁԲ</w:t>
      </w:r>
      <w:r>
        <w:rPr>
          <w:rFonts w:ascii="GHEA Grapalat" w:hAnsi="GHEA Grapalat" w:cs="Sylfaen"/>
          <w:i/>
          <w:sz w:val="20"/>
          <w:szCs w:val="20"/>
          <w:lang w:val="af-ZA"/>
        </w:rPr>
        <w:t xml:space="preserve"> </w:t>
      </w:r>
      <w:r>
        <w:rPr>
          <w:rFonts w:ascii="GHEA Grapalat" w:hAnsi="GHEA Grapalat" w:cs="Sylfaen"/>
          <w:i/>
          <w:sz w:val="20"/>
          <w:szCs w:val="20"/>
          <w:lang w:val="hy-AM"/>
        </w:rPr>
        <w:t>24</w:t>
      </w:r>
      <w:r>
        <w:rPr>
          <w:rFonts w:ascii="GHEA Grapalat" w:hAnsi="GHEA Grapalat" w:cs="Sylfaen"/>
          <w:i/>
          <w:sz w:val="20"/>
          <w:szCs w:val="20"/>
          <w:u w:val="single"/>
          <w:lang w:val="af-ZA"/>
        </w:rPr>
        <w:t>/</w:t>
      </w:r>
      <w:r>
        <w:rPr>
          <w:rFonts w:ascii="GHEA Grapalat" w:hAnsi="GHEA Grapalat" w:cs="Sylfaen"/>
          <w:i/>
          <w:sz w:val="20"/>
          <w:szCs w:val="20"/>
          <w:u w:val="single"/>
          <w:lang w:val="hy-AM"/>
        </w:rPr>
        <w:t>02</w:t>
      </w:r>
      <w:r>
        <w:rPr>
          <w:rFonts w:ascii="GHEA Grapalat" w:hAnsi="GHEA Grapalat" w:cs="Sylfaen"/>
          <w:i/>
          <w:sz w:val="20"/>
          <w:szCs w:val="20"/>
          <w:u w:val="single"/>
          <w:lang w:val="af-ZA"/>
        </w:rPr>
        <w:t xml:space="preserve"> </w:t>
      </w:r>
      <w:r>
        <w:rPr>
          <w:rFonts w:ascii="GHEA Grapalat" w:hAnsi="GHEA Grapalat" w:cs="Sylfaen"/>
          <w:i/>
          <w:sz w:val="20"/>
          <w:szCs w:val="20"/>
          <w:lang w:val="af-ZA"/>
        </w:rPr>
        <w:t xml:space="preserve"> </w:t>
      </w:r>
      <w:r>
        <w:rPr>
          <w:rFonts w:ascii="GHEA Grapalat" w:hAnsi="GHEA Grapalat"/>
          <w:spacing w:val="-6"/>
        </w:rPr>
        <w:t xml:space="preserve"> (далее — процедура).</w:t>
      </w:r>
    </w:p>
    <w:p w14:paraId="2294941D">
      <w:pPr>
        <w:widowControl w:val="0"/>
        <w:spacing w:after="160"/>
        <w:ind w:firstLine="567"/>
        <w:jc w:val="both"/>
        <w:rPr>
          <w:rFonts w:ascii="GHEA Grapalat" w:hAnsi="GHEA Grapalat"/>
        </w:rPr>
      </w:pPr>
      <w:r>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Pr>
          <w:rFonts w:ascii="Courier New" w:hAnsi="Courier New" w:cs="Courier New"/>
          <w:lang w:val="en-US"/>
        </w:rPr>
        <w:t> </w:t>
      </w:r>
      <w:r>
        <w:rPr>
          <w:rFonts w:ascii="GHEA Grapalat" w:hAnsi="GHEA Grapalat"/>
        </w:rPr>
        <w:t>4</w:t>
      </w:r>
      <w:r>
        <w:rPr>
          <w:rFonts w:ascii="Courier New" w:hAnsi="Courier New" w:cs="Courier New"/>
          <w:lang w:val="en-US"/>
        </w:rPr>
        <w:t> </w:t>
      </w:r>
      <w:r>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w:t>
      </w:r>
      <w:r>
        <w:rPr>
          <w:rStyle w:val="122"/>
          <w:rFonts w:ascii="inherit" w:hAnsi="inherit"/>
          <w:color w:val="202124"/>
        </w:rPr>
        <w:t>«Средняя школа № 6 города Севан Гегаркуникского марза РА»</w:t>
      </w:r>
      <w:r>
        <w:rPr>
          <w:rFonts w:ascii="GHEA Grapalat" w:hAnsi="GHEA Grapalat"/>
          <w:i/>
          <w:sz w:val="16"/>
          <w:szCs w:val="16"/>
          <w:lang w:val="hy-AM"/>
        </w:rPr>
        <w:t xml:space="preserve"> </w:t>
      </w:r>
      <w:r>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CD9117C">
      <w:pPr>
        <w:widowControl w:val="0"/>
        <w:spacing w:after="160"/>
        <w:ind w:firstLine="567"/>
        <w:jc w:val="both"/>
        <w:rPr>
          <w:rFonts w:ascii="GHEA Grapalat" w:hAnsi="GHEA Grapalat"/>
        </w:rPr>
      </w:pPr>
      <w:r>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35528013">
      <w:pPr>
        <w:widowControl w:val="0"/>
        <w:spacing w:after="160"/>
        <w:ind w:firstLine="567"/>
        <w:jc w:val="both"/>
        <w:rPr>
          <w:rFonts w:ascii="GHEA Grapalat" w:hAnsi="GHEA Grapalat" w:cs="Times Armenian"/>
        </w:rPr>
      </w:pPr>
      <w:r>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0E11472B">
      <w:pPr>
        <w:pStyle w:val="19"/>
        <w:widowControl w:val="0"/>
        <w:spacing w:after="160" w:line="240" w:lineRule="auto"/>
        <w:ind w:firstLine="567"/>
        <w:rPr>
          <w:rFonts w:ascii="GHEA Grapalat" w:hAnsi="GHEA Grapalat"/>
          <w:sz w:val="24"/>
          <w:szCs w:val="24"/>
        </w:rPr>
      </w:pPr>
      <w:r>
        <w:rPr>
          <w:rFonts w:ascii="GHEA Grapalat" w:hAnsi="GHEA Grapalat"/>
          <w:sz w:val="24"/>
          <w:szCs w:val="24"/>
        </w:rPr>
        <w:t>Адрес электронной почты секретаря оценочной комиссии "</w:t>
      </w:r>
      <w:r>
        <w:rPr>
          <w:rFonts w:ascii="GHEA Grapalat" w:hAnsi="GHEA Grapalat"/>
          <w:sz w:val="24"/>
          <w:szCs w:val="24"/>
          <w:lang w:val="hy-AM"/>
        </w:rPr>
        <w:t xml:space="preserve"> </w:t>
      </w:r>
      <w:r>
        <w:rPr>
          <w:rFonts w:ascii="GHEA Grapalat" w:hAnsi="GHEA Grapalat"/>
          <w:sz w:val="24"/>
          <w:szCs w:val="24"/>
          <w:lang w:val="en-US"/>
        </w:rPr>
        <w:t>herminegevorgyan</w:t>
      </w:r>
      <w:r>
        <w:rPr>
          <w:rFonts w:ascii="GHEA Grapalat" w:hAnsi="GHEA Grapalat"/>
          <w:sz w:val="24"/>
          <w:szCs w:val="24"/>
        </w:rPr>
        <w:t>@</w:t>
      </w:r>
      <w:r>
        <w:rPr>
          <w:rFonts w:ascii="GHEA Grapalat" w:hAnsi="GHEA Grapalat"/>
          <w:sz w:val="24"/>
          <w:szCs w:val="24"/>
          <w:lang w:val="en-US"/>
        </w:rPr>
        <w:t>mail</w:t>
      </w:r>
      <w:r>
        <w:rPr>
          <w:rFonts w:ascii="GHEA Grapalat" w:hAnsi="GHEA Grapalat"/>
          <w:sz w:val="24"/>
          <w:szCs w:val="24"/>
        </w:rPr>
        <w:t>.</w:t>
      </w:r>
      <w:r>
        <w:rPr>
          <w:rFonts w:ascii="GHEA Grapalat" w:hAnsi="GHEA Grapalat"/>
          <w:sz w:val="24"/>
          <w:szCs w:val="24"/>
          <w:lang w:val="en-US"/>
        </w:rPr>
        <w:t>ru</w:t>
      </w:r>
      <w:r>
        <w:rPr>
          <w:rFonts w:ascii="GHEA Grapalat" w:hAnsi="GHEA Grapalat"/>
          <w:sz w:val="24"/>
          <w:szCs w:val="24"/>
        </w:rPr>
        <w:t>".</w:t>
      </w:r>
    </w:p>
    <w:p w14:paraId="01CE64B3">
      <w:pPr>
        <w:widowControl w:val="0"/>
        <w:spacing w:after="160"/>
        <w:jc w:val="center"/>
        <w:rPr>
          <w:rFonts w:ascii="GHEA Grapalat" w:hAnsi="GHEA Grapalat"/>
        </w:rPr>
      </w:pPr>
      <w:r>
        <w:rPr>
          <w:rFonts w:ascii="GHEA Grapalat" w:hAnsi="GHEA Grapalat"/>
        </w:rPr>
        <w:br w:type="page"/>
      </w:r>
      <w:r>
        <w:rPr>
          <w:rFonts w:ascii="GHEA Grapalat" w:hAnsi="GHEA Grapalat"/>
        </w:rPr>
        <w:t>ЧАСТЬ I</w:t>
      </w:r>
    </w:p>
    <w:p w14:paraId="7FD2CF19">
      <w:pPr>
        <w:widowControl w:val="0"/>
        <w:spacing w:after="160"/>
        <w:jc w:val="center"/>
        <w:rPr>
          <w:rFonts w:ascii="GHEA Grapalat" w:hAnsi="GHEA Grapalat" w:cs="Sylfaen"/>
          <w:b/>
        </w:rPr>
      </w:pPr>
      <w:r>
        <w:rPr>
          <w:rFonts w:ascii="GHEA Grapalat" w:hAnsi="GHEA Grapalat"/>
          <w:b/>
        </w:rPr>
        <w:t>1. ХАРАКТЕРИСТИКА ПРЕДМЕТА ЗАКУПКИ</w:t>
      </w:r>
    </w:p>
    <w:p w14:paraId="1B991221">
      <w:pPr>
        <w:pStyle w:val="4"/>
        <w:keepNext w:val="0"/>
        <w:widowControl w:val="0"/>
        <w:tabs>
          <w:tab w:val="left" w:pos="1134"/>
        </w:tabs>
        <w:spacing w:after="160" w:line="240" w:lineRule="auto"/>
        <w:ind w:firstLine="567"/>
        <w:jc w:val="both"/>
        <w:rPr>
          <w:rFonts w:ascii="GHEA Grapalat" w:hAnsi="GHEA Grapalat"/>
          <w:i w:val="0"/>
          <w:sz w:val="24"/>
          <w:szCs w:val="24"/>
        </w:rPr>
      </w:pPr>
      <w:r>
        <w:rPr>
          <w:rFonts w:ascii="GHEA Grapalat" w:hAnsi="GHEA Grapalat"/>
          <w:i w:val="0"/>
          <w:sz w:val="24"/>
          <w:szCs w:val="24"/>
        </w:rPr>
        <w:t>1.1.</w:t>
      </w:r>
      <w:r>
        <w:rPr>
          <w:rFonts w:ascii="GHEA Grapalat" w:hAnsi="GHEA Grapalat"/>
          <w:i w:val="0"/>
          <w:sz w:val="24"/>
          <w:szCs w:val="24"/>
        </w:rPr>
        <w:tab/>
      </w:r>
      <w:r>
        <w:rPr>
          <w:rFonts w:ascii="GHEA Grapalat" w:hAnsi="GHEA Grapalat"/>
          <w:i w:val="0"/>
          <w:sz w:val="24"/>
          <w:szCs w:val="24"/>
        </w:rPr>
        <w:t>Предметом закупки является приобретение "</w:t>
      </w:r>
      <w:r>
        <w:rPr>
          <w:rStyle w:val="122"/>
          <w:rFonts w:ascii="inherit" w:hAnsi="inherit"/>
          <w:color w:val="202124"/>
          <w:sz w:val="22"/>
          <w:szCs w:val="22"/>
        </w:rPr>
        <w:t xml:space="preserve"> Ремонтные работы в спортзале</w:t>
      </w:r>
      <w:r>
        <w:rPr>
          <w:rFonts w:ascii="GHEA Grapalat" w:hAnsi="GHEA Grapalat"/>
          <w:i w:val="0"/>
          <w:sz w:val="24"/>
          <w:szCs w:val="24"/>
        </w:rPr>
        <w:t>" (далее — также работа) для нужд "</w:t>
      </w:r>
      <w:r>
        <w:rPr>
          <w:rStyle w:val="122"/>
          <w:rFonts w:ascii="inherit" w:hAnsi="inherit"/>
          <w:color w:val="202124"/>
          <w:sz w:val="24"/>
          <w:szCs w:val="24"/>
        </w:rPr>
        <w:t>«Средняя школа № 6 города Севан Гегаркуникского марза РА»</w:t>
      </w:r>
      <w:r>
        <w:rPr>
          <w:rFonts w:ascii="GHEA Grapalat" w:hAnsi="GHEA Grapalat"/>
          <w:i w:val="0"/>
          <w:sz w:val="24"/>
          <w:szCs w:val="24"/>
        </w:rPr>
        <w:t>, которые сгруппированы в лоты "1":</w:t>
      </w:r>
    </w:p>
    <w:tbl>
      <w:tblPr>
        <w:tblStyle w:val="12"/>
        <w:tblW w:w="92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8"/>
        <w:gridCol w:w="1275"/>
        <w:gridCol w:w="6601"/>
      </w:tblGrid>
      <w:tr w14:paraId="5E61FC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33" w:type="dxa"/>
            <w:gridSpan w:val="2"/>
            <w:vAlign w:val="center"/>
          </w:tcPr>
          <w:p w14:paraId="72105355">
            <w:pPr>
              <w:pStyle w:val="19"/>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Лотов</w:t>
            </w:r>
          </w:p>
        </w:tc>
        <w:tc>
          <w:tcPr>
            <w:tcW w:w="6601" w:type="dxa"/>
            <w:vMerge w:val="restart"/>
            <w:vAlign w:val="center"/>
          </w:tcPr>
          <w:p w14:paraId="04976DAC">
            <w:pPr>
              <w:pStyle w:val="19"/>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Наименование лота</w:t>
            </w:r>
          </w:p>
        </w:tc>
      </w:tr>
      <w:tr w14:paraId="49B75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8" w:type="dxa"/>
            <w:vAlign w:val="center"/>
          </w:tcPr>
          <w:p w14:paraId="0EC57E26">
            <w:pPr>
              <w:pStyle w:val="19"/>
              <w:widowControl w:val="0"/>
              <w:spacing w:after="120" w:line="240" w:lineRule="auto"/>
              <w:ind w:firstLine="0"/>
              <w:jc w:val="center"/>
              <w:rPr>
                <w:rFonts w:ascii="GHEA Grapalat" w:hAnsi="GHEA Grapalat"/>
                <w:sz w:val="24"/>
                <w:szCs w:val="24"/>
              </w:rPr>
            </w:pPr>
            <w:r>
              <w:rPr>
                <w:rFonts w:ascii="GHEA Grapalat" w:hAnsi="GHEA Grapalat"/>
                <w:b/>
                <w:i/>
                <w:sz w:val="24"/>
                <w:szCs w:val="24"/>
              </w:rPr>
              <w:t>Номера</w:t>
            </w:r>
          </w:p>
        </w:tc>
        <w:tc>
          <w:tcPr>
            <w:tcW w:w="1275" w:type="dxa"/>
            <w:vAlign w:val="center"/>
          </w:tcPr>
          <w:p w14:paraId="546F50C2">
            <w:pPr>
              <w:pStyle w:val="19"/>
              <w:widowControl w:val="0"/>
              <w:spacing w:after="120" w:line="240" w:lineRule="auto"/>
              <w:ind w:firstLine="0"/>
              <w:jc w:val="center"/>
              <w:rPr>
                <w:rFonts w:ascii="GHEA Grapalat" w:hAnsi="GHEA Grapalat"/>
                <w:b/>
                <w:sz w:val="24"/>
                <w:szCs w:val="24"/>
              </w:rPr>
            </w:pPr>
            <w:r>
              <w:rPr>
                <w:rFonts w:ascii="GHEA Grapalat" w:hAnsi="GHEA Grapalat"/>
                <w:b/>
                <w:sz w:val="24"/>
                <w:szCs w:val="24"/>
              </w:rPr>
              <w:t>Цена закупки</w:t>
            </w:r>
          </w:p>
        </w:tc>
        <w:tc>
          <w:tcPr>
            <w:tcW w:w="6601" w:type="dxa"/>
            <w:vMerge w:val="continue"/>
            <w:vAlign w:val="center"/>
          </w:tcPr>
          <w:p w14:paraId="3880DF1C">
            <w:pPr>
              <w:pStyle w:val="19"/>
              <w:widowControl w:val="0"/>
              <w:spacing w:after="120" w:line="240" w:lineRule="auto"/>
              <w:ind w:firstLine="0"/>
              <w:rPr>
                <w:rFonts w:ascii="GHEA Grapalat" w:hAnsi="GHEA Grapalat"/>
                <w:sz w:val="24"/>
                <w:szCs w:val="24"/>
                <w:u w:val="single"/>
              </w:rPr>
            </w:pPr>
          </w:p>
        </w:tc>
      </w:tr>
      <w:tr w14:paraId="1F4EC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8" w:type="dxa"/>
            <w:vAlign w:val="center"/>
          </w:tcPr>
          <w:p w14:paraId="019AFC8A">
            <w:pPr>
              <w:pStyle w:val="19"/>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275" w:type="dxa"/>
            <w:vAlign w:val="center"/>
          </w:tcPr>
          <w:p w14:paraId="582C9161">
            <w:pPr>
              <w:jc w:val="center"/>
              <w:rPr>
                <w:rFonts w:ascii="Sylfaen" w:hAnsi="Sylfaen"/>
                <w:sz w:val="20"/>
                <w:szCs w:val="20"/>
                <w:lang w:val="hy-AM"/>
              </w:rPr>
            </w:pPr>
            <w:r>
              <w:rPr>
                <w:rFonts w:ascii="Arial LatArm" w:hAnsi="Arial LatArm"/>
                <w:sz w:val="20"/>
                <w:szCs w:val="20"/>
              </w:rPr>
              <w:t>1067471</w:t>
            </w:r>
            <w:r>
              <w:rPr>
                <w:rFonts w:ascii="Sylfaen" w:hAnsi="Sylfaen"/>
                <w:sz w:val="20"/>
                <w:szCs w:val="20"/>
                <w:lang w:val="hy-AM"/>
              </w:rPr>
              <w:t>0</w:t>
            </w:r>
          </w:p>
        </w:tc>
        <w:tc>
          <w:tcPr>
            <w:tcW w:w="6601" w:type="dxa"/>
            <w:vAlign w:val="center"/>
          </w:tcPr>
          <w:p w14:paraId="57D7702F">
            <w:pPr>
              <w:pStyle w:val="19"/>
              <w:widowControl w:val="0"/>
              <w:spacing w:after="120" w:line="240" w:lineRule="auto"/>
              <w:ind w:firstLine="0"/>
              <w:rPr>
                <w:rFonts w:ascii="GHEA Grapalat" w:hAnsi="GHEA Grapalat"/>
                <w:sz w:val="24"/>
                <w:szCs w:val="24"/>
                <w:u w:val="single"/>
                <w:vertAlign w:val="subscript"/>
              </w:rPr>
            </w:pPr>
            <w:r>
              <w:rPr>
                <w:rStyle w:val="122"/>
                <w:rFonts w:ascii="inherit" w:hAnsi="inherit"/>
                <w:color w:val="202124"/>
                <w:sz w:val="24"/>
                <w:szCs w:val="24"/>
              </w:rPr>
              <w:t>«Средняя школа № 6 города Севан Гегаркуникского марза РА»</w:t>
            </w:r>
          </w:p>
        </w:tc>
      </w:tr>
    </w:tbl>
    <w:p w14:paraId="0CFC1CDE">
      <w:pPr>
        <w:pStyle w:val="19"/>
        <w:widowControl w:val="0"/>
        <w:spacing w:after="160" w:line="240" w:lineRule="auto"/>
        <w:ind w:firstLine="567"/>
        <w:rPr>
          <w:rFonts w:ascii="GHEA Grapalat" w:hAnsi="GHEA Grapalat"/>
          <w:sz w:val="24"/>
          <w:szCs w:val="24"/>
        </w:rPr>
      </w:pPr>
      <w:r>
        <w:rPr>
          <w:rFonts w:ascii="GHEA Grapalat" w:hAnsi="GHEA Grapalat"/>
          <w:sz w:val="24"/>
          <w:szCs w:val="24"/>
        </w:rPr>
        <w:t>Технические характеристики работы,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105A44B3">
      <w:pPr>
        <w:widowControl w:val="0"/>
        <w:spacing w:after="160"/>
        <w:ind w:firstLine="567"/>
        <w:jc w:val="center"/>
        <w:rPr>
          <w:rFonts w:ascii="GHEA Grapalat" w:hAnsi="GHEA Grapalat" w:cs="Sylfaen"/>
          <w:i/>
        </w:rPr>
      </w:pPr>
    </w:p>
    <w:p w14:paraId="61485338">
      <w:pPr>
        <w:widowControl w:val="0"/>
        <w:spacing w:after="160"/>
        <w:jc w:val="center"/>
        <w:rPr>
          <w:rFonts w:ascii="GHEA Grapalat" w:hAnsi="GHEA Grapalat"/>
          <w:b/>
        </w:rPr>
      </w:pPr>
      <w:r>
        <w:rPr>
          <w:rFonts w:ascii="GHEA Grapalat" w:hAnsi="GHEA Grapalat"/>
          <w:b/>
        </w:rPr>
        <w:t xml:space="preserve">2. ТРЕБОВАНИЯ К ПРАВУ УЧАСТНИКА НА УЧАСТИЕ, </w:t>
      </w:r>
      <w:r>
        <w:rPr>
          <w:rFonts w:ascii="GHEA Grapalat" w:hAnsi="GHEA Grapalat"/>
          <w:b/>
        </w:rPr>
        <w:br w:type="textWrapping"/>
      </w:r>
      <w:r>
        <w:rPr>
          <w:rFonts w:ascii="GHEA Grapalat" w:hAnsi="GHEA Grapalat"/>
          <w:b/>
        </w:rPr>
        <w:t xml:space="preserve">КВАЛИФИКАЦИОННЫЕ КРИТЕРИИ И ПОРЯДОК ИХ ОЦЕНКИ </w:t>
      </w:r>
    </w:p>
    <w:p w14:paraId="17522BBB">
      <w:pPr>
        <w:widowControl w:val="0"/>
        <w:tabs>
          <w:tab w:val="left" w:pos="1134"/>
        </w:tabs>
        <w:spacing w:after="160"/>
        <w:ind w:firstLine="567"/>
        <w:jc w:val="both"/>
        <w:rPr>
          <w:rFonts w:ascii="GHEA Grapalat" w:hAnsi="GHEA Grapalat" w:cs="Arial Armenian"/>
        </w:rPr>
      </w:pPr>
      <w:r>
        <w:rPr>
          <w:rFonts w:ascii="GHEA Grapalat" w:hAnsi="GHEA Grapalat"/>
        </w:rPr>
        <w:t>2.1.</w:t>
      </w:r>
      <w:r>
        <w:rPr>
          <w:rFonts w:ascii="GHEA Grapalat" w:hAnsi="GHEA Grapalat"/>
        </w:rPr>
        <w:tab/>
      </w:r>
      <w:r>
        <w:rPr>
          <w:rFonts w:ascii="GHEA Grapalat" w:hAnsi="GHEA Grapalat"/>
        </w:rPr>
        <w:t>В настоящей процедуре не имеют права участвовать лица:</w:t>
      </w:r>
    </w:p>
    <w:p w14:paraId="779C5FB0">
      <w:pPr>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r>
      <w:r>
        <w:rPr>
          <w:rFonts w:ascii="GHEA Grapalat" w:hAnsi="GHEA Grapalat"/>
        </w:rPr>
        <w:t xml:space="preserve">которые на день подачи заявки в судебном порядке признаны банкротом; </w:t>
      </w:r>
    </w:p>
    <w:p w14:paraId="752CC28F">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r>
      <w:r>
        <w:rPr>
          <w:rFonts w:ascii="GHEA Grapalat" w:hAnsi="GHEA Grapalat"/>
        </w:rPr>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lang w:val="en-US"/>
        </w:rPr>
        <w:t> </w:t>
      </w:r>
      <w:r>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33D049B0">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r>
      <w:r>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5D42AFAE">
      <w:pPr>
        <w:widowControl w:val="0"/>
        <w:tabs>
          <w:tab w:val="left" w:pos="1134"/>
        </w:tabs>
        <w:spacing w:after="160"/>
        <w:ind w:firstLine="567"/>
        <w:jc w:val="both"/>
        <w:rPr>
          <w:rFonts w:ascii="GHEA Grapalat" w:hAnsi="GHEA Grapalat"/>
        </w:rPr>
      </w:pPr>
      <w:r>
        <w:rPr>
          <w:rFonts w:ascii="GHEA Grapalat" w:hAnsi="GHEA Grapalat"/>
        </w:rPr>
        <w:t>5)</w:t>
      </w:r>
      <w:r>
        <w:rPr>
          <w:rFonts w:ascii="GHEA Grapalat" w:hAnsi="GHEA Grapalat"/>
        </w:rPr>
        <w:tab/>
      </w:r>
      <w:r>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Pr>
          <w:rFonts w:ascii="GHEA Grapalat" w:hAnsi="GHEA Grapalat"/>
        </w:rPr>
        <w:t xml:space="preserve">закупках; </w:t>
      </w:r>
    </w:p>
    <w:p w14:paraId="1B558E9E">
      <w:pPr>
        <w:widowControl w:val="0"/>
        <w:tabs>
          <w:tab w:val="left" w:pos="1134"/>
        </w:tabs>
        <w:spacing w:after="160"/>
        <w:ind w:firstLine="567"/>
        <w:jc w:val="both"/>
        <w:rPr>
          <w:rFonts w:ascii="GHEA Grapalat" w:hAnsi="GHEA Grapalat"/>
        </w:rPr>
      </w:pPr>
      <w:r>
        <w:rPr>
          <w:rFonts w:ascii="GHEA Grapalat" w:hAnsi="GHEA Grapalat"/>
        </w:rPr>
        <w:t>6)</w:t>
      </w:r>
      <w:r>
        <w:rPr>
          <w:rFonts w:ascii="GHEA Grapalat" w:hAnsi="GHEA Grapalat"/>
        </w:rPr>
        <w:tab/>
      </w:r>
      <w:r>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357FA604">
      <w:pPr>
        <w:widowControl w:val="0"/>
        <w:tabs>
          <w:tab w:val="left" w:pos="1134"/>
        </w:tabs>
        <w:spacing w:after="160"/>
        <w:ind w:firstLine="567"/>
        <w:jc w:val="both"/>
        <w:rPr>
          <w:rFonts w:ascii="GHEA Grapalat" w:hAnsi="GHEA Grapalat"/>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1DEA335">
      <w:pPr>
        <w:widowControl w:val="0"/>
        <w:tabs>
          <w:tab w:val="left" w:pos="1134"/>
        </w:tabs>
        <w:ind w:firstLine="567"/>
        <w:contextualSpacing/>
        <w:rPr>
          <w:rFonts w:ascii="GHEA Grapalat" w:hAnsi="GHEA Grapalat"/>
        </w:rPr>
      </w:pPr>
      <w:r>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7C83E80F">
      <w:pPr>
        <w:pStyle w:val="78"/>
        <w:widowControl w:val="0"/>
        <w:numPr>
          <w:ilvl w:val="0"/>
          <w:numId w:val="1"/>
        </w:numPr>
        <w:tabs>
          <w:tab w:val="left" w:pos="1134"/>
        </w:tabs>
        <w:ind w:left="426"/>
        <w:contextualSpacing/>
        <w:jc w:val="both"/>
        <w:rPr>
          <w:rFonts w:ascii="GHEA Grapalat" w:hAnsi="GHEA Grapalat"/>
        </w:rPr>
      </w:pPr>
      <w:r>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79FB10A">
      <w:pPr>
        <w:pStyle w:val="78"/>
        <w:widowControl w:val="0"/>
        <w:numPr>
          <w:ilvl w:val="0"/>
          <w:numId w:val="1"/>
        </w:numPr>
        <w:tabs>
          <w:tab w:val="left" w:pos="1134"/>
        </w:tabs>
        <w:ind w:left="426" w:hanging="284"/>
        <w:contextualSpacing/>
        <w:jc w:val="both"/>
        <w:rPr>
          <w:rFonts w:ascii="GHEA Grapalat" w:hAnsi="GHEA Grapalat"/>
        </w:rPr>
      </w:pPr>
      <w:r>
        <w:rPr>
          <w:rFonts w:ascii="GHEA Grapalat" w:hAnsi="GHEA Grapalat"/>
        </w:rPr>
        <w:t>в качестве отобранного участника отказался или лишился  права заключения договора.</w:t>
      </w:r>
    </w:p>
    <w:p w14:paraId="142A8110">
      <w:pPr>
        <w:widowControl w:val="0"/>
        <w:tabs>
          <w:tab w:val="left" w:pos="1134"/>
        </w:tabs>
        <w:spacing w:after="160"/>
        <w:ind w:firstLine="567"/>
        <w:jc w:val="both"/>
        <w:rPr>
          <w:rFonts w:ascii="GHEA Grapalat" w:hAnsi="GHEA Grapalat" w:cs="Sylfaen"/>
        </w:rPr>
      </w:pPr>
    </w:p>
    <w:p w14:paraId="27041042">
      <w:pPr>
        <w:widowControl w:val="0"/>
        <w:tabs>
          <w:tab w:val="left" w:pos="1134"/>
        </w:tabs>
        <w:spacing w:after="160"/>
        <w:ind w:firstLine="567"/>
        <w:jc w:val="both"/>
        <w:rPr>
          <w:rFonts w:ascii="GHEA Grapalat" w:hAnsi="GHEA Grapalat" w:cs="Sylfaen"/>
        </w:rPr>
      </w:pPr>
      <w:r>
        <w:rPr>
          <w:rFonts w:ascii="GHEA Grapalat" w:hAnsi="GHEA Grapalat"/>
        </w:rPr>
        <w:t>2.2.</w:t>
      </w:r>
      <w:r>
        <w:rPr>
          <w:rFonts w:ascii="GHEA Grapalat" w:hAnsi="GHEA Grapalat"/>
        </w:rPr>
        <w:tab/>
      </w:r>
      <w:r>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C99FB0B">
      <w:pPr>
        <w:widowControl w:val="0"/>
        <w:tabs>
          <w:tab w:val="left" w:pos="1134"/>
        </w:tabs>
        <w:ind w:firstLine="567"/>
        <w:rPr>
          <w:rFonts w:ascii="GHEA Grapalat" w:hAnsi="GHEA Grapalat"/>
        </w:rPr>
      </w:pPr>
      <w:r>
        <w:rPr>
          <w:rFonts w:ascii="GHEA Grapalat" w:hAnsi="GHEA Grapalat"/>
        </w:rPr>
        <w:t>2.3.</w:t>
      </w:r>
      <w:r>
        <w:rPr>
          <w:rFonts w:ascii="GHEA Grapalat" w:hAnsi="GHEA Grapalat"/>
        </w:rPr>
        <w:tab/>
      </w:r>
      <w:r>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337A9D8">
      <w:pPr>
        <w:widowControl w:val="0"/>
        <w:tabs>
          <w:tab w:val="left" w:pos="1134"/>
        </w:tabs>
        <w:spacing w:after="160"/>
        <w:ind w:firstLine="567"/>
        <w:jc w:val="both"/>
        <w:rPr>
          <w:rFonts w:ascii="GHEA Grapalat" w:hAnsi="GHEA Grapalat"/>
        </w:rPr>
      </w:pPr>
      <w:r>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4D5AD311">
      <w:pPr>
        <w:pStyle w:val="37"/>
        <w:widowControl w:val="0"/>
        <w:tabs>
          <w:tab w:val="left" w:pos="1134"/>
        </w:tabs>
        <w:spacing w:before="0" w:beforeAutospacing="0" w:after="160" w:afterAutospacing="0"/>
        <w:ind w:firstLine="567"/>
        <w:jc w:val="both"/>
        <w:rPr>
          <w:rFonts w:ascii="GHEA Grapalat" w:hAnsi="GHEA Grapalat"/>
        </w:rPr>
      </w:pPr>
      <w:r>
        <w:rPr>
          <w:rFonts w:ascii="GHEA Grapalat" w:hAnsi="GHEA Grapalat"/>
        </w:rPr>
        <w:t>По смыслу пункта 119 Порядка:</w:t>
      </w:r>
    </w:p>
    <w:p w14:paraId="19357759">
      <w:pPr>
        <w:pStyle w:val="37"/>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1)</w:t>
      </w:r>
      <w:r>
        <w:rPr>
          <w:rFonts w:ascii="GHEA Grapalat" w:hAnsi="GHEA Grapalat"/>
        </w:rPr>
        <w:tab/>
      </w:r>
      <w:r>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14:paraId="1F78D11A">
      <w:pPr>
        <w:pStyle w:val="37"/>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r>
      <w:r>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736E0DE">
      <w:pPr>
        <w:pStyle w:val="37"/>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r>
      <w:r>
        <w:rPr>
          <w:rFonts w:ascii="GHEA Grapalat" w:hAnsi="GHEA Grapalat"/>
          <w:color w:val="000000"/>
        </w:rPr>
        <w:t>участником, распоряжающимся более чем десятью процентами акций данного юридического лица;</w:t>
      </w:r>
    </w:p>
    <w:p w14:paraId="0B0BF187">
      <w:pPr>
        <w:pStyle w:val="37"/>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r>
      <w:r>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59202329">
      <w:pPr>
        <w:pStyle w:val="37"/>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r>
      <w:r>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84FD7BF">
      <w:pPr>
        <w:pStyle w:val="37"/>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r>
      <w:r>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75FDAC5">
      <w:pPr>
        <w:pStyle w:val="37"/>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rPr>
        <w:t>3)</w:t>
      </w:r>
      <w:r>
        <w:rPr>
          <w:rFonts w:ascii="GHEA Grapalat" w:hAnsi="GHEA Grapalat"/>
        </w:rPr>
        <w:tab/>
      </w:r>
      <w:r>
        <w:rPr>
          <w:rFonts w:ascii="GHEA Grapalat" w:hAnsi="GHEA Grapalat"/>
        </w:rPr>
        <w:t>участники, не имеющие статуса физического лица, считаются взаимосвязанными, если:</w:t>
      </w:r>
    </w:p>
    <w:p w14:paraId="452D71AD">
      <w:pPr>
        <w:pStyle w:val="37"/>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r>
      <w:r>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14:paraId="77E063FD">
      <w:pPr>
        <w:pStyle w:val="37"/>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r>
      <w:r>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59C4470">
      <w:pPr>
        <w:pStyle w:val="37"/>
        <w:widowControl w:val="0"/>
        <w:tabs>
          <w:tab w:val="left" w:pos="1134"/>
        </w:tabs>
        <w:spacing w:before="0" w:beforeAutospacing="0" w:after="160" w:afterAutospacing="0"/>
        <w:ind w:firstLine="567"/>
        <w:jc w:val="both"/>
        <w:rPr>
          <w:rFonts w:ascii="GHEA Grapalat" w:hAnsi="GHEA Grapalat"/>
        </w:rPr>
      </w:pPr>
      <w:r>
        <w:rPr>
          <w:rFonts w:ascii="GHEA Grapalat" w:hAnsi="GHEA Grapalat"/>
          <w:color w:val="000000"/>
        </w:rPr>
        <w:t>в.</w:t>
      </w:r>
      <w:r>
        <w:rPr>
          <w:rFonts w:ascii="GHEA Grapalat" w:hAnsi="GHEA Grapalat"/>
          <w:color w:val="000000"/>
        </w:rPr>
        <w:tab/>
      </w:r>
      <w:r>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A977018">
      <w:pPr>
        <w:pStyle w:val="37"/>
        <w:widowControl w:val="0"/>
        <w:tabs>
          <w:tab w:val="left" w:pos="1134"/>
        </w:tabs>
        <w:spacing w:before="0" w:beforeAutospacing="0" w:after="16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r>
      <w:r>
        <w:rPr>
          <w:rFonts w:ascii="GHEA Grapalat" w:hAnsi="GHEA Grapalat"/>
          <w:color w:val="000000"/>
        </w:rPr>
        <w:t>они действовали или действуют согласованно, исходя из общих экономических интересов.</w:t>
      </w:r>
    </w:p>
    <w:p w14:paraId="29E9B86C">
      <w:pPr>
        <w:widowControl w:val="0"/>
        <w:tabs>
          <w:tab w:val="left" w:pos="1134"/>
        </w:tabs>
        <w:spacing w:after="160"/>
        <w:ind w:firstLine="567"/>
        <w:jc w:val="both"/>
        <w:rPr>
          <w:rFonts w:ascii="GHEA Grapalat" w:hAnsi="GHEA Grapalat"/>
          <w:color w:val="000000"/>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673F5E1A">
      <w:pPr>
        <w:widowControl w:val="0"/>
        <w:tabs>
          <w:tab w:val="left" w:pos="1134"/>
        </w:tabs>
        <w:spacing w:after="160"/>
        <w:ind w:firstLine="567"/>
        <w:jc w:val="both"/>
        <w:rPr>
          <w:rFonts w:ascii="GHEA Grapalat" w:hAnsi="GHEA Grapalat" w:cs="Arial Armenian"/>
        </w:rPr>
      </w:pPr>
      <w:r>
        <w:rPr>
          <w:rFonts w:ascii="GHEA Grapalat" w:hAnsi="GHEA Grapalat"/>
        </w:rPr>
        <w:t>2.4.</w:t>
      </w:r>
      <w:r>
        <w:rPr>
          <w:rFonts w:ascii="GHEA Grapalat" w:hAnsi="GHEA Grapalat"/>
        </w:rPr>
        <w:tab/>
      </w:r>
      <w:r>
        <w:rPr>
          <w:rFonts w:ascii="GHEA Grapalat" w:hAnsi="GHEA Grapalat"/>
        </w:rPr>
        <w:t xml:space="preserve">Участник, в случае признания отобранным участником, представляет обеспечение квалификации в порядке и размере, установленными настоящим приглашением.. </w:t>
      </w:r>
    </w:p>
    <w:p w14:paraId="74435991">
      <w:pPr>
        <w:pStyle w:val="56"/>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2.5.</w:t>
      </w:r>
      <w:r>
        <w:rPr>
          <w:rFonts w:ascii="GHEA Grapalat" w:hAnsi="GHEA Grapalat"/>
          <w:sz w:val="24"/>
          <w:szCs w:val="24"/>
        </w:rPr>
        <w:tab/>
      </w:r>
      <w:r>
        <w:rPr>
          <w:rFonts w:ascii="GHEA Grapalat" w:hAnsi="GHEA Grapalat"/>
          <w:sz w:val="24"/>
          <w:szCs w:val="24"/>
        </w:rPr>
        <w:t xml:space="preserve">Заключаемый в рамках настоящей процедуры договор может быть осуществлен посредством заключения договора субподряда. Стороной договора субподряда не может являться участник, подавший заявку с целью участия в настоящей процедуре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xml:space="preserve">. </w:t>
      </w:r>
    </w:p>
    <w:p w14:paraId="2B3C24ED">
      <w:pPr>
        <w:pStyle w:val="19"/>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2.6.</w:t>
      </w:r>
      <w:r>
        <w:rPr>
          <w:rFonts w:ascii="GHEA Grapalat" w:hAnsi="GHEA Grapalat"/>
          <w:sz w:val="24"/>
          <w:szCs w:val="24"/>
        </w:rPr>
        <w:tab/>
      </w:r>
      <w:r>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6B67BCA">
      <w:pPr>
        <w:pStyle w:val="19"/>
        <w:widowControl w:val="0"/>
        <w:spacing w:after="160" w:line="240" w:lineRule="auto"/>
        <w:rPr>
          <w:rFonts w:ascii="GHEA Grapalat" w:hAnsi="GHEA Grapalat" w:cs="Sylfaen"/>
          <w:sz w:val="24"/>
          <w:szCs w:val="24"/>
        </w:rPr>
      </w:pPr>
      <w:r>
        <w:rPr>
          <w:rFonts w:ascii="GHEA Grapalat" w:hAnsi="GHEA Grapalat"/>
          <w:sz w:val="24"/>
          <w:szCs w:val="24"/>
        </w:rPr>
        <w:t>В подобном случае:</w:t>
      </w:r>
    </w:p>
    <w:p w14:paraId="1856DD6A">
      <w:pPr>
        <w:pStyle w:val="19"/>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Pr>
          <w:rFonts w:ascii="GHEA Grapalat" w:hAnsi="GHEA Grapalat"/>
          <w:sz w:val="24"/>
          <w:szCs w:val="24"/>
        </w:rPr>
        <w:tab/>
      </w:r>
      <w:r>
        <w:rPr>
          <w:rFonts w:ascii="GHEA Grapalat" w:hAnsi="GHEA Grapalat"/>
          <w:sz w:val="24"/>
          <w:szCs w:val="24"/>
        </w:rPr>
        <w:t xml:space="preserve">ни одна из сторон договора о совместной деятельности не может подать отдельную заявку на одну и ту же процедуру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80CD022">
      <w:pPr>
        <w:pStyle w:val="19"/>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r>
      <w:r>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5573FCA">
      <w:pPr>
        <w:widowControl w:val="0"/>
        <w:spacing w:after="160"/>
        <w:jc w:val="center"/>
        <w:rPr>
          <w:rFonts w:ascii="GHEA Grapalat" w:hAnsi="GHEA Grapalat"/>
          <w:b/>
        </w:rPr>
      </w:pPr>
    </w:p>
    <w:p w14:paraId="35557999">
      <w:pPr>
        <w:widowControl w:val="0"/>
        <w:spacing w:after="160"/>
        <w:jc w:val="center"/>
        <w:rPr>
          <w:rFonts w:ascii="GHEA Grapalat" w:hAnsi="GHEA Grapalat" w:cs="Arial"/>
          <w:b/>
        </w:rPr>
      </w:pPr>
      <w:r>
        <w:rPr>
          <w:rFonts w:ascii="GHEA Grapalat" w:hAnsi="GHEA Grapalat"/>
          <w:b/>
        </w:rPr>
        <w:t xml:space="preserve">3. РАЗЪЯСНЕНИЕ ПРИГЛАШЕНИЯ </w:t>
      </w:r>
      <w:r>
        <w:rPr>
          <w:rFonts w:ascii="GHEA Grapalat" w:hAnsi="GHEA Grapalat"/>
          <w:b/>
        </w:rPr>
        <w:br w:type="textWrapping"/>
      </w:r>
      <w:r>
        <w:rPr>
          <w:rFonts w:ascii="GHEA Grapalat" w:hAnsi="GHEA Grapalat"/>
          <w:b/>
        </w:rPr>
        <w:t xml:space="preserve">И ПОРЯДОК ВНЕСЕНИЯ ИЗМЕНЕНИЯ В ПРИГЛАШЕНИЕ </w:t>
      </w:r>
    </w:p>
    <w:p w14:paraId="1CF9E8C5">
      <w:pPr>
        <w:widowControl w:val="0"/>
        <w:tabs>
          <w:tab w:val="left" w:pos="1134"/>
        </w:tabs>
        <w:spacing w:after="160"/>
        <w:ind w:firstLine="567"/>
        <w:jc w:val="both"/>
        <w:rPr>
          <w:rFonts w:ascii="GHEA Grapalat" w:hAnsi="GHEA Grapalat"/>
        </w:rPr>
      </w:pPr>
      <w:r>
        <w:rPr>
          <w:rFonts w:ascii="GHEA Grapalat" w:hAnsi="GHEA Grapalat"/>
        </w:rPr>
        <w:t>3.1.</w:t>
      </w:r>
      <w:r>
        <w:rPr>
          <w:rFonts w:ascii="GHEA Grapalat" w:hAnsi="GHEA Grapalat"/>
        </w:rPr>
        <w:tab/>
      </w:r>
      <w:r>
        <w:rPr>
          <w:rFonts w:ascii="GHEA Grapalat" w:hAnsi="GHEA Grapalat"/>
        </w:rPr>
        <w:t>Согласно статье 29 Закона участник вправе требовать от заказчика разъяснения приглашения.</w:t>
      </w:r>
    </w:p>
    <w:p w14:paraId="22CCB66C">
      <w:pPr>
        <w:widowControl w:val="0"/>
        <w:autoSpaceDE w:val="0"/>
        <w:autoSpaceDN w:val="0"/>
        <w:adjustRightInd w:val="0"/>
        <w:spacing w:after="160"/>
        <w:ind w:firstLine="567"/>
        <w:jc w:val="both"/>
        <w:rPr>
          <w:rFonts w:ascii="GHEA Grapalat" w:hAnsi="GHEA Grapalat"/>
        </w:rPr>
      </w:pPr>
      <w:r>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Pr>
          <w:rStyle w:val="30"/>
          <w:rFonts w:ascii="GHEA Grapalat" w:hAnsi="GHEA Grapalat"/>
        </w:rPr>
        <w:footnoteReference w:id="1" w:customMarkFollows="1"/>
        <w:t>5</w:t>
      </w:r>
      <w:r>
        <w:rPr>
          <w:rFonts w:ascii="GHEA Grapalat" w:hAnsi="GHEA Grapalat"/>
        </w:rPr>
        <w:t xml:space="preserve">. </w:t>
      </w:r>
    </w:p>
    <w:p w14:paraId="7A093B63">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r>
      <w:r>
        <w:rPr>
          <w:rFonts w:ascii="GHEA Grapalat" w:hAnsi="GHEA Grapalat"/>
        </w:rPr>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010EFBB7">
      <w:pPr>
        <w:widowControl w:val="0"/>
        <w:tabs>
          <w:tab w:val="left" w:pos="1134"/>
        </w:tabs>
        <w:autoSpaceDE w:val="0"/>
        <w:autoSpaceDN w:val="0"/>
        <w:adjustRightInd w:val="0"/>
        <w:spacing w:after="160"/>
        <w:ind w:firstLine="567"/>
        <w:jc w:val="both"/>
        <w:rPr>
          <w:rFonts w:ascii="GHEA Grapalat" w:hAnsi="GHEA Grapalat"/>
        </w:rPr>
      </w:pPr>
      <w:r>
        <w:rPr>
          <w:rFonts w:ascii="GHEA Grapalat" w:hAnsi="GHEA Grapalat"/>
        </w:rPr>
        <w:t>3.3.</w:t>
      </w:r>
      <w:r>
        <w:rPr>
          <w:rFonts w:ascii="GHEA Grapalat" w:hAnsi="GHEA Grapalat"/>
        </w:rPr>
        <w:tab/>
      </w:r>
      <w:r>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0D1E9E3">
      <w:pPr>
        <w:widowControl w:val="0"/>
        <w:tabs>
          <w:tab w:val="left" w:pos="1134"/>
        </w:tabs>
        <w:autoSpaceDE w:val="0"/>
        <w:autoSpaceDN w:val="0"/>
        <w:adjustRightInd w:val="0"/>
        <w:spacing w:after="160"/>
        <w:ind w:firstLine="567"/>
        <w:jc w:val="both"/>
        <w:rPr>
          <w:rFonts w:ascii="GHEA Grapalat" w:hAnsi="GHEA Grapalat"/>
          <w:lang w:val="hy-AM"/>
        </w:rPr>
      </w:pPr>
      <w:r>
        <w:rPr>
          <w:rFonts w:ascii="GHEA Grapalat" w:hAnsi="GHEA Grapalat"/>
        </w:rPr>
        <w:t>3.4.</w:t>
      </w:r>
      <w:r>
        <w:rPr>
          <w:rFonts w:ascii="GHEA Grapalat" w:hAnsi="GHEA Grapalat"/>
        </w:rPr>
        <w:tab/>
      </w:r>
      <w:r>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0DA20CC5">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Pr>
          <w:rFonts w:ascii="GHEA Grapalat" w:hAnsi="GHEA Grapalat"/>
        </w:rPr>
        <w:t xml:space="preserve"> </w:t>
      </w:r>
      <w:r>
        <w:rPr>
          <w:rFonts w:ascii="GHEA Grapalat" w:hAnsi="GHEA Grapalat"/>
          <w:lang w:val="hy-AM"/>
        </w:rPr>
        <w:t>Кажд</w:t>
      </w:r>
      <w:r>
        <w:rPr>
          <w:rFonts w:ascii="GHEA Grapalat" w:hAnsi="GHEA Grapalat"/>
        </w:rPr>
        <w:t>ое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Pr>
          <w:rFonts w:ascii="GHEA Grapalat" w:hAnsi="GHEA Grapalat"/>
        </w:rPr>
        <w:t xml:space="preserve"> </w:t>
      </w:r>
      <w:r>
        <w:rPr>
          <w:rFonts w:ascii="GHEA Grapalat" w:hAnsi="GHEA Grapalat"/>
          <w:lang w:val="hy-AM"/>
        </w:rPr>
        <w:t>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343AFEEB">
      <w:pPr>
        <w:widowControl w:val="0"/>
        <w:tabs>
          <w:tab w:val="left" w:pos="1134"/>
        </w:tabs>
        <w:autoSpaceDE w:val="0"/>
        <w:autoSpaceDN w:val="0"/>
        <w:adjustRightInd w:val="0"/>
        <w:spacing w:after="16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r>
      <w:r>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Pr>
          <w:rFonts w:ascii="Courier New" w:hAnsi="Courier New" w:cs="Courier New"/>
          <w:lang w:val="en-US"/>
        </w:rPr>
        <w:t> </w:t>
      </w:r>
      <w:r>
        <w:rPr>
          <w:rFonts w:ascii="GHEA Grapalat" w:hAnsi="GHEA Grapalat"/>
        </w:rPr>
        <w:t xml:space="preserve">этих изменениях. </w:t>
      </w:r>
    </w:p>
    <w:p w14:paraId="53C243F1">
      <w:pPr>
        <w:widowControl w:val="0"/>
        <w:spacing w:after="160"/>
        <w:jc w:val="center"/>
        <w:rPr>
          <w:rFonts w:ascii="GHEA Grapalat" w:hAnsi="GHEA Grapalat" w:cs="Arial"/>
          <w:b/>
        </w:rPr>
      </w:pPr>
      <w:r>
        <w:rPr>
          <w:rFonts w:ascii="GHEA Grapalat" w:hAnsi="GHEA Grapalat"/>
          <w:b/>
        </w:rPr>
        <w:t>4. ПОРЯДОК ПОДАЧИ ЗАЯВКИ</w:t>
      </w:r>
    </w:p>
    <w:p w14:paraId="7B4B7BA8">
      <w:pPr>
        <w:widowControl w:val="0"/>
        <w:tabs>
          <w:tab w:val="left" w:pos="1134"/>
        </w:tabs>
        <w:spacing w:after="160"/>
        <w:ind w:firstLine="567"/>
        <w:jc w:val="both"/>
        <w:rPr>
          <w:rFonts w:ascii="GHEA Grapalat" w:hAnsi="GHEA Grapalat"/>
        </w:rPr>
      </w:pPr>
      <w:r>
        <w:rPr>
          <w:rFonts w:ascii="GHEA Grapalat" w:hAnsi="GHEA Grapalat"/>
        </w:rPr>
        <w:t>4.1.</w:t>
      </w:r>
      <w:r>
        <w:rPr>
          <w:rFonts w:ascii="GHEA Grapalat" w:hAnsi="GHEA Grapalat"/>
        </w:rPr>
        <w:tab/>
      </w:r>
      <w:r>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00873A5A">
      <w:pPr>
        <w:pStyle w:val="19"/>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Участник может подать заявку как для каждого лота, так и для нескольких или всех лотов. </w:t>
      </w:r>
    </w:p>
    <w:p w14:paraId="55965753">
      <w:pPr>
        <w:pStyle w:val="19"/>
        <w:widowControl w:val="0"/>
        <w:spacing w:after="160"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0926A4F7">
      <w:pPr>
        <w:pStyle w:val="33"/>
        <w:shd w:val="clear" w:color="auto" w:fill="F8F9FA"/>
        <w:spacing w:line="540" w:lineRule="atLeast"/>
        <w:rPr>
          <w:rFonts w:ascii="inherit" w:hAnsi="inherit"/>
          <w:color w:val="202124"/>
          <w:sz w:val="24"/>
          <w:szCs w:val="24"/>
        </w:rPr>
      </w:pPr>
      <w:r>
        <w:rPr>
          <w:rFonts w:ascii="GHEA Grapalat" w:hAnsi="GHEA Grapalat"/>
          <w:sz w:val="24"/>
          <w:szCs w:val="24"/>
        </w:rPr>
        <w:t xml:space="preserve">  Порядок подготовки заявки описан в части 2 настоящего приглашения - в инструкции по подготовке заявок на </w:t>
      </w:r>
      <w:r>
        <w:rPr>
          <w:rStyle w:val="122"/>
          <w:rFonts w:ascii="inherit" w:hAnsi="inherit"/>
          <w:color w:val="202124"/>
          <w:sz w:val="24"/>
          <w:szCs w:val="24"/>
        </w:rPr>
        <w:t>запросов котировок.</w:t>
      </w:r>
    </w:p>
    <w:p w14:paraId="4B4635C8">
      <w:pPr>
        <w:pStyle w:val="33"/>
        <w:shd w:val="clear" w:color="auto" w:fill="F8F9FA"/>
        <w:rPr>
          <w:rFonts w:ascii="GHEA Grapalat" w:hAnsi="GHEA Grapalat"/>
          <w:sz w:val="24"/>
          <w:szCs w:val="24"/>
          <w:lang w:val="hy-AM"/>
        </w:rPr>
      </w:pPr>
      <w:r>
        <w:rPr>
          <w:rFonts w:ascii="GHEA Grapalat" w:hAnsi="GHEA Grapalat"/>
          <w:sz w:val="24"/>
          <w:szCs w:val="24"/>
        </w:rPr>
        <w:t>4.2.</w:t>
      </w:r>
      <w:r>
        <w:rPr>
          <w:rFonts w:ascii="GHEA Grapalat" w:hAnsi="GHEA Grapalat"/>
          <w:sz w:val="24"/>
          <w:szCs w:val="24"/>
        </w:rPr>
        <w:tab/>
      </w:r>
      <w:r>
        <w:rPr>
          <w:rFonts w:ascii="GHEA Grapalat" w:hAnsi="GHEA Grapalat"/>
          <w:sz w:val="24"/>
          <w:szCs w:val="24"/>
        </w:rPr>
        <w:t xml:space="preserve">Заявки на процедуру необходимо подать в комиссию по адресу </w:t>
      </w:r>
      <w:r>
        <w:rPr>
          <w:rStyle w:val="122"/>
          <w:rFonts w:ascii="inherit" w:hAnsi="inherit"/>
          <w:color w:val="202124"/>
          <w:sz w:val="24"/>
          <w:szCs w:val="24"/>
        </w:rPr>
        <w:t>«8 Советы города Севана, Гегаркуникской области, РА»</w:t>
      </w:r>
      <w:r>
        <w:rPr>
          <w:rFonts w:ascii="GHEA Grapalat" w:hAnsi="GHEA Grapalat"/>
          <w:sz w:val="24"/>
          <w:szCs w:val="24"/>
        </w:rPr>
        <w:t xml:space="preserve">  не позднее, чем "</w:t>
      </w:r>
      <w:r>
        <w:rPr>
          <w:rFonts w:hint="default" w:ascii="GHEA Grapalat" w:hAnsi="GHEA Grapalat"/>
          <w:i w:val="0"/>
          <w:lang w:val="en-US"/>
        </w:rPr>
        <w:t>13</w:t>
      </w:r>
      <w:r>
        <w:rPr>
          <w:rFonts w:ascii="GHEA Grapalat" w:hAnsi="GHEA Grapalat"/>
          <w:i w:val="0"/>
          <w:lang w:val="hy-AM"/>
        </w:rPr>
        <w:t>։</w:t>
      </w:r>
      <w:r>
        <w:rPr>
          <w:rFonts w:hint="default" w:ascii="GHEA Grapalat" w:hAnsi="GHEA Grapalat"/>
          <w:i w:val="0"/>
          <w:lang w:val="en-US"/>
        </w:rPr>
        <w:t>45</w:t>
      </w:r>
      <w:r>
        <w:rPr>
          <w:rFonts w:ascii="GHEA Grapalat" w:hAnsi="GHEA Grapalat"/>
          <w:sz w:val="24"/>
          <w:szCs w:val="24"/>
        </w:rPr>
        <w:t>" часов "</w:t>
      </w:r>
      <w:r>
        <w:rPr>
          <w:rFonts w:ascii="GHEA Grapalat" w:hAnsi="GHEA Grapalat"/>
          <w:sz w:val="24"/>
          <w:szCs w:val="24"/>
          <w:lang w:val="hy-AM"/>
        </w:rPr>
        <w:t>7</w:t>
      </w:r>
    </w:p>
    <w:p w14:paraId="4AE8A85B">
      <w:pPr>
        <w:pStyle w:val="33"/>
        <w:shd w:val="clear" w:color="auto" w:fill="F8F9FA"/>
        <w:rPr>
          <w:rFonts w:ascii="inherit" w:hAnsi="inherit"/>
          <w:color w:val="202124"/>
          <w:sz w:val="24"/>
          <w:szCs w:val="24"/>
        </w:rPr>
      </w:pP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14:paraId="01BB897E">
      <w:pPr>
        <w:pStyle w:val="19"/>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Pr>
          <w:rStyle w:val="122"/>
          <w:rFonts w:ascii="inherit" w:hAnsi="inherit"/>
          <w:color w:val="202124"/>
          <w:sz w:val="24"/>
          <w:szCs w:val="24"/>
        </w:rPr>
        <w:t>Эрмине Геворкян</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2C9C86C9">
      <w:pPr>
        <w:pStyle w:val="19"/>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r>
      <w:r>
        <w:rPr>
          <w:rFonts w:ascii="GHEA Grapalat" w:hAnsi="GHEA Grapalat"/>
          <w:sz w:val="24"/>
          <w:szCs w:val="24"/>
        </w:rPr>
        <w:t>В заявке участник представляет:</w:t>
      </w:r>
    </w:p>
    <w:p w14:paraId="053656D9">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5D1394F6">
      <w:pPr>
        <w:jc w:val="both"/>
        <w:rPr>
          <w:rFonts w:ascii="GHEA Grapalat" w:hAnsi="GHEA Grapalat"/>
        </w:rPr>
      </w:pPr>
      <w:r>
        <w:rPr>
          <w:rFonts w:ascii="GHEA Grapalat" w:hAnsi="GHEA Grapalat"/>
        </w:rPr>
        <w:t xml:space="preserve">   а) удостоверение соответствия его данных и данных аффилированных с ним лиц требованиям права участия, установленным настоящим приглашением;</w:t>
      </w:r>
    </w:p>
    <w:p w14:paraId="0A710B2A">
      <w:pPr>
        <w:jc w:val="both"/>
        <w:rPr>
          <w:rFonts w:ascii="GHEA Grapalat" w:hAnsi="GHEA Grapalat"/>
        </w:rPr>
      </w:pPr>
      <w:r>
        <w:rPr>
          <w:rFonts w:ascii="GHEA Grapalat" w:hAnsi="GHEA Grapalat"/>
        </w:rPr>
        <w:t xml:space="preserve">   б) удостоверение об обязательстве предоставления обеспечения квалификации в в порядке и сроки, установленные настоящим приглашением в случае признания отобранным участником    </w:t>
      </w:r>
    </w:p>
    <w:p w14:paraId="50039CDF">
      <w:pPr>
        <w:ind w:firstLine="284"/>
        <w:jc w:val="both"/>
        <w:rPr>
          <w:rFonts w:ascii="GHEA Grapalat" w:hAnsi="GHEA Grapalat"/>
        </w:rPr>
      </w:pPr>
      <w:r>
        <w:rPr>
          <w:rFonts w:ascii="GHEA Grapalat" w:hAnsi="GHEA Grapalat"/>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1B59F44A">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BE6A1F4">
      <w:pPr>
        <w:pStyle w:val="56"/>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pacing w:val="-6"/>
          <w:sz w:val="24"/>
          <w:szCs w:val="24"/>
        </w:rPr>
        <w:t>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информация,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sz w:val="24"/>
          <w:szCs w:val="24"/>
          <w:vertAlign w:val="superscript"/>
          <w:lang w:val="hy-AM"/>
        </w:rPr>
        <w:t>6.1</w:t>
      </w:r>
      <w:r>
        <w:rPr>
          <w:rFonts w:ascii="GHEA Grapalat" w:hAnsi="GHEA Grapalat"/>
        </w:rPr>
        <w:t xml:space="preserve">  </w:t>
      </w:r>
    </w:p>
    <w:p w14:paraId="0ADF5D63">
      <w:pPr>
        <w:pStyle w:val="56"/>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r>
      <w:r>
        <w:rPr>
          <w:rFonts w:ascii="GHEA Grapalat" w:hAnsi="GHEA Grapalat"/>
          <w:sz w:val="24"/>
          <w:szCs w:val="24"/>
        </w:rPr>
        <w:t>утвержденное им ценовое предложение;</w:t>
      </w:r>
    </w:p>
    <w:p w14:paraId="6A316854">
      <w:pPr>
        <w:pStyle w:val="56"/>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 при закупке строительных работ:</w:t>
      </w:r>
    </w:p>
    <w:p w14:paraId="0578E920">
      <w:pPr>
        <w:ind w:firstLine="567"/>
        <w:jc w:val="both"/>
        <w:rPr>
          <w:rFonts w:ascii="GHEA Grapalat" w:hAnsi="GHEA Grapalat"/>
        </w:rPr>
      </w:pPr>
      <w:r>
        <w:rPr>
          <w:rFonts w:ascii="GHEA Grapalat" w:hAnsi="GHEA Grapalat"/>
        </w:rPr>
        <w:t>- 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14:paraId="5BBCDE8F">
      <w:pPr>
        <w:ind w:firstLine="567"/>
        <w:jc w:val="both"/>
        <w:rPr>
          <w:rFonts w:ascii="GHEA Grapalat" w:hAnsi="GHEA Grapalat"/>
        </w:rPr>
      </w:pPr>
    </w:p>
    <w:p w14:paraId="1AB32A4C">
      <w:pPr>
        <w:pStyle w:val="56"/>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Pr>
          <w:rStyle w:val="30"/>
          <w:rFonts w:ascii="GHEA Grapalat" w:hAnsi="GHEA Grapalat"/>
          <w:sz w:val="24"/>
          <w:szCs w:val="24"/>
        </w:rPr>
        <w:footnoteReference w:id="2" w:customMarkFollows="1"/>
        <w:t>8</w:t>
      </w:r>
    </w:p>
    <w:p w14:paraId="370CB689">
      <w:pPr>
        <w:pStyle w:val="56"/>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r>
      <w:r>
        <w:rPr>
          <w:rFonts w:ascii="GHEA Grapalat" w:hAnsi="GHEA Grapalat"/>
          <w:sz w:val="24"/>
          <w:szCs w:val="24"/>
        </w:rPr>
        <w:t>копию договора субподряда и данные лица, являющегося стороной этого договора, если заключаемый договор будет исполняться через субподряд;</w:t>
      </w:r>
    </w:p>
    <w:p w14:paraId="486A4203">
      <w:pPr>
        <w:pStyle w:val="56"/>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r>
      <w:r>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6A34AAF">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7264252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24069FE">
      <w:pPr>
        <w:pStyle w:val="56"/>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0EF2E00">
      <w:pPr>
        <w:pStyle w:val="56"/>
        <w:widowControl w:val="0"/>
        <w:tabs>
          <w:tab w:val="left" w:pos="1134"/>
        </w:tabs>
        <w:spacing w:after="160" w:line="240" w:lineRule="auto"/>
        <w:ind w:firstLine="567"/>
        <w:rPr>
          <w:rFonts w:ascii="GHEA Grapalat" w:hAnsi="GHEA Grapalat" w:cs="Sylfaen"/>
          <w:sz w:val="24"/>
          <w:szCs w:val="24"/>
        </w:rPr>
      </w:pPr>
    </w:p>
    <w:p w14:paraId="4E24AE3B">
      <w:pPr>
        <w:rPr>
          <w:rFonts w:ascii="GHEA Grapalat" w:hAnsi="GHEA Grapalat"/>
          <w:b/>
        </w:rPr>
      </w:pPr>
    </w:p>
    <w:p w14:paraId="1CD01526">
      <w:pPr>
        <w:rPr>
          <w:rFonts w:ascii="GHEA Grapalat" w:hAnsi="GHEA Grapalat"/>
          <w:b/>
        </w:rPr>
      </w:pPr>
    </w:p>
    <w:p w14:paraId="511A30A5">
      <w:pPr>
        <w:widowControl w:val="0"/>
        <w:spacing w:after="160"/>
        <w:jc w:val="center"/>
        <w:rPr>
          <w:rFonts w:ascii="GHEA Grapalat" w:hAnsi="GHEA Grapalat"/>
          <w:b/>
        </w:rPr>
      </w:pPr>
      <w:r>
        <w:rPr>
          <w:rFonts w:ascii="GHEA Grapalat" w:hAnsi="GHEA Grapalat"/>
          <w:b/>
        </w:rPr>
        <w:t xml:space="preserve">5.ЦЕНОВОЕ ПРЕДЛОЖЕНИЕ ЗАЯВКИ </w:t>
      </w:r>
    </w:p>
    <w:p w14:paraId="3C5C4422">
      <w:pPr>
        <w:widowControl w:val="0"/>
        <w:spacing w:after="160"/>
        <w:jc w:val="center"/>
        <w:rPr>
          <w:rFonts w:ascii="GHEA Grapalat" w:hAnsi="GHEA Grapalat" w:cs="Arial"/>
          <w:b/>
        </w:rPr>
      </w:pPr>
    </w:p>
    <w:p w14:paraId="2909C126">
      <w:pPr>
        <w:widowControl w:val="0"/>
        <w:tabs>
          <w:tab w:val="left" w:pos="1134"/>
        </w:tabs>
        <w:spacing w:after="160"/>
        <w:ind w:firstLine="567"/>
        <w:jc w:val="both"/>
        <w:rPr>
          <w:rFonts w:ascii="GHEA Grapalat" w:hAnsi="GHEA Grapalat"/>
        </w:rPr>
      </w:pPr>
      <w:r>
        <w:rPr>
          <w:rFonts w:ascii="GHEA Grapalat" w:hAnsi="GHEA Grapalat"/>
        </w:rPr>
        <w:t>5.1.</w:t>
      </w:r>
      <w:r>
        <w:rPr>
          <w:rFonts w:ascii="GHEA Grapalat" w:hAnsi="GHEA Grapalat"/>
        </w:rPr>
        <w:tab/>
      </w:r>
      <w:r>
        <w:rPr>
          <w:rFonts w:ascii="GHEA Grapalat" w:hAnsi="GHEA Grapalat"/>
        </w:rPr>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85F345C">
      <w:pPr>
        <w:pStyle w:val="56"/>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5.2.</w:t>
      </w:r>
      <w:r>
        <w:rPr>
          <w:rFonts w:ascii="GHEA Grapalat" w:hAnsi="GHEA Grapalat"/>
          <w:sz w:val="24"/>
          <w:szCs w:val="24"/>
        </w:rPr>
        <w:tab/>
      </w:r>
      <w:r>
        <w:rPr>
          <w:rFonts w:ascii="GHEA Grapalat" w:hAnsi="GHEA Grapalat"/>
          <w:sz w:val="24"/>
          <w:szCs w:val="24"/>
        </w:rPr>
        <w:t>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w:t>
      </w:r>
    </w:p>
    <w:p w14:paraId="6D284D62">
      <w:pPr>
        <w:pStyle w:val="33"/>
        <w:shd w:val="clear" w:color="auto" w:fill="F8F9FA"/>
        <w:jc w:val="both"/>
        <w:rPr>
          <w:rFonts w:ascii="GHEA Grapalat" w:hAnsi="GHEA Grapalat" w:cs="Times New Roman"/>
          <w:sz w:val="24"/>
          <w:szCs w:val="24"/>
          <w:lang w:bidi="ru-RU"/>
        </w:rPr>
      </w:pPr>
      <w:r>
        <w:rPr>
          <w:rFonts w:ascii="GHEA Grapalat" w:hAnsi="GHEA Grapalat" w:cs="Times New Roman"/>
          <w:sz w:val="24"/>
          <w:szCs w:val="24"/>
          <w:lang w:bidi="ru-RU"/>
        </w:rPr>
        <w:t>а. оценка</w:t>
      </w:r>
      <w:r>
        <w:rPr>
          <w:rFonts w:ascii="GHEA Grapalat" w:hAnsi="GHEA Grapalat"/>
          <w:sz w:val="24"/>
        </w:rPr>
        <w:t xml:space="preserve"> и сравнение ценовых предложений участников осуществляются без </w:t>
      </w:r>
      <w:r>
        <w:rPr>
          <w:rFonts w:ascii="GHEA Grapalat" w:hAnsi="GHEA Grapalat" w:cs="Times New Roman"/>
          <w:sz w:val="24"/>
          <w:szCs w:val="24"/>
          <w:lang w:bidi="ru-RU"/>
        </w:rPr>
        <w:t>учета суммы налога, указанного</w:t>
      </w:r>
      <w:r>
        <w:rPr>
          <w:rFonts w:ascii="GHEA Grapalat" w:hAnsi="GHEA Grapalat"/>
          <w:sz w:val="24"/>
        </w:rPr>
        <w:t xml:space="preserve"> в настоящем пункте</w:t>
      </w:r>
      <w:r>
        <w:rPr>
          <w:rFonts w:ascii="GHEA Grapalat" w:hAnsi="GHEA Grapalat" w:cs="Times New Roman"/>
          <w:sz w:val="24"/>
          <w:szCs w:val="24"/>
          <w:lang w:bidi="ru-RU"/>
        </w:rPr>
        <w:t>,</w:t>
      </w:r>
    </w:p>
    <w:p w14:paraId="04E43C66">
      <w:pPr>
        <w:pStyle w:val="33"/>
        <w:shd w:val="clear" w:color="auto" w:fill="F8F9FA"/>
        <w:jc w:val="both"/>
        <w:rPr>
          <w:rFonts w:ascii="GHEA Grapalat" w:hAnsi="GHEA Grapalat"/>
          <w:sz w:val="24"/>
          <w:szCs w:val="24"/>
          <w:lang w:eastAsia="en-US"/>
        </w:rPr>
      </w:pPr>
      <w:r>
        <w:rPr>
          <w:rFonts w:ascii="GHEA Grapalat" w:hAnsi="GHEA Grapalat" w:cs="Times New Roman"/>
          <w:sz w:val="24"/>
          <w:szCs w:val="24"/>
          <w:lang w:bidi="ru-RU"/>
        </w:rPr>
        <w:t xml:space="preserve">б.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r>
        <w:rPr>
          <w:rFonts w:ascii="GHEA Grapalat" w:hAnsi="GHEA Grapalat"/>
          <w:sz w:val="24"/>
          <w:szCs w:val="24"/>
        </w:rPr>
        <w:t>ВС= ЦУ/СЦxОР где:</w:t>
      </w:r>
    </w:p>
    <w:p w14:paraId="3BEF5CFE">
      <w:pPr>
        <w:pStyle w:val="56"/>
        <w:widowControl w:val="0"/>
        <w:spacing w:after="160" w:line="240" w:lineRule="auto"/>
        <w:ind w:firstLine="567"/>
        <w:contextualSpacing/>
        <w:rPr>
          <w:rFonts w:ascii="GHEA Grapalat" w:hAnsi="GHEA Grapalat"/>
          <w:sz w:val="24"/>
          <w:szCs w:val="24"/>
        </w:rPr>
      </w:pPr>
    </w:p>
    <w:p w14:paraId="0C68FA1A">
      <w:pPr>
        <w:pStyle w:val="56"/>
        <w:widowControl w:val="0"/>
        <w:spacing w:after="160" w:line="240" w:lineRule="auto"/>
        <w:ind w:firstLine="567"/>
        <w:contextualSpacing/>
        <w:rPr>
          <w:rFonts w:ascii="GHEA Grapalat" w:hAnsi="GHEA Grapalat"/>
          <w:sz w:val="24"/>
          <w:szCs w:val="24"/>
        </w:rPr>
      </w:pPr>
      <w:r>
        <w:rPr>
          <w:rFonts w:ascii="GHEA Grapalat" w:hAnsi="GHEA Grapalat"/>
          <w:sz w:val="24"/>
          <w:szCs w:val="24"/>
        </w:rPr>
        <w:t>ЦУ -</w:t>
      </w:r>
      <w:r>
        <w:rPr>
          <w:rStyle w:val="122"/>
          <w:rFonts w:ascii="inherit" w:hAnsi="inherit"/>
          <w:color w:val="202124"/>
          <w:sz w:val="42"/>
          <w:szCs w:val="42"/>
        </w:rPr>
        <w:t xml:space="preserve"> </w:t>
      </w:r>
      <w:r>
        <w:rPr>
          <w:rFonts w:ascii="GHEA Grapalat" w:hAnsi="GHEA Grapalat"/>
          <w:sz w:val="24"/>
          <w:szCs w:val="24"/>
        </w:rPr>
        <w:t>цена,</w:t>
      </w:r>
      <w:r>
        <w:rPr>
          <w:rStyle w:val="122"/>
          <w:rFonts w:ascii="inherit" w:hAnsi="inherit"/>
          <w:color w:val="202124"/>
          <w:sz w:val="42"/>
          <w:szCs w:val="42"/>
        </w:rPr>
        <w:t xml:space="preserve"> </w:t>
      </w:r>
      <w:r>
        <w:rPr>
          <w:rFonts w:ascii="GHEA Grapalat" w:hAnsi="GHEA Grapalat"/>
          <w:sz w:val="24"/>
          <w:szCs w:val="24"/>
        </w:rPr>
        <w:t>предложенная отобранным участником,</w:t>
      </w:r>
    </w:p>
    <w:p w14:paraId="6461CEC1">
      <w:pPr>
        <w:pStyle w:val="56"/>
        <w:widowControl w:val="0"/>
        <w:spacing w:after="160" w:line="240" w:lineRule="auto"/>
        <w:ind w:firstLine="567"/>
        <w:contextualSpacing/>
        <w:rPr>
          <w:rFonts w:ascii="GHEA Grapalat" w:hAnsi="GHEA Grapalat"/>
          <w:sz w:val="24"/>
          <w:szCs w:val="24"/>
        </w:rPr>
      </w:pPr>
      <w:r>
        <w:rPr>
          <w:rFonts w:ascii="GHEA Grapalat" w:hAnsi="GHEA Grapalat"/>
          <w:sz w:val="24"/>
          <w:szCs w:val="24"/>
        </w:rPr>
        <w:t>СЦ-сметная цена строительных работ, опубликованная в настоящем приглашении,</w:t>
      </w:r>
    </w:p>
    <w:p w14:paraId="235107D2">
      <w:pPr>
        <w:pStyle w:val="56"/>
        <w:widowControl w:val="0"/>
        <w:spacing w:after="160" w:line="240" w:lineRule="auto"/>
        <w:ind w:firstLine="567"/>
        <w:contextualSpacing/>
        <w:rPr>
          <w:rFonts w:ascii="GHEA Grapalat" w:hAnsi="GHEA Grapalat"/>
          <w:sz w:val="24"/>
          <w:szCs w:val="24"/>
        </w:rPr>
      </w:pPr>
      <w:r>
        <w:rPr>
          <w:rFonts w:ascii="GHEA Grapalat" w:hAnsi="GHEA Grapalat"/>
          <w:sz w:val="24"/>
          <w:szCs w:val="24"/>
        </w:rPr>
        <w:t>ОР - объем работ, представленный данным исполнительным актом, в денежном выражении,</w:t>
      </w:r>
    </w:p>
    <w:p w14:paraId="2D40FFF1">
      <w:pPr>
        <w:pStyle w:val="56"/>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t>ВС-сумма, выплачиваемая за работы, указанные в объемной ведомость-смете.</w:t>
      </w:r>
      <w:r>
        <w:rPr>
          <w:rFonts w:ascii="GHEA Grapalat" w:hAnsi="GHEA Grapalat"/>
          <w:sz w:val="24"/>
          <w:szCs w:val="24"/>
          <w:vertAlign w:val="superscript"/>
        </w:rPr>
        <w:t>8</w:t>
      </w:r>
    </w:p>
    <w:p w14:paraId="1F984280">
      <w:pPr>
        <w:pStyle w:val="56"/>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Заявка участника не подлежит отклонению, если:</w:t>
      </w:r>
    </w:p>
    <w:p w14:paraId="6E686021">
      <w:pPr>
        <w:pStyle w:val="56"/>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r>
      <w:r>
        <w:rPr>
          <w:rFonts w:ascii="GHEA Grapalat" w:hAnsi="GHEA Grapalat"/>
          <w:sz w:val="24"/>
          <w:szCs w:val="24"/>
        </w:rPr>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0EE20E5F">
      <w:pPr>
        <w:pStyle w:val="56"/>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r>
      <w:r>
        <w:rPr>
          <w:rFonts w:ascii="GHEA Grapalat" w:hAnsi="GHEA Grapalat"/>
          <w:sz w:val="24"/>
          <w:szCs w:val="24"/>
        </w:rPr>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1E36B73">
      <w:pPr>
        <w:pStyle w:val="56"/>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в.</w:t>
      </w:r>
      <w:r>
        <w:rPr>
          <w:rFonts w:ascii="GHEA Grapalat" w:hAnsi="GHEA Grapalat"/>
          <w:sz w:val="24"/>
          <w:szCs w:val="24"/>
        </w:rPr>
        <w:tab/>
      </w:r>
      <w:r>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7DEA4CD1">
      <w:pPr>
        <w:pStyle w:val="56"/>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t xml:space="preserve"> </w:t>
      </w:r>
      <w:r>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CA7B55D">
      <w:pPr>
        <w:pStyle w:val="56"/>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t xml:space="preserve"> </w:t>
      </w:r>
      <w:r>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7ABD2B1C">
      <w:pPr>
        <w:pStyle w:val="56"/>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t xml:space="preserve"> </w:t>
      </w:r>
      <w:r>
        <w:rPr>
          <w:rFonts w:ascii="GHEA Grapalat" w:hAnsi="GHEA Grapalat"/>
          <w:sz w:val="24"/>
          <w:szCs w:val="24"/>
        </w:rPr>
        <w:t>в суммах, заполненных буквами в графах ценового предложения, лумы указаны в цифрах.</w:t>
      </w:r>
    </w:p>
    <w:p w14:paraId="2CFDA556">
      <w:pPr>
        <w:pStyle w:val="56"/>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5.3.</w:t>
      </w:r>
      <w:r>
        <w:rPr>
          <w:rFonts w:ascii="GHEA Grapalat" w:hAnsi="GHEA Grapalat"/>
          <w:sz w:val="24"/>
          <w:szCs w:val="24"/>
        </w:rPr>
        <w:tab/>
      </w:r>
      <w:r>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6C7DA20">
      <w:pPr>
        <w:jc w:val="center"/>
        <w:rPr>
          <w:rFonts w:ascii="GHEA Grapalat" w:hAnsi="GHEA Grapalat"/>
          <w:b/>
        </w:rPr>
      </w:pPr>
    </w:p>
    <w:p w14:paraId="34C7CD16">
      <w:pPr>
        <w:jc w:val="center"/>
        <w:rPr>
          <w:rFonts w:ascii="GHEA Grapalat" w:hAnsi="GHEA Grapalat"/>
          <w:b/>
        </w:rPr>
      </w:pPr>
      <w:r>
        <w:rPr>
          <w:rFonts w:ascii="GHEA Grapalat" w:hAnsi="GHEA Grapalat"/>
          <w:b/>
        </w:rPr>
        <w:t xml:space="preserve">6. СРОК ДЕЙСТВИЯ ЗАЯВКИ, </w:t>
      </w:r>
      <w:r>
        <w:rPr>
          <w:rFonts w:ascii="GHEA Grapalat" w:hAnsi="GHEA Grapalat"/>
          <w:b/>
        </w:rPr>
        <w:br w:type="textWrapping"/>
      </w:r>
      <w:r>
        <w:rPr>
          <w:rFonts w:ascii="GHEA Grapalat" w:hAnsi="GHEA Grapalat"/>
          <w:b/>
        </w:rPr>
        <w:t>ПОРЯДОК ВНЕСЕНИЯ ИЗМЕНЕНИЙ В ЗАЯВКИ И ИХ ОТЗЫВА</w:t>
      </w:r>
    </w:p>
    <w:p w14:paraId="5C72BC0E">
      <w:pPr>
        <w:jc w:val="center"/>
        <w:rPr>
          <w:rFonts w:ascii="GHEA Grapalat" w:hAnsi="GHEA Grapalat"/>
          <w:b/>
        </w:rPr>
      </w:pPr>
    </w:p>
    <w:p w14:paraId="714012FD">
      <w:pPr>
        <w:pStyle w:val="18"/>
        <w:widowControl w:val="0"/>
        <w:tabs>
          <w:tab w:val="left" w:pos="1134"/>
        </w:tabs>
        <w:spacing w:after="160" w:line="240" w:lineRule="auto"/>
        <w:ind w:firstLine="567"/>
        <w:rPr>
          <w:rFonts w:ascii="GHEA Grapalat" w:hAnsi="GHEA Grapalat"/>
          <w:i w:val="0"/>
          <w:sz w:val="24"/>
          <w:szCs w:val="24"/>
        </w:rPr>
      </w:pPr>
      <w:r>
        <w:rPr>
          <w:rFonts w:ascii="GHEA Grapalat" w:hAnsi="GHEA Grapalat"/>
          <w:i w:val="0"/>
          <w:sz w:val="24"/>
          <w:szCs w:val="24"/>
        </w:rPr>
        <w:t>6.1.</w:t>
      </w:r>
      <w:r>
        <w:rPr>
          <w:rFonts w:ascii="GHEA Grapalat" w:hAnsi="GHEA Grapalat"/>
          <w:i w:val="0"/>
          <w:sz w:val="24"/>
          <w:szCs w:val="24"/>
        </w:rPr>
        <w:tab/>
      </w:r>
      <w:r>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F95F502">
      <w:pPr>
        <w:pStyle w:val="18"/>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6.2.</w:t>
      </w:r>
      <w:r>
        <w:rPr>
          <w:rFonts w:ascii="GHEA Grapalat" w:hAnsi="GHEA Grapalat"/>
          <w:i w:val="0"/>
          <w:sz w:val="24"/>
          <w:szCs w:val="24"/>
        </w:rPr>
        <w:tab/>
      </w:r>
      <w:r>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57FB7F9">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type="textWrapping"/>
      </w:r>
      <w:r>
        <w:rPr>
          <w:rFonts w:ascii="GHEA Grapalat" w:hAnsi="GHEA Grapalat"/>
          <w:b/>
        </w:rPr>
        <w:t xml:space="preserve">ПОДВЕДЕНИЕ ИТОГОВ </w:t>
      </w:r>
    </w:p>
    <w:p w14:paraId="1BADB52A">
      <w:pPr>
        <w:pStyle w:val="19"/>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8.1.</w:t>
      </w:r>
      <w:r>
        <w:rPr>
          <w:rFonts w:ascii="GHEA Grapalat" w:hAnsi="GHEA Grapalat"/>
          <w:sz w:val="24"/>
          <w:szCs w:val="24"/>
        </w:rPr>
        <w:tab/>
      </w:r>
      <w:r>
        <w:rPr>
          <w:rFonts w:ascii="GHEA Grapalat" w:hAnsi="GHEA Grapalat"/>
          <w:sz w:val="24"/>
          <w:szCs w:val="24"/>
        </w:rPr>
        <w:t>Вскрытие заявок произойдет на заседании комиссии по вскрытию заявок на "</w:t>
      </w:r>
      <w:r>
        <w:rPr>
          <w:rFonts w:ascii="GHEA Grapalat" w:hAnsi="GHEA Grapalat"/>
          <w:sz w:val="24"/>
          <w:szCs w:val="24"/>
          <w:lang w:val="hy-AM"/>
        </w:rPr>
        <w:t>7</w:t>
      </w:r>
      <w:r>
        <w:rPr>
          <w:rFonts w:ascii="GHEA Grapalat" w:hAnsi="GHEA Grapalat"/>
          <w:sz w:val="24"/>
          <w:szCs w:val="24"/>
        </w:rPr>
        <w:t>"-ый день в "</w:t>
      </w:r>
      <w:r>
        <w:rPr>
          <w:rFonts w:hint="default" w:ascii="GHEA Grapalat" w:hAnsi="GHEA Grapalat"/>
          <w:i w:val="0"/>
          <w:lang w:val="en-US"/>
        </w:rPr>
        <w:t>13</w:t>
      </w:r>
      <w:r>
        <w:rPr>
          <w:rFonts w:ascii="GHEA Grapalat" w:hAnsi="GHEA Grapalat"/>
          <w:i w:val="0"/>
          <w:lang w:val="hy-AM"/>
        </w:rPr>
        <w:t>։</w:t>
      </w:r>
      <w:r>
        <w:rPr>
          <w:rFonts w:hint="default" w:ascii="GHEA Grapalat" w:hAnsi="GHEA Grapalat"/>
          <w:i w:val="0"/>
          <w:lang w:val="en-US"/>
        </w:rPr>
        <w:t>45</w:t>
      </w:r>
      <w:bookmarkStart w:id="0" w:name="_GoBack"/>
      <w:bookmarkEnd w:id="0"/>
      <w:r>
        <w:rPr>
          <w:rFonts w:ascii="GHEA Grapalat" w:hAnsi="GHEA Grapalat"/>
          <w:sz w:val="24"/>
          <w:szCs w:val="24"/>
        </w:rPr>
        <w:t>" со дня опубликования в бюллетене объявления и приглашения на настоящую процедуру.</w:t>
      </w:r>
    </w:p>
    <w:p w14:paraId="717EEA4A">
      <w:pPr>
        <w:widowControl w:val="0"/>
        <w:spacing w:after="160"/>
        <w:ind w:firstLine="567"/>
        <w:jc w:val="both"/>
        <w:rPr>
          <w:rFonts w:ascii="GHEA Grapalat" w:hAnsi="GHEA Grapalat"/>
        </w:rPr>
      </w:pPr>
      <w:r>
        <w:rPr>
          <w:rFonts w:ascii="GHEA Grapalat" w:hAnsi="GHEA Grapalat"/>
        </w:rPr>
        <w:t>На заседании по вскрытию и оценке заявок:</w:t>
      </w:r>
    </w:p>
    <w:p w14:paraId="553004CB">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1C3AAFE2">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r>
      <w:r>
        <w:rPr>
          <w:rFonts w:ascii="GHEA Grapalat" w:hAnsi="GHEA Grapalat"/>
        </w:rPr>
        <w:t>после передачи председателю (председательствующему на заседании) документов, указанных в подпункте 1 настоящего пункта, комиссия оценивает:</w:t>
      </w:r>
    </w:p>
    <w:p w14:paraId="58494DC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r>
      <w:r>
        <w:rPr>
          <w:rFonts w:ascii="GHEA Grapalat" w:hAnsi="GHEA Grapalat"/>
        </w:rPr>
        <w:t>соответствие составления и подачи содержащих заявки конвертов установленному порядку и вскрывает заявки, оцененные как соответствующие;</w:t>
      </w:r>
    </w:p>
    <w:p w14:paraId="2A285A0B">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rPr>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078DEE96">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r>
      <w:r>
        <w:rPr>
          <w:rFonts w:ascii="GHEA Grapalat" w:hAnsi="GHEA Grapalat"/>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1A3C4AC3">
      <w:pPr>
        <w:pStyle w:val="19"/>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8.2.</w:t>
      </w:r>
      <w:r>
        <w:rPr>
          <w:rFonts w:ascii="GHEA Grapalat" w:hAnsi="GHEA Grapalat"/>
          <w:sz w:val="24"/>
          <w:szCs w:val="24"/>
        </w:rPr>
        <w:tab/>
      </w:r>
      <w:r>
        <w:rPr>
          <w:rFonts w:ascii="GHEA Grapalat" w:hAnsi="GHEA Grapalat"/>
          <w:sz w:val="24"/>
          <w:szCs w:val="24"/>
        </w:rPr>
        <w:t xml:space="preserve">Заявки оцениваются в порядке, установленном настоящим приглашением. </w:t>
      </w:r>
    </w:p>
    <w:p w14:paraId="02261013">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оценка заявок осуществляется в течение пятнадцати рабочих дней со дня истечения окончательного срока их подачи, а при превышении- в течение двадцати рабочих дней.</w:t>
      </w:r>
    </w:p>
    <w:p w14:paraId="017213E4">
      <w:pPr>
        <w:widowControl w:val="0"/>
        <w:spacing w:after="160"/>
        <w:ind w:firstLine="567"/>
        <w:jc w:val="both"/>
        <w:rPr>
          <w:rFonts w:ascii="GHEA Grapalat" w:hAnsi="GHEA Grapalat" w:cs="Sylfaen"/>
        </w:rPr>
      </w:pPr>
      <w:r>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либо те, которые не соответствуют требованиям приглашения.</w:t>
      </w:r>
    </w:p>
    <w:p w14:paraId="02940531">
      <w:pPr>
        <w:pStyle w:val="19"/>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8.3.</w:t>
      </w:r>
      <w:r>
        <w:rPr>
          <w:rFonts w:ascii="GHEA Grapalat" w:hAnsi="GHEA Grapalat"/>
          <w:sz w:val="24"/>
          <w:szCs w:val="24"/>
        </w:rPr>
        <w:tab/>
      </w:r>
      <w:r>
        <w:rPr>
          <w:rFonts w:ascii="GHEA Grapalat" w:hAnsi="GHEA Grapalat"/>
          <w:sz w:val="24"/>
          <w:szCs w:val="24"/>
        </w:rPr>
        <w:t>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p>
    <w:p w14:paraId="45001AF3">
      <w:pPr>
        <w:pStyle w:val="18"/>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8.4.</w:t>
      </w:r>
      <w:r>
        <w:rPr>
          <w:rFonts w:ascii="GHEA Grapalat" w:hAnsi="GHEA Grapalat"/>
          <w:i w:val="0"/>
          <w:sz w:val="24"/>
          <w:szCs w:val="24"/>
        </w:rPr>
        <w:tab/>
      </w:r>
      <w:r>
        <w:rPr>
          <w:rFonts w:ascii="GHEA Grapalat" w:hAnsi="GHEA Grapalat"/>
          <w:i w:val="0"/>
          <w:sz w:val="24"/>
          <w:szCs w:val="24"/>
        </w:rPr>
        <w:t>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ЦБА на день подачи заявок</w:t>
      </w:r>
      <w:r>
        <w:rPr>
          <w:rStyle w:val="30"/>
          <w:rFonts w:ascii="GHEA Grapalat" w:hAnsi="GHEA Grapalat"/>
          <w:i w:val="0"/>
          <w:sz w:val="24"/>
          <w:szCs w:val="24"/>
        </w:rPr>
        <w:footnoteReference w:id="3" w:customMarkFollows="1"/>
        <w:t>10</w:t>
      </w:r>
      <w:r>
        <w:rPr>
          <w:rFonts w:ascii="GHEA Grapalat" w:hAnsi="GHEA Grapalat"/>
          <w:i w:val="0"/>
          <w:sz w:val="24"/>
          <w:szCs w:val="24"/>
        </w:rPr>
        <w:t>.</w:t>
      </w:r>
    </w:p>
    <w:p w14:paraId="7E6393BA">
      <w:pPr>
        <w:pStyle w:val="19"/>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r>
      <w:r>
        <w:rPr>
          <w:rFonts w:ascii="GHEA Grapalat" w:hAnsi="GHEA Grapalat"/>
          <w:sz w:val="24"/>
          <w:szCs w:val="24"/>
        </w:rPr>
        <w:t>иных случаев, предусмотренных Законом.</w:t>
      </w:r>
    </w:p>
    <w:p w14:paraId="0AE80F63">
      <w:pPr>
        <w:pStyle w:val="56"/>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8.5.</w:t>
      </w:r>
      <w:r>
        <w:rPr>
          <w:rFonts w:ascii="GHEA Grapalat" w:hAnsi="GHEA Grapalat"/>
          <w:sz w:val="24"/>
          <w:szCs w:val="24"/>
        </w:rPr>
        <w:tab/>
      </w:r>
      <w:r>
        <w:rPr>
          <w:rFonts w:ascii="GHEA Grapalat" w:hAnsi="GHEA Grapalat"/>
          <w:sz w:val="24"/>
          <w:szCs w:val="24"/>
        </w:rPr>
        <w:t>Из числа участников, подавших заявки, оцененные как удовлетворяющие требованиям приглашения, комиссия отбирает и объявляет отобранного и непризнанных таковыми участников. 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приглашения. При равенстве предложенных наименьших цен:</w:t>
      </w:r>
    </w:p>
    <w:p w14:paraId="7B1E9466">
      <w:pPr>
        <w:pStyle w:val="56"/>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r>
      <w:r>
        <w:rPr>
          <w:rFonts w:ascii="GHEA Grapalat" w:hAnsi="GHEA Grapalat"/>
          <w:sz w:val="24"/>
          <w:szCs w:val="24"/>
        </w:rPr>
        <w:t>для определения отобранного и непризнанных таковыми участников, 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p>
    <w:p w14:paraId="162D0197">
      <w:pPr>
        <w:pStyle w:val="56"/>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r>
      <w:r>
        <w:rPr>
          <w:rFonts w:ascii="GHEA Grapalat" w:hAnsi="GHEA Grapalat"/>
          <w:sz w:val="24"/>
          <w:szCs w:val="24"/>
        </w:rPr>
        <w:t>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представивших равные цены участников об условиях, продолжительности,  дате, времени и месте проведения одновременных переговоров по снижению цен,</w:t>
      </w:r>
    </w:p>
    <w:p w14:paraId="536FED5F">
      <w:pPr>
        <w:pStyle w:val="56"/>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Pr>
          <w:rFonts w:ascii="GHEA Grapalat" w:hAnsi="GHEA Grapalat"/>
          <w:sz w:val="24"/>
          <w:szCs w:val="24"/>
        </w:rPr>
        <w:tab/>
      </w:r>
      <w:r>
        <w:rPr>
          <w:rFonts w:ascii="GHEA Grapalat" w:hAnsi="GHEA Grapalat"/>
          <w:sz w:val="24"/>
          <w:szCs w:val="24"/>
        </w:rPr>
        <w:t>переговоры проводятся не раннее чем на второй и не позднее чем на пятый рабочий день со дня отправки извещения,</w:t>
      </w:r>
    </w:p>
    <w:p w14:paraId="330333C5">
      <w:pPr>
        <w:pStyle w:val="56"/>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г.</w:t>
      </w:r>
      <w:r>
        <w:rPr>
          <w:rFonts w:ascii="GHEA Grapalat" w:hAnsi="GHEA Grapalat"/>
          <w:sz w:val="24"/>
          <w:szCs w:val="24"/>
        </w:rPr>
        <w:tab/>
      </w:r>
      <w:r>
        <w:rPr>
          <w:rFonts w:ascii="GHEA Grapalat" w:hAnsi="GHEA Grapalat"/>
          <w:sz w:val="24"/>
          <w:szCs w:val="24"/>
        </w:rPr>
        <w:t>представленное на тот момент каждым участником ценовое предложение оглашается для другого участника, и до истечения предусмотренного для переговоров окончательного срока участник может пересмотреть свое ценовое предложение,</w:t>
      </w:r>
    </w:p>
    <w:p w14:paraId="7865383E">
      <w:pPr>
        <w:pStyle w:val="56"/>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Pr>
          <w:rFonts w:ascii="GHEA Grapalat" w:hAnsi="GHEA Grapalat"/>
          <w:sz w:val="24"/>
          <w:szCs w:val="24"/>
        </w:rPr>
        <w:tab/>
      </w:r>
      <w:r>
        <w:rPr>
          <w:rFonts w:ascii="GHEA Grapalat" w:hAnsi="GHEA Grapalat"/>
          <w:sz w:val="24"/>
          <w:szCs w:val="24"/>
        </w:rPr>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участник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22AD68ED">
      <w:pPr>
        <w:pStyle w:val="56"/>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t xml:space="preserve"> </w:t>
      </w:r>
      <w:r>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исполнения работ на период со дня заключения договора до дня заключения соглашения.</w:t>
      </w:r>
      <w:r>
        <w:t xml:space="preserve"> </w:t>
      </w:r>
      <w:r>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t xml:space="preserve"> </w:t>
      </w:r>
      <w:r>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3F91F2FF">
      <w:pPr>
        <w:pStyle w:val="56"/>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79F29A47">
      <w:pPr>
        <w:pStyle w:val="56"/>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8.7.</w:t>
      </w:r>
      <w:r>
        <w:rPr>
          <w:rFonts w:ascii="GHEA Grapalat" w:hAnsi="GHEA Grapalat"/>
          <w:sz w:val="24"/>
          <w:szCs w:val="24"/>
        </w:rPr>
        <w:tab/>
      </w:r>
      <w:r>
        <w:rPr>
          <w:rFonts w:ascii="GHEA Grapalat" w:hAnsi="GHEA Grapalat"/>
          <w:sz w:val="24"/>
          <w:szCs w:val="24"/>
        </w:rPr>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sz w:val="24"/>
          <w:szCs w:val="24"/>
        </w:rPr>
        <w:t> </w:t>
      </w:r>
      <w:r>
        <w:rPr>
          <w:rFonts w:ascii="GHEA Grapalat" w:hAnsi="GHEA Grapalat"/>
          <w:sz w:val="24"/>
          <w:szCs w:val="24"/>
        </w:rPr>
        <w:t>препятствуя нормальному функционированию комиссии.</w:t>
      </w:r>
    </w:p>
    <w:p w14:paraId="76B02D1F">
      <w:pPr>
        <w:pStyle w:val="56"/>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8.8.</w:t>
      </w:r>
      <w:r>
        <w:rPr>
          <w:rFonts w:ascii="GHEA Grapalat" w:hAnsi="GHEA Grapalat"/>
          <w:sz w:val="24"/>
          <w:szCs w:val="24"/>
        </w:rPr>
        <w:tab/>
      </w:r>
      <w:r>
        <w:rPr>
          <w:rFonts w:ascii="GHEA Grapalat" w:hAnsi="GHEA Grapalat"/>
          <w:sz w:val="24"/>
          <w:szCs w:val="24"/>
        </w:rPr>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то секретарь комиссии в тот же день в электронной форме  информирует об этом участника, предлагая последнему исправить несоответствия до окончания срока приостановления.</w:t>
      </w:r>
    </w:p>
    <w:p w14:paraId="1E3B0F19">
      <w:pPr>
        <w:pStyle w:val="56"/>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6128FDFA">
      <w:pPr>
        <w:pStyle w:val="56"/>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8.9.</w:t>
      </w:r>
      <w:r>
        <w:rPr>
          <w:rFonts w:ascii="GHEA Grapalat" w:hAnsi="GHEA Grapalat"/>
          <w:sz w:val="24"/>
          <w:szCs w:val="24"/>
        </w:rPr>
        <w:tab/>
      </w:r>
      <w:r>
        <w:rPr>
          <w:rFonts w:ascii="GHEA Grapalat" w:hAnsi="GHEA Grapalat"/>
          <w:sz w:val="24"/>
          <w:szCs w:val="24"/>
        </w:rPr>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p>
    <w:p w14:paraId="7E6CB86F">
      <w:pPr>
        <w:pStyle w:val="19"/>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8.10.</w:t>
      </w:r>
      <w:r>
        <w:rPr>
          <w:rFonts w:ascii="GHEA Grapalat" w:hAnsi="GHEA Grapalat"/>
          <w:sz w:val="24"/>
          <w:szCs w:val="24"/>
        </w:rPr>
        <w:tab/>
      </w:r>
      <w:r>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14F9C463">
      <w:pPr>
        <w:pStyle w:val="19"/>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8.11.</w:t>
      </w:r>
      <w:r>
        <w:rPr>
          <w:rFonts w:ascii="GHEA Grapalat" w:hAnsi="GHEA Grapalat"/>
          <w:sz w:val="24"/>
          <w:szCs w:val="24"/>
        </w:rPr>
        <w:tab/>
      </w:r>
      <w:r>
        <w:rPr>
          <w:rFonts w:ascii="GHEA Grapalat" w:hAnsi="GHEA Grapalat"/>
          <w:sz w:val="24"/>
          <w:szCs w:val="24"/>
        </w:rPr>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480BA48D">
      <w:pPr>
        <w:pStyle w:val="19"/>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8.12.</w:t>
      </w:r>
      <w:r>
        <w:rPr>
          <w:rFonts w:ascii="GHEA Grapalat" w:hAnsi="GHEA Grapalat"/>
          <w:sz w:val="24"/>
          <w:szCs w:val="24"/>
        </w:rPr>
        <w:tab/>
      </w:r>
      <w:r>
        <w:rPr>
          <w:rFonts w:ascii="GHEA Grapalat" w:hAnsi="GHEA Grapalat"/>
          <w:sz w:val="24"/>
          <w:szCs w:val="24"/>
        </w:rPr>
        <w:t xml:space="preserve">Не позднее чем на следующий рабочий день после завершения заседания по вскрытию и оценке заявок секретарь комиссии: </w:t>
      </w:r>
    </w:p>
    <w:p w14:paraId="7B442D2B">
      <w:pPr>
        <w:pStyle w:val="19"/>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r>
      <w:r>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Pr>
          <w:rFonts w:ascii="GHEA Grapalat" w:hAnsi="GHEA Grapalat"/>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t xml:space="preserve"> </w:t>
      </w:r>
      <w:r>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60C52C20">
      <w:pPr>
        <w:pStyle w:val="19"/>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r>
      <w:r>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Pr>
          <w:rFonts w:ascii="GHEA Grapalat" w:hAnsi="GHEA Grapalat"/>
          <w:sz w:val="24"/>
          <w:szCs w:val="24"/>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C1FDB9C">
      <w:pPr>
        <w:widowControl w:val="0"/>
        <w:tabs>
          <w:tab w:val="left" w:pos="1276"/>
        </w:tabs>
        <w:jc w:val="both"/>
        <w:rPr>
          <w:rFonts w:ascii="GHEA Grapalat" w:hAnsi="GHEA Grapalat"/>
          <w:color w:val="000000" w:themeColor="text1"/>
          <w14:textFill>
            <w14:solidFill>
              <w14:schemeClr w14:val="tx1"/>
            </w14:solidFill>
          </w14:textFill>
        </w:rPr>
      </w:pPr>
      <w:r>
        <w:rPr>
          <w:rFonts w:ascii="GHEA Grapalat" w:hAnsi="GHEA Grapalat"/>
        </w:rPr>
        <w:t>8.</w:t>
      </w:r>
      <w:r>
        <w:rPr>
          <w:rFonts w:ascii="GHEA Grapalat" w:hAnsi="GHEA Grapalat"/>
          <w:lang w:val="hy-AM"/>
        </w:rPr>
        <w:t>1</w:t>
      </w:r>
      <w:r>
        <w:rPr>
          <w:rFonts w:ascii="GHEA Grapalat" w:hAnsi="GHEA Grapalat"/>
        </w:rPr>
        <w:t xml:space="preserve">3. В случае выявления </w:t>
      </w:r>
      <w:r>
        <w:rPr>
          <w:rFonts w:ascii="GHEA Grapalat" w:hAnsi="GHEA Grapalat"/>
          <w:color w:val="000000" w:themeColor="text1"/>
          <w14:textFill>
            <w14:solidFill>
              <w14:schemeClr w14:val="tx1"/>
            </w14:solidFill>
          </w14:textFill>
        </w:rPr>
        <w:t xml:space="preserve">оснований, предусмотренных пунктом 6 части 1 статьи 6 Закона, </w:t>
      </w:r>
      <w:r>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w:t>
      </w:r>
      <w:r>
        <w:t xml:space="preserve"> </w:t>
      </w:r>
      <w:r>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t xml:space="preserve"> </w:t>
      </w:r>
      <w:r>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color w:val="000000" w:themeColor="text1"/>
          <w14:textFill>
            <w14:solidFill>
              <w14:schemeClr w14:val="tx1"/>
            </w14:solidFill>
          </w14:textFill>
        </w:rPr>
        <w:t xml:space="preserve"> </w:t>
      </w:r>
    </w:p>
    <w:p w14:paraId="00D9B97C">
      <w:pPr>
        <w:widowControl w:val="0"/>
        <w:tabs>
          <w:tab w:val="left" w:pos="1276"/>
        </w:tabs>
        <w:rPr>
          <w:rFonts w:ascii="GHEA Grapalat" w:hAnsi="GHEA Grapalat"/>
        </w:rPr>
      </w:pPr>
      <w:r>
        <w:rPr>
          <w:rFonts w:ascii="GHEA Grapalat" w:hAnsi="GHEA Grapalat"/>
        </w:rPr>
        <w:t>Если:</w:t>
      </w:r>
    </w:p>
    <w:p w14:paraId="7891E72F">
      <w:pPr>
        <w:pStyle w:val="78"/>
        <w:widowControl w:val="0"/>
        <w:numPr>
          <w:ilvl w:val="0"/>
          <w:numId w:val="1"/>
        </w:numPr>
        <w:ind w:left="0" w:firstLine="284"/>
        <w:contextualSpacing/>
        <w:jc w:val="both"/>
        <w:rPr>
          <w:rFonts w:ascii="GHEA Grapalat" w:hAnsi="GHEA Grapalat"/>
        </w:rPr>
      </w:pPr>
      <w:r>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34F6607">
      <w:pPr>
        <w:pStyle w:val="78"/>
        <w:widowControl w:val="0"/>
        <w:numPr>
          <w:ilvl w:val="0"/>
          <w:numId w:val="1"/>
        </w:numPr>
        <w:ind w:left="0" w:firstLine="284"/>
        <w:contextualSpacing/>
        <w:jc w:val="both"/>
        <w:rPr>
          <w:ins w:id="1" w:author="Vardan" w:date="2022-10-29T23:16:00Z"/>
          <w:rFonts w:ascii="GHEA Grapalat" w:hAnsi="GHEA Grapalat"/>
        </w:rPr>
      </w:pPr>
      <w:r>
        <w:rPr>
          <w:rFonts w:ascii="GHEA Grapalat" w:hAnsi="GHEA Grapalat"/>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2CC043C1">
      <w:pPr>
        <w:widowControl w:val="0"/>
        <w:tabs>
          <w:tab w:val="left" w:pos="1134"/>
        </w:tabs>
        <w:ind w:left="-360"/>
        <w:jc w:val="both"/>
        <w:rPr>
          <w:rFonts w:ascii="GHEA Grapalat" w:hAnsi="GHEA Grapalat" w:cs="Sylfaen"/>
        </w:rPr>
      </w:pPr>
      <w:r>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1E9AA2C7">
      <w:pPr>
        <w:widowControl w:val="0"/>
        <w:tabs>
          <w:tab w:val="left" w:pos="1134"/>
        </w:tabs>
        <w:ind w:left="-360"/>
        <w:jc w:val="both"/>
        <w:rPr>
          <w:rFonts w:ascii="GHEA Grapalat" w:hAnsi="GHEA Grapalat"/>
        </w:rPr>
      </w:pPr>
    </w:p>
    <w:p w14:paraId="16DB6EAF">
      <w:pPr>
        <w:widowControl w:val="0"/>
        <w:tabs>
          <w:tab w:val="left" w:pos="1276"/>
        </w:tabs>
        <w:spacing w:after="160"/>
        <w:ind w:firstLine="567"/>
        <w:jc w:val="both"/>
        <w:rPr>
          <w:rFonts w:ascii="GHEA Grapalat" w:hAnsi="GHEA Grapalat"/>
        </w:rPr>
      </w:pPr>
      <w:r>
        <w:rPr>
          <w:rFonts w:ascii="GHEA Grapalat" w:hAnsi="GHEA Grapalat"/>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608A735D">
      <w:pPr>
        <w:pStyle w:val="56"/>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8.15 Документы, указанные в пункте 8.8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44640D7B">
      <w:pPr>
        <w:pStyle w:val="19"/>
        <w:widowControl w:val="0"/>
        <w:tabs>
          <w:tab w:val="left" w:pos="1276"/>
        </w:tabs>
        <w:spacing w:after="160" w:line="240" w:lineRule="auto"/>
        <w:ind w:firstLine="567"/>
        <w:rPr>
          <w:rFonts w:ascii="GHEA Grapalat" w:hAnsi="GHEA Grapalat" w:cs="Sylfaen"/>
          <w:spacing w:val="-4"/>
          <w:sz w:val="24"/>
          <w:szCs w:val="24"/>
        </w:rPr>
      </w:pPr>
      <w:r>
        <w:rPr>
          <w:rFonts w:ascii="GHEA Grapalat" w:hAnsi="GHEA Grapalat"/>
          <w:sz w:val="24"/>
          <w:szCs w:val="24"/>
        </w:rPr>
        <w:t>8.16.</w:t>
      </w:r>
      <w:r>
        <w:rPr>
          <w:rFonts w:ascii="GHEA Grapalat" w:hAnsi="GHEA Grapalat"/>
          <w:sz w:val="24"/>
          <w:szCs w:val="24"/>
        </w:rPr>
        <w:tab/>
      </w:r>
      <w:r>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4BF661A8">
      <w:pPr>
        <w:widowControl w:val="0"/>
        <w:tabs>
          <w:tab w:val="left" w:pos="1276"/>
        </w:tabs>
        <w:spacing w:after="160"/>
        <w:ind w:firstLine="567"/>
        <w:jc w:val="both"/>
        <w:rPr>
          <w:rFonts w:ascii="GHEA Grapalat" w:hAnsi="GHEA Grapalat"/>
        </w:rPr>
      </w:pPr>
      <w:r>
        <w:rPr>
          <w:rFonts w:ascii="GHEA Grapalat" w:hAnsi="GHEA Grapalat"/>
        </w:rPr>
        <w:t>8.17.</w:t>
      </w:r>
      <w:r>
        <w:rPr>
          <w:rFonts w:ascii="GHEA Grapalat" w:hAnsi="GHEA Grapalat"/>
        </w:rPr>
        <w:tab/>
      </w:r>
      <w:r>
        <w:rPr>
          <w:rFonts w:ascii="GHEA Grapalat" w:hAnsi="GHEA Grapalat"/>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482F61D">
      <w:pPr>
        <w:widowControl w:val="0"/>
        <w:tabs>
          <w:tab w:val="left" w:pos="1276"/>
        </w:tabs>
        <w:spacing w:after="160"/>
        <w:ind w:firstLine="567"/>
        <w:jc w:val="both"/>
        <w:rPr>
          <w:rFonts w:ascii="GHEA Grapalat" w:hAnsi="GHEA Grapalat"/>
        </w:rPr>
      </w:pPr>
      <w:r>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6FE05835">
      <w:pPr>
        <w:pStyle w:val="19"/>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Pr>
          <w:rFonts w:ascii="GHEA Grapalat" w:hAnsi="GHEA Grapalat"/>
          <w:sz w:val="24"/>
          <w:szCs w:val="24"/>
        </w:rPr>
        <w:tab/>
      </w:r>
      <w:r>
        <w:rPr>
          <w:rFonts w:ascii="GHEA Grapalat" w:hAnsi="GHEA Grapalat"/>
          <w:sz w:val="24"/>
          <w:szCs w:val="24"/>
        </w:rPr>
        <w:t>Оценка заявок и определение отобранного участника осуществляются по отдельным лотам</w:t>
      </w:r>
      <w:r>
        <w:rPr>
          <w:rStyle w:val="30"/>
          <w:rFonts w:ascii="GHEA Grapalat" w:hAnsi="GHEA Grapalat"/>
          <w:sz w:val="24"/>
          <w:szCs w:val="24"/>
        </w:rPr>
        <w:footnoteReference w:id="4" w:customMarkFollows="1"/>
        <w:t>11</w:t>
      </w:r>
      <w:r>
        <w:rPr>
          <w:rFonts w:ascii="GHEA Grapalat" w:hAnsi="GHEA Grapalat"/>
          <w:sz w:val="24"/>
          <w:szCs w:val="24"/>
        </w:rPr>
        <w:t xml:space="preserve">. </w:t>
      </w:r>
    </w:p>
    <w:p w14:paraId="52416911">
      <w:pPr>
        <w:widowControl w:val="0"/>
        <w:tabs>
          <w:tab w:val="left" w:pos="1276"/>
        </w:tabs>
        <w:spacing w:after="160"/>
        <w:ind w:firstLine="567"/>
        <w:jc w:val="both"/>
        <w:rPr>
          <w:rFonts w:ascii="GHEA Grapalat" w:hAnsi="GHEA Grapalat"/>
        </w:rPr>
      </w:pPr>
      <w:r>
        <w:rPr>
          <w:rFonts w:ascii="GHEA Grapalat" w:hAnsi="GHEA Grapalat"/>
        </w:rPr>
        <w:t>8.19.</w:t>
      </w:r>
      <w:r>
        <w:rPr>
          <w:rFonts w:ascii="GHEA Grapalat" w:hAnsi="GHEA Grapalat"/>
        </w:rPr>
        <w:tab/>
      </w:r>
      <w:r>
        <w:rPr>
          <w:rFonts w:ascii="GHEA Grapalat" w:hAnsi="GHEA Grapalat"/>
        </w:rPr>
        <w:t>В случае если отобранный участник не заключает (отказывается</w:t>
      </w:r>
      <w:r>
        <w:rPr>
          <w:rFonts w:ascii="Courier New" w:hAnsi="Courier New" w:cs="Courier New"/>
          <w:lang w:val="en-US"/>
        </w:rPr>
        <w:t> </w:t>
      </w:r>
      <w:r>
        <w:rPr>
          <w:rFonts w:ascii="GHEA Grapalat" w:hAnsi="GHEA Grapalat"/>
        </w:rPr>
        <w:t xml:space="preserve">заключать) договор или лишается права на заключение договора, решением комиссии отобранным  участником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 применением процедуры, установленной пунктами 8.12-8.19 части 1 настоящего Приглашения.</w:t>
      </w:r>
    </w:p>
    <w:p w14:paraId="2F182C8F">
      <w:pPr>
        <w:pStyle w:val="19"/>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8.20.</w:t>
      </w:r>
      <w:r>
        <w:rPr>
          <w:rFonts w:ascii="GHEA Grapalat" w:hAnsi="GHEA Grapalat"/>
          <w:sz w:val="24"/>
          <w:szCs w:val="24"/>
        </w:rPr>
        <w:tab/>
      </w:r>
      <w:r>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EC46C8A">
      <w:pPr>
        <w:pStyle w:val="19"/>
        <w:widowControl w:val="0"/>
        <w:spacing w:after="160" w:line="240" w:lineRule="auto"/>
        <w:ind w:firstLine="567"/>
        <w:rPr>
          <w:rFonts w:ascii="GHEA Grapalat" w:hAnsi="GHEA Grapalat"/>
          <w:sz w:val="24"/>
          <w:szCs w:val="24"/>
        </w:rPr>
      </w:pPr>
      <w:r>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3CE3CF95">
      <w:pPr>
        <w:pStyle w:val="19"/>
        <w:widowControl w:val="0"/>
        <w:tabs>
          <w:tab w:val="left" w:pos="1276"/>
        </w:tabs>
        <w:spacing w:after="160" w:line="240" w:lineRule="auto"/>
        <w:ind w:firstLine="567"/>
        <w:rPr>
          <w:rFonts w:ascii="GHEA Grapalat" w:hAnsi="GHEA Grapalat"/>
          <w:sz w:val="24"/>
          <w:szCs w:val="24"/>
        </w:rPr>
      </w:pPr>
      <w:r>
        <w:rPr>
          <w:rFonts w:ascii="GHEA Grapalat" w:hAnsi="GHEA Grapalat"/>
          <w:sz w:val="24"/>
          <w:szCs w:val="24"/>
        </w:rPr>
        <w:t>8.21.</w:t>
      </w:r>
      <w:r>
        <w:rPr>
          <w:rFonts w:ascii="GHEA Grapalat" w:hAnsi="GHEA Grapalat"/>
          <w:sz w:val="24"/>
          <w:szCs w:val="24"/>
        </w:rPr>
        <w:tab/>
      </w:r>
      <w:r>
        <w:rPr>
          <w:rFonts w:ascii="GHEA Grapalat" w:hAnsi="GHEA Grapalat"/>
          <w:sz w:val="24"/>
          <w:szCs w:val="24"/>
        </w:rPr>
        <w:t>С целью применения пункта 8.19. части 1 настоящего приглашения может быть созвано внеочередное заседание комиссии.</w:t>
      </w:r>
    </w:p>
    <w:p w14:paraId="7546482F">
      <w:pPr>
        <w:pStyle w:val="56"/>
        <w:widowControl w:val="0"/>
        <w:tabs>
          <w:tab w:val="left" w:pos="1276"/>
        </w:tabs>
        <w:spacing w:after="160" w:line="240" w:lineRule="auto"/>
        <w:ind w:firstLine="567"/>
        <w:rPr>
          <w:rFonts w:ascii="GHEA Grapalat" w:hAnsi="GHEA Grapalat"/>
          <w:sz w:val="24"/>
          <w:szCs w:val="24"/>
        </w:rPr>
      </w:pPr>
      <w:r>
        <w:rPr>
          <w:rFonts w:ascii="GHEA Grapalat" w:hAnsi="GHEA Grapalat"/>
          <w:spacing w:val="-6"/>
          <w:sz w:val="24"/>
          <w:szCs w:val="24"/>
        </w:rPr>
        <w:t>8.22.</w:t>
      </w:r>
      <w:r>
        <w:rPr>
          <w:rFonts w:ascii="GHEA Grapalat" w:hAnsi="GHEA Grapalat"/>
          <w:spacing w:val="-6"/>
          <w:sz w:val="24"/>
          <w:szCs w:val="24"/>
        </w:rPr>
        <w:tab/>
      </w:r>
      <w:r>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GHEA Grapalat" w:hAnsi="GHEA Grapalat"/>
          <w:sz w:val="24"/>
          <w:szCs w:val="24"/>
        </w:rPr>
        <w:t xml:space="preserve"> Решение о</w:t>
      </w:r>
      <w:r>
        <w:rPr>
          <w:rFonts w:ascii="Courier New" w:hAnsi="Courier New" w:cs="Courier New"/>
          <w:sz w:val="24"/>
          <w:szCs w:val="24"/>
          <w:lang w:val="en-US"/>
        </w:rPr>
        <w:t> </w:t>
      </w:r>
      <w:r>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Pr>
          <w:rFonts w:ascii="GHEA Grapalat" w:hAnsi="GHEA Grapalat"/>
          <w:sz w:val="24"/>
          <w:szCs w:val="24"/>
        </w:rPr>
        <w:t>периоде ожидания.</w:t>
      </w:r>
    </w:p>
    <w:p w14:paraId="2F29A53D">
      <w:pPr>
        <w:pStyle w:val="19"/>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8.23.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396C61D6">
      <w:pPr>
        <w:pStyle w:val="19"/>
        <w:widowControl w:val="0"/>
        <w:spacing w:after="160" w:line="240" w:lineRule="auto"/>
        <w:ind w:firstLine="567"/>
        <w:rPr>
          <w:rFonts w:ascii="GHEA Grapalat" w:hAnsi="GHEA Grapalat"/>
          <w:color w:val="000000" w:themeColor="text1"/>
          <w:szCs w:val="22"/>
          <w14:textFill>
            <w14:solidFill>
              <w14:schemeClr w14:val="tx1"/>
            </w14:solidFill>
          </w14:textFill>
        </w:rPr>
      </w:pPr>
      <w:r>
        <w:rPr>
          <w:rFonts w:ascii="GHEA Grapalat" w:hAnsi="GHEA Grapalat"/>
          <w:sz w:val="24"/>
          <w:szCs w:val="24"/>
        </w:rPr>
        <w:t xml:space="preserve">Период ожидания в случае настоящей процедуры составляет "10 " календарных дней. Период ожидания: </w:t>
      </w:r>
    </w:p>
    <w:p w14:paraId="5BD2BC10">
      <w:pPr>
        <w:pStyle w:val="56"/>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не применим, если заявку подал только один участник, с которым заключается договор;</w:t>
      </w:r>
    </w:p>
    <w:p w14:paraId="7FC359B1">
      <w:pPr>
        <w:pStyle w:val="56"/>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применим также в том случае, когда заявку подал только один участник и она была</w:t>
      </w:r>
      <w:r>
        <w:rPr>
          <w:rFonts w:ascii="GHEA Grapalat" w:hAnsi="GHEA Grapalat"/>
          <w:szCs w:val="22"/>
        </w:rPr>
        <w:t xml:space="preserve"> </w:t>
      </w:r>
      <w:r>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02831396">
      <w:pPr>
        <w:pStyle w:val="56"/>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61B59B0">
      <w:pPr>
        <w:pStyle w:val="56"/>
        <w:widowControl w:val="0"/>
        <w:tabs>
          <w:tab w:val="left" w:pos="1276"/>
        </w:tabs>
        <w:spacing w:line="240" w:lineRule="auto"/>
        <w:ind w:firstLine="0"/>
        <w:rPr>
          <w:rFonts w:ascii="GHEA Grapalat" w:hAnsi="GHEA Grapalat"/>
          <w:sz w:val="24"/>
          <w:szCs w:val="24"/>
        </w:rPr>
      </w:pPr>
    </w:p>
    <w:p w14:paraId="54B5682F">
      <w:pPr>
        <w:widowControl w:val="0"/>
        <w:spacing w:after="160"/>
        <w:jc w:val="center"/>
        <w:rPr>
          <w:rFonts w:ascii="GHEA Grapalat" w:hAnsi="GHEA Grapalat" w:cs="Arial"/>
          <w:b/>
          <w:iCs/>
        </w:rPr>
      </w:pPr>
      <w:r>
        <w:rPr>
          <w:rFonts w:ascii="GHEA Grapalat" w:hAnsi="GHEA Grapalat"/>
          <w:b/>
        </w:rPr>
        <w:t xml:space="preserve">9. ЗАКЛЮЧЕНИЕ ДОГОВОРА </w:t>
      </w:r>
    </w:p>
    <w:p w14:paraId="0FB8358F">
      <w:pPr>
        <w:widowControl w:val="0"/>
        <w:tabs>
          <w:tab w:val="left" w:pos="1134"/>
        </w:tabs>
        <w:spacing w:after="160"/>
        <w:ind w:firstLine="567"/>
        <w:jc w:val="both"/>
        <w:rPr>
          <w:rFonts w:ascii="GHEA Grapalat" w:hAnsi="GHEA Grapalat" w:cs="Sylfaen"/>
        </w:rPr>
      </w:pPr>
      <w:r>
        <w:rPr>
          <w:rFonts w:ascii="GHEA Grapalat" w:hAnsi="GHEA Grapalat"/>
        </w:rPr>
        <w:t>9.1.</w:t>
      </w:r>
      <w:r>
        <w:rPr>
          <w:rFonts w:ascii="GHEA Grapalat" w:hAnsi="GHEA Grapalat"/>
        </w:rPr>
        <w:tab/>
      </w:r>
      <w:r>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384DC976">
      <w:pPr>
        <w:widowControl w:val="0"/>
        <w:tabs>
          <w:tab w:val="left" w:pos="1134"/>
        </w:tabs>
        <w:spacing w:after="160"/>
        <w:ind w:firstLine="567"/>
        <w:jc w:val="both"/>
        <w:rPr>
          <w:rFonts w:ascii="GHEA Grapalat" w:hAnsi="GHEA Grapalat" w:cs="Sylfaen"/>
        </w:rPr>
      </w:pPr>
      <w:r>
        <w:rPr>
          <w:rFonts w:ascii="GHEA Grapalat" w:hAnsi="GHEA Grapalat"/>
        </w:rPr>
        <w:t>9.2.</w:t>
      </w:r>
      <w:r>
        <w:rPr>
          <w:rFonts w:ascii="GHEA Grapalat" w:hAnsi="GHEA Grapalat"/>
        </w:rPr>
        <w:tab/>
      </w:r>
      <w:r>
        <w:rPr>
          <w:rFonts w:ascii="GHEA Grapalat" w:hAnsi="GHEA Grapalat"/>
        </w:rPr>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158CE1D9">
      <w:pPr>
        <w:widowControl w:val="0"/>
        <w:tabs>
          <w:tab w:val="left" w:pos="1134"/>
        </w:tabs>
        <w:spacing w:after="160"/>
        <w:ind w:firstLine="567"/>
        <w:jc w:val="both"/>
        <w:rPr>
          <w:rFonts w:ascii="GHEA Grapalat" w:hAnsi="GHEA Grapalat" w:cs="Sylfaen"/>
        </w:rPr>
      </w:pPr>
      <w:r>
        <w:rPr>
          <w:rFonts w:ascii="GHEA Grapalat" w:hAnsi="GHEA Grapalat"/>
        </w:rPr>
        <w:t>9.3.</w:t>
      </w:r>
      <w:r>
        <w:rPr>
          <w:rFonts w:ascii="GHEA Grapalat" w:hAnsi="GHEA Grapalat"/>
        </w:rPr>
        <w:tab/>
      </w:r>
      <w:r>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при закупке строительных работ, в договор включаются приборы и оборудование, представленные по заявке отобранного участника. </w:t>
      </w:r>
    </w:p>
    <w:p w14:paraId="0F85378B">
      <w:pPr>
        <w:widowControl w:val="0"/>
        <w:tabs>
          <w:tab w:val="left" w:pos="1134"/>
        </w:tabs>
        <w:spacing w:after="160"/>
        <w:ind w:firstLine="567"/>
        <w:jc w:val="both"/>
        <w:rPr>
          <w:rFonts w:ascii="GHEA Grapalat" w:hAnsi="GHEA Grapalat" w:cs="Sylfaen"/>
        </w:rPr>
      </w:pPr>
      <w:r>
        <w:rPr>
          <w:rFonts w:ascii="GHEA Grapalat" w:hAnsi="GHEA Grapalat"/>
        </w:rPr>
        <w:t>9.4.</w:t>
      </w:r>
      <w:r>
        <w:rPr>
          <w:rFonts w:ascii="GHEA Grapalat" w:hAnsi="GHEA Grapalat"/>
        </w:rPr>
        <w:tab/>
      </w:r>
      <w:r>
        <w:rPr>
          <w:rFonts w:ascii="GHEA Grapalat" w:hAnsi="GHEA Grapalat"/>
          <w:color w:val="000000" w:themeColor="text1"/>
          <w14:textFill>
            <w14:solidFill>
              <w14:schemeClr w14:val="tx1"/>
            </w14:solidFill>
          </w14:textFill>
        </w:rPr>
        <w:t xml:space="preserve">Если отобранный участник  после получения уведомления о заключении договора и проекта договора </w:t>
      </w:r>
      <w:r>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Pr>
          <w:rFonts w:ascii="GHEA Grapalat" w:hAnsi="GHEA Grapalat"/>
          <w:color w:val="000000" w:themeColor="text1"/>
          <w14:textFill>
            <w14:solidFill>
              <w14:schemeClr w14:val="tx1"/>
            </w14:solidFill>
          </w14:textFill>
        </w:rPr>
        <w:t xml:space="preserve"> то он лишается права подписания договора. </w:t>
      </w:r>
      <w:r>
        <w:rPr>
          <w:rFonts w:ascii="GHEA Grapalat" w:hAnsi="GHEA Grapalat"/>
        </w:rPr>
        <w:t xml:space="preserve"> </w:t>
      </w:r>
    </w:p>
    <w:p w14:paraId="09A2F2FF">
      <w:pPr>
        <w:widowControl w:val="0"/>
        <w:spacing w:after="160"/>
        <w:ind w:firstLine="567"/>
        <w:jc w:val="both"/>
        <w:rPr>
          <w:rFonts w:ascii="GHEA Grapalat" w:hAnsi="GHEA Grapalat" w:cs="Sylfaen"/>
        </w:rPr>
      </w:pPr>
      <w:r>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973579D">
      <w:pPr>
        <w:pStyle w:val="18"/>
        <w:widowControl w:val="0"/>
        <w:tabs>
          <w:tab w:val="left" w:pos="1134"/>
        </w:tabs>
        <w:spacing w:after="160" w:line="240" w:lineRule="auto"/>
        <w:ind w:firstLine="567"/>
        <w:rPr>
          <w:rFonts w:ascii="GHEA Grapalat" w:hAnsi="GHEA Grapalat" w:cs="Sylfaen"/>
          <w:i w:val="0"/>
          <w:sz w:val="24"/>
          <w:szCs w:val="24"/>
        </w:rPr>
      </w:pPr>
      <w:r>
        <w:rPr>
          <w:rFonts w:ascii="GHEA Grapalat" w:hAnsi="GHEA Grapalat"/>
          <w:i w:val="0"/>
          <w:sz w:val="24"/>
          <w:szCs w:val="24"/>
        </w:rPr>
        <w:t>9.5.</w:t>
      </w:r>
      <w:r>
        <w:rPr>
          <w:rFonts w:ascii="GHEA Grapalat" w:hAnsi="GHEA Grapalat"/>
          <w:i w:val="0"/>
          <w:sz w:val="24"/>
          <w:szCs w:val="24"/>
        </w:rPr>
        <w:tab/>
      </w:r>
      <w:r>
        <w:rPr>
          <w:rFonts w:ascii="GHEA Grapalat" w:hAnsi="GHEA Grapalat"/>
          <w:i w:val="0"/>
          <w:sz w:val="24"/>
          <w:szCs w:val="24"/>
        </w:rPr>
        <w:t>До истечения срока, предусмотренного пунктом 9.</w:t>
      </w:r>
      <w:r>
        <w:rPr>
          <w:rFonts w:ascii="GHEA Grapalat" w:hAnsi="GHEA Grapalat"/>
          <w:i w:val="0"/>
          <w:sz w:val="24"/>
          <w:szCs w:val="24"/>
          <w:lang w:val="hy-AM"/>
        </w:rPr>
        <w:t>4</w:t>
      </w:r>
      <w:r>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увеличение цены, предложенной отобранным участником.</w:t>
      </w:r>
      <w:r>
        <w:rPr>
          <w:rFonts w:ascii="GHEA Grapalat" w:hAnsi="GHEA Grapalat"/>
          <w:spacing w:val="-8"/>
          <w:sz w:val="24"/>
          <w:szCs w:val="24"/>
        </w:rPr>
        <w:t xml:space="preserve"> </w:t>
      </w:r>
    </w:p>
    <w:p w14:paraId="672BE8CF">
      <w:pPr>
        <w:widowControl w:val="0"/>
        <w:spacing w:after="160"/>
        <w:jc w:val="center"/>
        <w:rPr>
          <w:rFonts w:ascii="GHEA Grapalat" w:hAnsi="GHEA Grapalat" w:cs="Arial"/>
          <w:b/>
          <w:iCs/>
        </w:rPr>
      </w:pPr>
      <w:r>
        <w:rPr>
          <w:rFonts w:ascii="GHEA Grapalat" w:hAnsi="GHEA Grapalat"/>
          <w:b/>
        </w:rPr>
        <w:t xml:space="preserve">10. ОБЕСПЕЧЕНИЯ КВАЛИФИКАЦИИ И ДОГОВОРА </w:t>
      </w:r>
    </w:p>
    <w:p w14:paraId="7C6D3102">
      <w:pPr>
        <w:widowControl w:val="0"/>
        <w:tabs>
          <w:tab w:val="left" w:pos="1276"/>
        </w:tabs>
        <w:spacing w:after="160"/>
        <w:ind w:firstLine="567"/>
        <w:jc w:val="both"/>
        <w:rPr>
          <w:rFonts w:ascii="GHEA Grapalat" w:hAnsi="GHEA Grapalat"/>
        </w:rPr>
      </w:pPr>
      <w:r>
        <w:rPr>
          <w:rFonts w:ascii="GHEA Grapalat" w:hAnsi="GHEA Grapalat"/>
        </w:rPr>
        <w:t>10.1.</w:t>
      </w:r>
      <w:r>
        <w:rPr>
          <w:rFonts w:ascii="GHEA Grapalat" w:hAnsi="GHEA Grapalat"/>
        </w:rPr>
        <w:tab/>
      </w:r>
      <w:r>
        <w:rPr>
          <w:rFonts w:ascii="GHEA Grapalat" w:hAnsi="GHEA Grapalat"/>
          <w:color w:val="000000" w:themeColor="text1"/>
          <w14:textFill>
            <w14:solidFill>
              <w14:schemeClr w14:val="tx1"/>
            </w14:solidFill>
          </w14:textFill>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Pr>
          <w:rFonts w:ascii="GHEA Grapalat" w:hAnsi="GHEA Grapalat"/>
        </w:rPr>
        <w:t xml:space="preserve"> </w:t>
      </w:r>
      <w:r>
        <w:rPr>
          <w:rFonts w:ascii="GHEA Grapalat" w:hAnsi="GHEA Grapalat"/>
          <w:color w:val="000000" w:themeColor="text1"/>
          <w14:textFill>
            <w14:solidFill>
              <w14:schemeClr w14:val="tx1"/>
            </w14:solidFill>
          </w14:textFill>
        </w:rPr>
        <w:t>С отобранным участником заключается договор, если он представляет обеспечения квалификации и договора(предоплаты)</w:t>
      </w:r>
      <w:r>
        <w:rPr>
          <w:rFonts w:ascii="GHEA Grapalat" w:hAnsi="GHEA Grapalat"/>
        </w:rPr>
        <w:t>.</w:t>
      </w:r>
      <w:r>
        <w:rPr>
          <w:rFonts w:ascii="GHEA Grapalat" w:hAnsi="GHEA Grapalat"/>
          <w:vertAlign w:val="superscript"/>
        </w:rPr>
        <w:t>11.1</w:t>
      </w:r>
    </w:p>
    <w:p w14:paraId="5413D709">
      <w:pPr>
        <w:widowControl w:val="0"/>
        <w:tabs>
          <w:tab w:val="left" w:pos="1276"/>
        </w:tabs>
        <w:spacing w:after="160"/>
        <w:ind w:firstLine="567"/>
        <w:jc w:val="both"/>
        <w:rPr>
          <w:rFonts w:ascii="GHEA Grapalat" w:hAnsi="GHEA Grapalat"/>
        </w:rPr>
      </w:pPr>
      <w:r>
        <w:rPr>
          <w:rFonts w:ascii="GHEA Grapalat" w:hAnsi="GHEA Grapalat"/>
        </w:rPr>
        <w:t>10.2 Размер обеспечения квалификации равен 15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r>
        <w:rPr>
          <w:rFonts w:ascii="GHEA Grapalat" w:hAnsi="GHEA Grapalat"/>
          <w:lang w:val="hy-AM"/>
        </w:rPr>
        <w:t>.</w:t>
      </w:r>
      <w:r>
        <w:rPr>
          <w:rFonts w:ascii="GHEA Grapalat" w:hAnsi="GHEA Grapalat"/>
        </w:rPr>
        <w:t xml:space="preserve"> Обеспечение квалификации представляется в виде соглашения о неустойке (приложение 4.2)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Pr>
          <w:rFonts w:ascii="GHEA Grapalat" w:hAnsi="GHEA Grapalat"/>
          <w:vertAlign w:val="superscript"/>
        </w:rPr>
        <w:t>11.2</w:t>
      </w:r>
    </w:p>
    <w:p w14:paraId="2614788A">
      <w:pPr>
        <w:widowControl w:val="0"/>
        <w:tabs>
          <w:tab w:val="left" w:pos="1276"/>
        </w:tabs>
        <w:spacing w:after="160"/>
        <w:ind w:firstLine="567"/>
        <w:jc w:val="both"/>
        <w:rPr>
          <w:rFonts w:ascii="GHEA Grapalat" w:hAnsi="GHEA Grapalat" w:cs="Sylfaen"/>
        </w:rPr>
      </w:pPr>
      <w:r>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Pr>
          <w:rFonts w:ascii="GHEA Grapalat" w:hAnsi="GHEA Grapalat" w:cs="Sylfaen"/>
        </w:rPr>
        <w:t>с учетом требований абзаца «в» подпункта 1 пункта 32 Порядка.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7CEA1BB">
      <w:pPr>
        <w:widowControl w:val="0"/>
        <w:tabs>
          <w:tab w:val="left" w:pos="1276"/>
        </w:tabs>
        <w:spacing w:after="160"/>
        <w:ind w:firstLine="567"/>
        <w:jc w:val="both"/>
        <w:rPr>
          <w:rFonts w:ascii="GHEA Grapalat" w:hAnsi="GHEA Grapalat"/>
        </w:rPr>
      </w:pPr>
      <w:r>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8358927">
      <w:pPr>
        <w:widowControl w:val="0"/>
        <w:tabs>
          <w:tab w:val="left" w:pos="1276"/>
        </w:tabs>
        <w:spacing w:after="160"/>
        <w:ind w:firstLine="567"/>
        <w:jc w:val="both"/>
        <w:rPr>
          <w:rFonts w:ascii="GHEA Grapalat" w:hAnsi="GHEA Grapalat"/>
        </w:rPr>
      </w:pPr>
      <w:r>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0ED880BA">
      <w:pPr>
        <w:widowControl w:val="0"/>
        <w:tabs>
          <w:tab w:val="left" w:pos="1276"/>
        </w:tabs>
        <w:spacing w:after="160"/>
        <w:ind w:firstLine="567"/>
        <w:jc w:val="both"/>
        <w:rPr>
          <w:rFonts w:ascii="GHEA Grapalat" w:hAnsi="GHEA Grapalat"/>
        </w:rPr>
      </w:pPr>
      <w:r>
        <w:rPr>
          <w:rFonts w:ascii="GHEA Grapalat" w:hAnsi="GHEA Grapalat" w:cs="Sylfaen"/>
          <w:lang w:val="hy-AM"/>
        </w:rPr>
        <w:t xml:space="preserve">При этом, если договоры </w:t>
      </w:r>
      <w:r>
        <w:rPr>
          <w:rFonts w:ascii="GHEA Grapalat" w:hAnsi="GHEA Grapalat" w:cs="Sylfaen"/>
        </w:rPr>
        <w:t>о закупке</w:t>
      </w:r>
      <w:r>
        <w:rPr>
          <w:rFonts w:ascii="GHEA Grapalat" w:hAnsi="GHEA Grapalat" w:cs="Sylfaen"/>
          <w:lang w:val="hy-AM"/>
        </w:rPr>
        <w:t xml:space="preserve"> </w:t>
      </w:r>
      <w:r>
        <w:rPr>
          <w:rFonts w:ascii="GHEA Grapalat" w:hAnsi="GHEA Grapalat" w:cs="Sylfaen"/>
        </w:rPr>
        <w:t>работ</w:t>
      </w:r>
      <w:r>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Pr>
          <w:rFonts w:ascii="GHEA Grapalat" w:hAnsi="GHEA Grapalat" w:cs="Sylfaen"/>
          <w:lang w:val="hy-AM"/>
        </w:rPr>
        <w:t xml:space="preserve">финансовых </w:t>
      </w:r>
      <w:r>
        <w:rPr>
          <w:rFonts w:ascii="GHEA Grapalat" w:hAnsi="GHEA Grapalat" w:cs="Sylfaen"/>
        </w:rPr>
        <w:t>средств</w:t>
      </w:r>
      <w:r>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4E753F92">
      <w:pPr>
        <w:widowControl w:val="0"/>
        <w:tabs>
          <w:tab w:val="left" w:pos="1276"/>
        </w:tabs>
        <w:spacing w:after="160"/>
        <w:ind w:firstLine="567"/>
        <w:jc w:val="both"/>
        <w:rPr>
          <w:rFonts w:ascii="GHEA Grapalat" w:hAnsi="GHEA Grapalat" w:cs="Sylfaen"/>
        </w:rPr>
      </w:pPr>
      <w:r>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3F977F88">
      <w:pPr>
        <w:widowControl w:val="0"/>
        <w:tabs>
          <w:tab w:val="left" w:pos="1276"/>
        </w:tabs>
        <w:spacing w:after="160"/>
        <w:ind w:firstLine="567"/>
        <w:jc w:val="both"/>
        <w:rPr>
          <w:rFonts w:ascii="GHEA Grapalat" w:hAnsi="GHEA Grapalat"/>
        </w:rPr>
      </w:pPr>
      <w:r>
        <w:rPr>
          <w:rFonts w:ascii="GHEA Grapalat" w:hAnsi="GHEA Grapalat"/>
        </w:rPr>
        <w:t>10.3.</w:t>
      </w:r>
      <w:r>
        <w:rPr>
          <w:rFonts w:ascii="GHEA Grapalat" w:hAnsi="GHEA Grapalat"/>
        </w:rPr>
        <w:tab/>
      </w:r>
      <w:r>
        <w:rPr>
          <w:rFonts w:ascii="GHEA Grapalat" w:hAnsi="GHEA Grapalat"/>
        </w:rPr>
        <w:t xml:space="preserve">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w:t>
      </w:r>
      <w:r>
        <w:rPr>
          <w:rFonts w:asciiTheme="minorHAnsi" w:hAnsiTheme="minorHAnsi"/>
          <w:i/>
        </w:rPr>
        <w:t>"в одностороннем порядке утвержденного заявления-в виде неустойки (приложение 5.1) или наличных денег</w:t>
      </w:r>
      <w:r>
        <w:rPr>
          <w:rFonts w:ascii="GHEA Grapalat" w:hAnsi="GHEA Grapalat"/>
        </w:rPr>
        <w:t xml:space="preserve"> </w:t>
      </w:r>
      <w:r>
        <w:rPr>
          <w:rStyle w:val="30"/>
          <w:rFonts w:ascii="GHEA Grapalat" w:hAnsi="GHEA Grapalat"/>
        </w:rPr>
        <w:footnoteReference w:id="5" w:customMarkFollows="1"/>
        <w:t>13</w:t>
      </w:r>
      <w:r>
        <w:rPr>
          <w:rFonts w:ascii="GHEA Grapalat" w:hAnsi="GHEA Grapalat"/>
        </w:rPr>
        <w:t>.</w:t>
      </w:r>
    </w:p>
    <w:p w14:paraId="28A04667">
      <w:pPr>
        <w:widowControl w:val="0"/>
        <w:tabs>
          <w:tab w:val="left" w:pos="1276"/>
        </w:tabs>
        <w:spacing w:after="160"/>
        <w:ind w:firstLine="567"/>
        <w:jc w:val="both"/>
        <w:rPr>
          <w:rFonts w:ascii="GHEA Grapalat" w:hAnsi="GHEA Grapalat"/>
        </w:rPr>
      </w:pPr>
      <w:r>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Pr>
          <w:rFonts w:ascii="GHEA Grapalat" w:hAnsi="GHEA Grapalat" w:cs="Sylfaen"/>
        </w:rPr>
        <w:t xml:space="preserve"> то он может предоставить обеспечение договора как </w:t>
      </w:r>
      <w:r>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Pr>
          <w:rFonts w:ascii="GHEA Grapalat" w:hAnsi="GHEA Grapalat" w:cs="Sylfaen"/>
        </w:rPr>
        <w:t>к сумме цен закупок представленных лотов</w:t>
      </w:r>
      <w:r>
        <w:rPr>
          <w:rFonts w:ascii="GHEA Grapalat" w:hAnsi="GHEA Grapalat"/>
          <w:color w:val="FF0000"/>
        </w:rPr>
        <w:t xml:space="preserve"> </w:t>
      </w:r>
      <w:r>
        <w:rPr>
          <w:rFonts w:ascii="GHEA Grapalat" w:hAnsi="GHEA Grapalat"/>
          <w:color w:val="000000" w:themeColor="text1"/>
          <w14:textFill>
            <w14:solidFill>
              <w14:schemeClr w14:val="tx1"/>
            </w14:solidFill>
          </w14:textFill>
        </w:rPr>
        <w:t>с учетом требований 9-ого подпункта 32-ого пункта Порядка.</w:t>
      </w:r>
      <w:r>
        <w:rPr>
          <w:rFonts w:ascii="GHEA Grapalat" w:hAnsi="GHEA Grapalat"/>
        </w:rPr>
        <w:t xml:space="preserve"> </w:t>
      </w:r>
    </w:p>
    <w:p w14:paraId="23E97F03">
      <w:pPr>
        <w:widowControl w:val="0"/>
        <w:tabs>
          <w:tab w:val="left" w:pos="1276"/>
        </w:tabs>
        <w:spacing w:after="160"/>
        <w:ind w:firstLine="567"/>
        <w:jc w:val="both"/>
        <w:rPr>
          <w:rFonts w:ascii="GHEA Grapalat" w:hAnsi="GHEA Grapalat"/>
        </w:rPr>
      </w:pPr>
      <w:r>
        <w:rPr>
          <w:rFonts w:ascii="GHEA Grapalat" w:hAnsi="GHEA Grapalat"/>
        </w:rPr>
        <w:t>Обеспечение договора должно быть действительно как минимум включительно до 20-го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195E0EB8">
      <w:pPr>
        <w:widowControl w:val="0"/>
        <w:tabs>
          <w:tab w:val="left" w:pos="1276"/>
        </w:tabs>
        <w:spacing w:after="160"/>
        <w:ind w:firstLine="567"/>
        <w:jc w:val="both"/>
        <w:rPr>
          <w:rFonts w:ascii="GHEA Grapalat" w:hAnsi="GHEA Grapalat"/>
        </w:rPr>
      </w:pPr>
      <w:r>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Pr>
          <w:rFonts w:ascii="GHEA Grapalat" w:hAnsi="GHEA Grapalat"/>
        </w:rPr>
        <w:t>"900008000664", открытый в Центральном казначействе на имя уполномоченного органа.</w:t>
      </w:r>
    </w:p>
    <w:p w14:paraId="6AF410F9">
      <w:pPr>
        <w:widowControl w:val="0"/>
        <w:tabs>
          <w:tab w:val="left" w:pos="1276"/>
        </w:tabs>
        <w:spacing w:after="160"/>
        <w:ind w:firstLine="567"/>
        <w:jc w:val="both"/>
        <w:rPr>
          <w:rFonts w:ascii="GHEA Grapalat" w:hAnsi="GHEA Grapalat" w:cs="Sylfaen"/>
        </w:rPr>
      </w:pPr>
      <w:r>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Pr>
          <w:rFonts w:ascii="GHEA Grapalat" w:hAnsi="GHEA Grapalat" w:cs="Sylfaen"/>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представляются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4D0B84AE">
      <w:pPr>
        <w:widowControl w:val="0"/>
        <w:tabs>
          <w:tab w:val="left" w:pos="1276"/>
        </w:tabs>
        <w:spacing w:after="160"/>
        <w:ind w:firstLine="567"/>
        <w:jc w:val="both"/>
        <w:rPr>
          <w:rFonts w:ascii="GHEA Grapalat" w:hAnsi="GHEA Grapalat"/>
          <w:i/>
        </w:rPr>
      </w:pPr>
      <w:r>
        <w:rPr>
          <w:rFonts w:ascii="GHEA Grapalat" w:hAnsi="GHEA Grapalat"/>
        </w:rPr>
        <w:t>10.5.</w:t>
      </w:r>
      <w:r>
        <w:rPr>
          <w:rFonts w:ascii="GHEA Grapalat" w:hAnsi="GHEA Grapalat"/>
        </w:rPr>
        <w:tab/>
      </w:r>
      <w:r>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Pr>
          <w:rFonts w:ascii="GHEA Grapalat" w:hAnsi="GHEA Grapalat"/>
          <w:i/>
        </w:rPr>
        <w:t xml:space="preserve"> </w:t>
      </w:r>
    </w:p>
    <w:p w14:paraId="4B717828">
      <w:pPr>
        <w:widowControl w:val="0"/>
        <w:tabs>
          <w:tab w:val="left" w:pos="1276"/>
        </w:tabs>
        <w:spacing w:after="160"/>
        <w:ind w:firstLine="567"/>
        <w:jc w:val="both"/>
        <w:rPr>
          <w:rFonts w:ascii="GHEA Grapalat" w:hAnsi="GHEA Grapalat"/>
        </w:rPr>
      </w:pPr>
      <w:r>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2BBC1B10">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1647884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Pr>
          <w:rFonts w:ascii="GHEA Grapalat" w:hAnsi="GHEA Grapalat"/>
        </w:rPr>
        <w:t xml:space="preserve">10.8 </w:t>
      </w:r>
      <w:r>
        <w:rPr>
          <w:rFonts w:hint="eastAsia" w:ascii="GHEA Grapalat" w:hAnsi="GHEA Grapalat"/>
        </w:rPr>
        <w:t>О</w:t>
      </w:r>
      <w:r>
        <w:rPr>
          <w:rFonts w:ascii="GHEA Grapalat" w:hAnsi="GHEA Grapalat"/>
        </w:rPr>
        <w:t xml:space="preserve"> </w:t>
      </w:r>
      <w:r>
        <w:rPr>
          <w:rFonts w:hint="eastAsia" w:ascii="GHEA Grapalat" w:hAnsi="GHEA Grapalat"/>
        </w:rPr>
        <w:t>возврате</w:t>
      </w:r>
      <w:r>
        <w:rPr>
          <w:rFonts w:ascii="GHEA Grapalat" w:hAnsi="GHEA Grapalat"/>
        </w:rPr>
        <w:t xml:space="preserve"> </w:t>
      </w:r>
      <w:r>
        <w:rPr>
          <w:rFonts w:hint="eastAsia" w:ascii="GHEA Grapalat" w:hAnsi="GHEA Grapalat"/>
        </w:rPr>
        <w:t>обеспечения</w:t>
      </w:r>
      <w:r>
        <w:rPr>
          <w:rFonts w:ascii="GHEA Grapalat" w:hAnsi="GHEA Grapalat"/>
        </w:rPr>
        <w:t xml:space="preserve"> </w:t>
      </w:r>
      <w:r>
        <w:rPr>
          <w:rFonts w:hint="eastAsia" w:ascii="GHEA Grapalat" w:hAnsi="GHEA Grapalat"/>
        </w:rPr>
        <w:t>договора</w:t>
      </w:r>
      <w:r>
        <w:rPr>
          <w:rFonts w:ascii="GHEA Grapalat" w:hAnsi="GHEA Grapalat"/>
        </w:rPr>
        <w:t xml:space="preserve"> </w:t>
      </w:r>
      <w:r>
        <w:rPr>
          <w:rFonts w:hint="eastAsia" w:ascii="GHEA Grapalat" w:hAnsi="GHEA Grapalat"/>
        </w:rPr>
        <w:t>и</w:t>
      </w:r>
      <w:r>
        <w:rPr>
          <w:rFonts w:ascii="GHEA Grapalat" w:hAnsi="GHEA Grapalat"/>
        </w:rPr>
        <w:t>/</w:t>
      </w:r>
      <w:r>
        <w:rPr>
          <w:rFonts w:hint="eastAsia" w:ascii="GHEA Grapalat" w:hAnsi="GHEA Grapalat"/>
        </w:rPr>
        <w:t>или</w:t>
      </w:r>
      <w:r>
        <w:rPr>
          <w:rFonts w:ascii="GHEA Grapalat" w:hAnsi="GHEA Grapalat"/>
        </w:rPr>
        <w:t xml:space="preserve"> </w:t>
      </w:r>
      <w:r>
        <w:rPr>
          <w:rFonts w:hint="eastAsia" w:ascii="GHEA Grapalat" w:hAnsi="GHEA Grapalat"/>
        </w:rPr>
        <w:t>квалификации</w:t>
      </w:r>
      <w:r>
        <w:rPr>
          <w:rFonts w:ascii="GHEA Grapalat" w:hAnsi="GHEA Grapalat"/>
        </w:rPr>
        <w:t xml:space="preserve"> </w:t>
      </w:r>
      <w:r>
        <w:rPr>
          <w:rFonts w:hint="eastAsia" w:ascii="GHEA Grapalat" w:hAnsi="GHEA Grapalat"/>
        </w:rPr>
        <w:t>руководитель</w:t>
      </w:r>
      <w:r>
        <w:rPr>
          <w:rFonts w:ascii="GHEA Grapalat" w:hAnsi="GHEA Grapalat"/>
        </w:rPr>
        <w:t xml:space="preserve"> </w:t>
      </w:r>
      <w:r>
        <w:rPr>
          <w:rFonts w:hint="eastAsia" w:ascii="GHEA Grapalat" w:hAnsi="GHEA Grapalat"/>
        </w:rPr>
        <w:t>заказчика</w:t>
      </w:r>
      <w:r>
        <w:rPr>
          <w:rFonts w:ascii="GHEA Grapalat" w:hAnsi="GHEA Grapalat"/>
        </w:rPr>
        <w:t xml:space="preserve"> </w:t>
      </w:r>
      <w:r>
        <w:rPr>
          <w:rFonts w:hint="eastAsia" w:ascii="GHEA Grapalat" w:hAnsi="GHEA Grapalat"/>
        </w:rPr>
        <w:t>в</w:t>
      </w:r>
      <w:r>
        <w:rPr>
          <w:rFonts w:ascii="GHEA Grapalat" w:hAnsi="GHEA Grapalat"/>
        </w:rPr>
        <w:t xml:space="preserve"> </w:t>
      </w:r>
      <w:r>
        <w:rPr>
          <w:rFonts w:hint="eastAsia" w:ascii="GHEA Grapalat" w:hAnsi="GHEA Grapalat"/>
        </w:rPr>
        <w:t>письменной</w:t>
      </w:r>
      <w:r>
        <w:rPr>
          <w:rFonts w:ascii="GHEA Grapalat" w:hAnsi="GHEA Grapalat"/>
        </w:rPr>
        <w:t xml:space="preserve"> </w:t>
      </w:r>
      <w:r>
        <w:rPr>
          <w:rFonts w:hint="eastAsia" w:ascii="GHEA Grapalat" w:hAnsi="GHEA Grapalat"/>
        </w:rPr>
        <w:t>форме</w:t>
      </w:r>
      <w:r>
        <w:rPr>
          <w:rFonts w:ascii="GHEA Grapalat" w:hAnsi="GHEA Grapalat"/>
        </w:rPr>
        <w:t xml:space="preserve"> </w:t>
      </w:r>
      <w:r>
        <w:rPr>
          <w:rFonts w:hint="eastAsia" w:ascii="GHEA Grapalat" w:hAnsi="GHEA Grapalat"/>
        </w:rPr>
        <w:t>в</w:t>
      </w:r>
      <w:r>
        <w:rPr>
          <w:rFonts w:ascii="GHEA Grapalat" w:hAnsi="GHEA Grapalat"/>
        </w:rPr>
        <w:t xml:space="preserve"> </w:t>
      </w:r>
      <w:r>
        <w:rPr>
          <w:rFonts w:hint="eastAsia" w:ascii="GHEA Grapalat" w:hAnsi="GHEA Grapalat"/>
        </w:rPr>
        <w:t>течение</w:t>
      </w:r>
      <w:r>
        <w:rPr>
          <w:rFonts w:ascii="GHEA Grapalat" w:hAnsi="GHEA Grapalat"/>
        </w:rPr>
        <w:t xml:space="preserve"> </w:t>
      </w:r>
      <w:r>
        <w:rPr>
          <w:rFonts w:hint="eastAsia" w:ascii="GHEA Grapalat" w:hAnsi="GHEA Grapalat"/>
        </w:rPr>
        <w:t>пяти</w:t>
      </w:r>
      <w:r>
        <w:rPr>
          <w:rFonts w:ascii="GHEA Grapalat" w:hAnsi="GHEA Grapalat"/>
        </w:rPr>
        <w:t xml:space="preserve"> </w:t>
      </w:r>
      <w:r>
        <w:rPr>
          <w:rFonts w:hint="eastAsia" w:ascii="GHEA Grapalat" w:hAnsi="GHEA Grapalat"/>
        </w:rPr>
        <w:t>рабочих</w:t>
      </w:r>
      <w:r>
        <w:rPr>
          <w:rFonts w:ascii="GHEA Grapalat" w:hAnsi="GHEA Grapalat"/>
        </w:rPr>
        <w:t xml:space="preserve"> </w:t>
      </w:r>
      <w:r>
        <w:rPr>
          <w:rFonts w:hint="eastAsia" w:ascii="GHEA Grapalat" w:hAnsi="GHEA Grapalat"/>
        </w:rPr>
        <w:t>дней</w:t>
      </w:r>
      <w:r>
        <w:rPr>
          <w:rFonts w:ascii="GHEA Grapalat" w:hAnsi="GHEA Grapalat"/>
        </w:rPr>
        <w:t xml:space="preserve">, </w:t>
      </w:r>
      <w:r>
        <w:rPr>
          <w:rFonts w:hint="eastAsia" w:ascii="GHEA Grapalat" w:hAnsi="GHEA Grapalat"/>
        </w:rPr>
        <w:t>следующих</w:t>
      </w:r>
      <w:r>
        <w:rPr>
          <w:rFonts w:ascii="GHEA Grapalat" w:hAnsi="GHEA Grapalat"/>
        </w:rPr>
        <w:t xml:space="preserve"> </w:t>
      </w:r>
      <w:r>
        <w:rPr>
          <w:rFonts w:hint="eastAsia" w:ascii="GHEA Grapalat" w:hAnsi="GHEA Grapalat"/>
        </w:rPr>
        <w:t>за</w:t>
      </w:r>
      <w:r>
        <w:rPr>
          <w:rFonts w:ascii="GHEA Grapalat" w:hAnsi="GHEA Grapalat"/>
        </w:rPr>
        <w:t xml:space="preserve"> днем возникновения основания возврата обеспечения уведомляет</w:t>
      </w:r>
      <w:r>
        <w:rPr>
          <w:rFonts w:ascii="GHEA Grapalat" w:hAnsi="GHEA Grapalat"/>
          <w:lang w:val="hy-AM"/>
        </w:rPr>
        <w:t>:</w:t>
      </w:r>
    </w:p>
    <w:p w14:paraId="30AFCC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 </w:t>
      </w:r>
      <w:r>
        <w:rPr>
          <w:rFonts w:hint="eastAsia" w:ascii="GHEA Grapalat" w:hAnsi="GHEA Grapalat"/>
        </w:rPr>
        <w:t>в</w:t>
      </w:r>
      <w:r>
        <w:rPr>
          <w:rFonts w:ascii="GHEA Grapalat" w:hAnsi="GHEA Grapalat"/>
        </w:rPr>
        <w:t xml:space="preserve"> </w:t>
      </w:r>
      <w:r>
        <w:rPr>
          <w:rFonts w:hint="eastAsia" w:ascii="GHEA Grapalat" w:hAnsi="GHEA Grapalat"/>
        </w:rPr>
        <w:t>случае</w:t>
      </w:r>
      <w:r>
        <w:rPr>
          <w:rFonts w:ascii="GHEA Grapalat" w:hAnsi="GHEA Grapalat"/>
        </w:rPr>
        <w:t xml:space="preserve"> </w:t>
      </w:r>
      <w:r>
        <w:rPr>
          <w:rFonts w:hint="eastAsia" w:ascii="GHEA Grapalat" w:hAnsi="GHEA Grapalat"/>
        </w:rPr>
        <w:t>обеспечения</w:t>
      </w:r>
      <w:r>
        <w:rPr>
          <w:rFonts w:ascii="GHEA Grapalat" w:hAnsi="GHEA Grapalat"/>
        </w:rPr>
        <w:t xml:space="preserve"> </w:t>
      </w:r>
      <w:r>
        <w:rPr>
          <w:rFonts w:hint="eastAsia" w:ascii="GHEA Grapalat" w:hAnsi="GHEA Grapalat"/>
        </w:rPr>
        <w:t>представлен</w:t>
      </w:r>
      <w:r>
        <w:rPr>
          <w:rFonts w:ascii="GHEA Grapalat" w:hAnsi="GHEA Grapalat"/>
        </w:rPr>
        <w:t xml:space="preserve">ного </w:t>
      </w:r>
      <w:r>
        <w:rPr>
          <w:rFonts w:hint="eastAsia" w:ascii="GHEA Grapalat" w:hAnsi="GHEA Grapalat"/>
        </w:rPr>
        <w:t>в</w:t>
      </w:r>
      <w:r>
        <w:rPr>
          <w:rFonts w:ascii="GHEA Grapalat" w:hAnsi="GHEA Grapalat"/>
        </w:rPr>
        <w:t xml:space="preserve"> </w:t>
      </w:r>
      <w:r>
        <w:rPr>
          <w:rFonts w:hint="eastAsia" w:ascii="GHEA Grapalat" w:hAnsi="GHEA Grapalat"/>
        </w:rPr>
        <w:t>форме</w:t>
      </w:r>
      <w:r>
        <w:rPr>
          <w:rFonts w:ascii="GHEA Grapalat" w:hAnsi="GHEA Grapalat"/>
        </w:rPr>
        <w:t xml:space="preserve"> наличных денег - </w:t>
      </w:r>
      <w:r>
        <w:rPr>
          <w:rFonts w:hint="eastAsia" w:ascii="GHEA Grapalat" w:hAnsi="GHEA Grapalat"/>
        </w:rPr>
        <w:t>Министерство</w:t>
      </w:r>
      <w:r>
        <w:rPr>
          <w:rFonts w:ascii="GHEA Grapalat" w:hAnsi="GHEA Grapalat"/>
        </w:rPr>
        <w:t xml:space="preserve"> </w:t>
      </w:r>
      <w:r>
        <w:rPr>
          <w:rFonts w:hint="eastAsia" w:ascii="GHEA Grapalat" w:hAnsi="GHEA Grapalat"/>
        </w:rPr>
        <w:t>финансов</w:t>
      </w:r>
      <w:r>
        <w:rPr>
          <w:rFonts w:ascii="GHEA Grapalat" w:hAnsi="GHEA Grapalat"/>
        </w:rPr>
        <w:t xml:space="preserve"> </w:t>
      </w:r>
      <w:r>
        <w:rPr>
          <w:rFonts w:hint="eastAsia" w:ascii="GHEA Grapalat" w:hAnsi="GHEA Grapalat"/>
        </w:rPr>
        <w:t>РА</w:t>
      </w:r>
      <w:r>
        <w:rPr>
          <w:rFonts w:ascii="GHEA Grapalat" w:hAnsi="GHEA Grapalat"/>
        </w:rPr>
        <w:t xml:space="preserve"> </w:t>
      </w:r>
      <w:r>
        <w:rPr>
          <w:rFonts w:hint="eastAsia" w:ascii="GHEA Grapalat" w:hAnsi="GHEA Grapalat"/>
        </w:rPr>
        <w:t>с</w:t>
      </w:r>
      <w:r>
        <w:rPr>
          <w:rFonts w:ascii="GHEA Grapalat" w:hAnsi="GHEA Grapalat"/>
        </w:rPr>
        <w:t xml:space="preserve"> </w:t>
      </w:r>
      <w:r>
        <w:rPr>
          <w:rFonts w:hint="eastAsia" w:ascii="GHEA Grapalat" w:hAnsi="GHEA Grapalat"/>
        </w:rPr>
        <w:t>приложением</w:t>
      </w:r>
      <w:r>
        <w:rPr>
          <w:rFonts w:ascii="GHEA Grapalat" w:hAnsi="GHEA Grapalat"/>
        </w:rPr>
        <w:t xml:space="preserve"> </w:t>
      </w:r>
      <w:r>
        <w:rPr>
          <w:rFonts w:hint="eastAsia" w:ascii="GHEA Grapalat" w:hAnsi="GHEA Grapalat"/>
        </w:rPr>
        <w:t>копии</w:t>
      </w:r>
      <w:r>
        <w:rPr>
          <w:rFonts w:ascii="GHEA Grapalat" w:hAnsi="GHEA Grapalat"/>
        </w:rPr>
        <w:t xml:space="preserve"> представленного в заявке </w:t>
      </w:r>
      <w:r>
        <w:rPr>
          <w:rFonts w:hint="eastAsia" w:ascii="GHEA Grapalat" w:hAnsi="GHEA Grapalat"/>
        </w:rPr>
        <w:t>документа</w:t>
      </w:r>
      <w:r>
        <w:rPr>
          <w:rFonts w:ascii="GHEA Grapalat" w:hAnsi="GHEA Grapalat"/>
        </w:rPr>
        <w:t xml:space="preserve">, </w:t>
      </w:r>
      <w:r>
        <w:rPr>
          <w:rFonts w:hint="eastAsia" w:ascii="GHEA Grapalat" w:hAnsi="GHEA Grapalat"/>
        </w:rPr>
        <w:t>об</w:t>
      </w:r>
      <w:r>
        <w:rPr>
          <w:rFonts w:ascii="GHEA Grapalat" w:hAnsi="GHEA Grapalat"/>
        </w:rPr>
        <w:t xml:space="preserve"> </w:t>
      </w:r>
      <w:r>
        <w:rPr>
          <w:rFonts w:hint="eastAsia" w:ascii="GHEA Grapalat" w:hAnsi="GHEA Grapalat"/>
        </w:rPr>
        <w:t>обосновании</w:t>
      </w:r>
      <w:r>
        <w:rPr>
          <w:rFonts w:ascii="GHEA Grapalat" w:hAnsi="GHEA Grapalat"/>
        </w:rPr>
        <w:t xml:space="preserve"> </w:t>
      </w:r>
      <w:r>
        <w:rPr>
          <w:rFonts w:hint="eastAsia" w:ascii="GHEA Grapalat" w:hAnsi="GHEA Grapalat"/>
        </w:rPr>
        <w:t>платежа</w:t>
      </w:r>
      <w:r>
        <w:rPr>
          <w:rFonts w:ascii="GHEA Grapalat" w:hAnsi="GHEA Grapalat"/>
        </w:rPr>
        <w:t>,</w:t>
      </w:r>
    </w:p>
    <w:p w14:paraId="45C46AA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xml:space="preserve">- </w:t>
      </w:r>
      <w:r>
        <w:rPr>
          <w:rFonts w:hint="eastAsia" w:ascii="GHEA Grapalat" w:hAnsi="GHEA Grapalat"/>
        </w:rPr>
        <w:t>в</w:t>
      </w:r>
      <w:r>
        <w:rPr>
          <w:rFonts w:ascii="GHEA Grapalat" w:hAnsi="GHEA Grapalat"/>
        </w:rPr>
        <w:t xml:space="preserve"> </w:t>
      </w:r>
      <w:r>
        <w:rPr>
          <w:rFonts w:hint="eastAsia" w:ascii="GHEA Grapalat" w:hAnsi="GHEA Grapalat"/>
        </w:rPr>
        <w:t>случае</w:t>
      </w:r>
      <w:r>
        <w:rPr>
          <w:rFonts w:ascii="GHEA Grapalat" w:hAnsi="GHEA Grapalat"/>
        </w:rPr>
        <w:t xml:space="preserve"> </w:t>
      </w:r>
      <w:r>
        <w:rPr>
          <w:rFonts w:hint="eastAsia" w:ascii="GHEA Grapalat" w:hAnsi="GHEA Grapalat"/>
        </w:rPr>
        <w:t>обеспечения</w:t>
      </w:r>
      <w:r>
        <w:rPr>
          <w:rFonts w:ascii="GHEA Grapalat" w:hAnsi="GHEA Grapalat"/>
        </w:rPr>
        <w:t xml:space="preserve">, </w:t>
      </w:r>
      <w:r>
        <w:rPr>
          <w:rFonts w:hint="eastAsia" w:ascii="GHEA Grapalat" w:hAnsi="GHEA Grapalat"/>
        </w:rPr>
        <w:t>представленного</w:t>
      </w:r>
      <w:r>
        <w:rPr>
          <w:rFonts w:ascii="GHEA Grapalat" w:hAnsi="GHEA Grapalat"/>
        </w:rPr>
        <w:t xml:space="preserve"> </w:t>
      </w:r>
      <w:r>
        <w:rPr>
          <w:rFonts w:hint="eastAsia" w:ascii="GHEA Grapalat" w:hAnsi="GHEA Grapalat"/>
        </w:rPr>
        <w:t>в</w:t>
      </w:r>
      <w:r>
        <w:rPr>
          <w:rFonts w:ascii="GHEA Grapalat" w:hAnsi="GHEA Grapalat"/>
        </w:rPr>
        <w:t xml:space="preserve"> </w:t>
      </w:r>
      <w:r>
        <w:rPr>
          <w:rFonts w:hint="eastAsia" w:ascii="GHEA Grapalat" w:hAnsi="GHEA Grapalat"/>
        </w:rPr>
        <w:t>виде</w:t>
      </w:r>
      <w:r>
        <w:rPr>
          <w:rFonts w:ascii="GHEA Grapalat" w:hAnsi="GHEA Grapalat"/>
        </w:rPr>
        <w:t xml:space="preserve"> </w:t>
      </w:r>
      <w:r>
        <w:rPr>
          <w:rFonts w:hint="eastAsia" w:ascii="GHEA Grapalat" w:hAnsi="GHEA Grapalat"/>
        </w:rPr>
        <w:t>банковской</w:t>
      </w:r>
      <w:r>
        <w:rPr>
          <w:rFonts w:ascii="GHEA Grapalat" w:hAnsi="GHEA Grapalat"/>
        </w:rPr>
        <w:t xml:space="preserve"> </w:t>
      </w:r>
      <w:r>
        <w:rPr>
          <w:rFonts w:hint="eastAsia" w:ascii="GHEA Grapalat" w:hAnsi="GHEA Grapalat"/>
        </w:rPr>
        <w:t>гарантии</w:t>
      </w:r>
      <w:r>
        <w:rPr>
          <w:rFonts w:ascii="GHEA Grapalat" w:hAnsi="GHEA Grapalat"/>
        </w:rPr>
        <w:t xml:space="preserve">- </w:t>
      </w:r>
      <w:r>
        <w:rPr>
          <w:rFonts w:hint="eastAsia" w:ascii="GHEA Grapalat" w:hAnsi="GHEA Grapalat"/>
        </w:rPr>
        <w:t>банк</w:t>
      </w:r>
      <w:r>
        <w:rPr>
          <w:rFonts w:ascii="GHEA Grapalat" w:hAnsi="GHEA Grapalat"/>
        </w:rPr>
        <w:t xml:space="preserve">, </w:t>
      </w:r>
      <w:r>
        <w:rPr>
          <w:rFonts w:hint="eastAsia" w:ascii="GHEA Grapalat" w:hAnsi="GHEA Grapalat"/>
        </w:rPr>
        <w:t>выдавший</w:t>
      </w:r>
      <w:r>
        <w:rPr>
          <w:rFonts w:ascii="GHEA Grapalat" w:hAnsi="GHEA Grapalat"/>
        </w:rPr>
        <w:t xml:space="preserve"> </w:t>
      </w:r>
      <w:r>
        <w:rPr>
          <w:rFonts w:hint="eastAsia" w:ascii="GHEA Grapalat" w:hAnsi="GHEA Grapalat"/>
        </w:rPr>
        <w:t>гарантию</w:t>
      </w:r>
      <w:r>
        <w:rPr>
          <w:rFonts w:ascii="GHEA Grapalat" w:hAnsi="GHEA Grapalat"/>
        </w:rPr>
        <w:t>;</w:t>
      </w:r>
    </w:p>
    <w:p w14:paraId="38D70A1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2" w:author="Inesa Kocharyan" w:date="2023-07-07T17:20:00Z"/>
          <w:rFonts w:ascii="GHEA Grapalat" w:hAnsi="GHEA Grapalat"/>
        </w:rPr>
      </w:pPr>
      <w:r>
        <w:rPr>
          <w:rFonts w:ascii="GHEA Grapalat" w:hAnsi="GHEA Grapalat"/>
        </w:rPr>
        <w:t xml:space="preserve">- </w:t>
      </w:r>
      <w:r>
        <w:rPr>
          <w:rFonts w:hint="eastAsia" w:ascii="GHEA Grapalat" w:hAnsi="GHEA Grapalat"/>
        </w:rPr>
        <w:t>в</w:t>
      </w:r>
      <w:r>
        <w:rPr>
          <w:rFonts w:ascii="GHEA Grapalat" w:hAnsi="GHEA Grapalat"/>
        </w:rPr>
        <w:t xml:space="preserve"> </w:t>
      </w:r>
      <w:r>
        <w:rPr>
          <w:rFonts w:hint="eastAsia" w:ascii="GHEA Grapalat" w:hAnsi="GHEA Grapalat"/>
        </w:rPr>
        <w:t>случае</w:t>
      </w:r>
      <w:r>
        <w:rPr>
          <w:rFonts w:ascii="GHEA Grapalat" w:hAnsi="GHEA Grapalat"/>
        </w:rPr>
        <w:t xml:space="preserve"> </w:t>
      </w:r>
      <w:r>
        <w:rPr>
          <w:rFonts w:hint="eastAsia" w:ascii="GHEA Grapalat" w:hAnsi="GHEA Grapalat"/>
        </w:rPr>
        <w:t>обеспечения</w:t>
      </w:r>
      <w:r>
        <w:rPr>
          <w:rFonts w:ascii="GHEA Grapalat" w:hAnsi="GHEA Grapalat"/>
        </w:rPr>
        <w:t xml:space="preserve">, </w:t>
      </w:r>
      <w:r>
        <w:rPr>
          <w:rFonts w:hint="eastAsia" w:ascii="GHEA Grapalat" w:hAnsi="GHEA Grapalat"/>
        </w:rPr>
        <w:t>представленного</w:t>
      </w:r>
      <w:r>
        <w:rPr>
          <w:rFonts w:ascii="GHEA Grapalat" w:hAnsi="GHEA Grapalat"/>
        </w:rPr>
        <w:t xml:space="preserve"> </w:t>
      </w:r>
      <w:r>
        <w:rPr>
          <w:rFonts w:hint="eastAsia" w:ascii="GHEA Grapalat" w:hAnsi="GHEA Grapalat"/>
        </w:rPr>
        <w:t>в</w:t>
      </w:r>
      <w:r>
        <w:rPr>
          <w:rFonts w:ascii="GHEA Grapalat" w:hAnsi="GHEA Grapalat"/>
        </w:rPr>
        <w:t xml:space="preserve"> </w:t>
      </w:r>
      <w:r>
        <w:rPr>
          <w:rFonts w:hint="eastAsia" w:ascii="GHEA Grapalat" w:hAnsi="GHEA Grapalat"/>
        </w:rPr>
        <w:t>виде</w:t>
      </w:r>
      <w:r>
        <w:rPr>
          <w:rFonts w:ascii="GHEA Grapalat" w:hAnsi="GHEA Grapalat"/>
        </w:rPr>
        <w:t xml:space="preserve"> соглашения о неустойке - </w:t>
      </w:r>
      <w:r>
        <w:rPr>
          <w:rFonts w:hint="eastAsia" w:ascii="GHEA Grapalat" w:hAnsi="GHEA Grapalat"/>
        </w:rPr>
        <w:t>представивше</w:t>
      </w:r>
      <w:r>
        <w:rPr>
          <w:rFonts w:ascii="GHEA Grapalat" w:hAnsi="GHEA Grapalat"/>
        </w:rPr>
        <w:t>го его участника</w:t>
      </w:r>
      <w:ins w:id="3" w:author="Inesa Kocharyan" w:date="2023-07-07T17:20:00Z">
        <w:r>
          <w:rPr>
            <w:rFonts w:ascii="GHEA Grapalat" w:hAnsi="GHEA Grapalat"/>
          </w:rPr>
          <w:t>.</w:t>
        </w:r>
      </w:ins>
    </w:p>
    <w:p w14:paraId="20ECDDFB">
      <w:pPr>
        <w:widowControl w:val="0"/>
        <w:tabs>
          <w:tab w:val="left" w:pos="1134"/>
        </w:tabs>
        <w:ind w:firstLine="567"/>
        <w:jc w:val="both"/>
        <w:rPr>
          <w:rFonts w:ascii="GHEA Grapalat" w:hAnsi="GHEA Grapalat"/>
          <w:b/>
        </w:rPr>
      </w:pPr>
      <w:r>
        <w:rPr>
          <w:rFonts w:ascii="GHEA Grapalat" w:hAnsi="GHEA Grapalat"/>
        </w:rPr>
        <w:tab/>
      </w:r>
    </w:p>
    <w:p w14:paraId="379D4417">
      <w:pPr>
        <w:widowControl w:val="0"/>
        <w:spacing w:after="160"/>
        <w:jc w:val="center"/>
        <w:rPr>
          <w:rFonts w:ascii="GHEA Grapalat" w:hAnsi="GHEA Grapalat" w:cs="Arial"/>
          <w:b/>
        </w:rPr>
      </w:pPr>
      <w:r>
        <w:rPr>
          <w:rFonts w:ascii="GHEA Grapalat" w:hAnsi="GHEA Grapalat"/>
          <w:b/>
        </w:rPr>
        <w:t>11. ОБЪЯВЛЕНИЕ ПРОЦЕДУРЫ НЕСОСТОЯВШЕЙСЯ</w:t>
      </w:r>
    </w:p>
    <w:p w14:paraId="0CE51A50">
      <w:pPr>
        <w:widowControl w:val="0"/>
        <w:tabs>
          <w:tab w:val="left" w:pos="1276"/>
        </w:tabs>
        <w:spacing w:after="160"/>
        <w:ind w:firstLine="567"/>
        <w:jc w:val="both"/>
        <w:rPr>
          <w:rFonts w:ascii="GHEA Grapalat" w:hAnsi="GHEA Grapalat" w:cs="Sylfaen"/>
        </w:rPr>
      </w:pPr>
      <w:r>
        <w:rPr>
          <w:rFonts w:ascii="GHEA Grapalat" w:hAnsi="GHEA Grapalat"/>
        </w:rPr>
        <w:t>11.1.</w:t>
      </w:r>
      <w:r>
        <w:rPr>
          <w:rFonts w:ascii="GHEA Grapalat" w:hAnsi="GHEA Grapalat"/>
        </w:rPr>
        <w:tab/>
      </w:r>
      <w:r>
        <w:rPr>
          <w:rFonts w:ascii="GHEA Grapalat" w:hAnsi="GHEA Grapalat"/>
        </w:rPr>
        <w:t>Согласно статье 37 Закона, Комиссия объявляет настоящую процедуру несостоявшейся, если:</w:t>
      </w:r>
    </w:p>
    <w:p w14:paraId="2B74B5F4">
      <w:pPr>
        <w:widowControl w:val="0"/>
        <w:tabs>
          <w:tab w:val="left" w:pos="1134"/>
        </w:tabs>
        <w:spacing w:after="160"/>
        <w:ind w:firstLine="567"/>
        <w:jc w:val="both"/>
        <w:rPr>
          <w:rFonts w:ascii="GHEA Grapalat" w:hAnsi="GHEA Grapalat" w:cs="Sylfaen"/>
        </w:rPr>
      </w:pPr>
      <w:r>
        <w:rPr>
          <w:rFonts w:ascii="GHEA Grapalat" w:hAnsi="GHEA Grapalat"/>
        </w:rPr>
        <w:t>1)</w:t>
      </w:r>
      <w:r>
        <w:rPr>
          <w:rFonts w:ascii="GHEA Grapalat" w:hAnsi="GHEA Grapalat"/>
        </w:rPr>
        <w:tab/>
      </w:r>
      <w:r>
        <w:rPr>
          <w:rFonts w:ascii="GHEA Grapalat" w:hAnsi="GHEA Grapalat"/>
        </w:rPr>
        <w:t>ни одна из заявок не соответствует условиям приглашения;</w:t>
      </w:r>
    </w:p>
    <w:p w14:paraId="2FECB9F1">
      <w:pPr>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r>
      <w:r>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Pr>
          <w:rFonts w:ascii="GHEA Grapalat" w:hAnsi="GHEA Grapalat"/>
        </w:rPr>
        <w:t>— Совета попечителей</w:t>
      </w:r>
      <w:r>
        <w:rPr>
          <w:rStyle w:val="30"/>
          <w:rFonts w:ascii="GHEA Grapalat" w:hAnsi="GHEA Grapalat"/>
        </w:rPr>
        <w:footnoteReference w:id="6" w:customMarkFollows="1"/>
        <w:t>14</w:t>
      </w:r>
      <w:r>
        <w:rPr>
          <w:rFonts w:ascii="GHEA Grapalat" w:hAnsi="GHEA Grapalat"/>
        </w:rPr>
        <w:t>.</w:t>
      </w:r>
    </w:p>
    <w:p w14:paraId="787A5D7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r>
      <w:r>
        <w:rPr>
          <w:rFonts w:ascii="GHEA Grapalat" w:hAnsi="GHEA Grapalat"/>
        </w:rPr>
        <w:t>не подано ни одной заявки;</w:t>
      </w:r>
    </w:p>
    <w:p w14:paraId="3C074983">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r>
      <w:r>
        <w:rPr>
          <w:rFonts w:ascii="GHEA Grapalat" w:hAnsi="GHEA Grapalat"/>
        </w:rPr>
        <w:t>договор не заключается.</w:t>
      </w:r>
    </w:p>
    <w:p w14:paraId="0F851071">
      <w:pPr>
        <w:widowControl w:val="0"/>
        <w:tabs>
          <w:tab w:val="left" w:pos="1276"/>
        </w:tabs>
        <w:spacing w:after="160"/>
        <w:ind w:firstLine="567"/>
        <w:jc w:val="both"/>
        <w:rPr>
          <w:rFonts w:ascii="GHEA Grapalat" w:hAnsi="GHEA Grapalat" w:cs="Sylfaen"/>
        </w:rPr>
      </w:pPr>
      <w:r>
        <w:rPr>
          <w:rFonts w:ascii="GHEA Grapalat" w:hAnsi="GHEA Grapalat"/>
        </w:rPr>
        <w:t>11.2.</w:t>
      </w:r>
      <w:r>
        <w:rPr>
          <w:rFonts w:ascii="GHEA Grapalat" w:hAnsi="GHEA Grapalat"/>
        </w:rPr>
        <w:tab/>
      </w:r>
      <w:r>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73AF762">
      <w:pPr>
        <w:widowControl w:val="0"/>
        <w:spacing w:after="160"/>
        <w:ind w:left="567" w:right="565"/>
        <w:jc w:val="center"/>
        <w:rPr>
          <w:rFonts w:ascii="GHEA Grapalat" w:hAnsi="GHEA Grapalat"/>
          <w:b/>
        </w:rPr>
      </w:pPr>
      <w:r>
        <w:rPr>
          <w:rFonts w:ascii="GHEA Grapalat" w:hAnsi="GHEA Grapalat"/>
          <w:b/>
        </w:rPr>
        <w:t xml:space="preserve">12. ПРАВО УЧАСТНИКА И ПОРЯДОК ОБЖАЛОВАНИЯ ИМ </w:t>
      </w:r>
      <w:r>
        <w:rPr>
          <w:rFonts w:ascii="GHEA Grapalat" w:hAnsi="GHEA Grapalat"/>
          <w:b/>
        </w:rPr>
        <w:br w:type="textWrapping"/>
      </w:r>
      <w:r>
        <w:rPr>
          <w:rFonts w:ascii="GHEA Grapalat" w:hAnsi="GHEA Grapalat"/>
          <w:b/>
        </w:rPr>
        <w:t>ДЕЙСТВИЙ И (ИЛИ) ПРИНЯТЫХ РЕШЕНИЙ, СВЯЗАННЫХ</w:t>
      </w:r>
      <w:r>
        <w:rPr>
          <w:rFonts w:ascii="Courier New" w:hAnsi="Courier New" w:cs="Courier New"/>
          <w:b/>
          <w:lang w:val="en-US"/>
        </w:rPr>
        <w:t> </w:t>
      </w:r>
      <w:r>
        <w:rPr>
          <w:rFonts w:ascii="GHEA Grapalat" w:hAnsi="GHEA Grapalat"/>
          <w:b/>
        </w:rPr>
        <w:t>С</w:t>
      </w:r>
      <w:r>
        <w:rPr>
          <w:rFonts w:ascii="Courier New" w:hAnsi="Courier New" w:cs="Courier New"/>
          <w:b/>
          <w:lang w:val="en-US"/>
        </w:rPr>
        <w:t> </w:t>
      </w:r>
      <w:r>
        <w:rPr>
          <w:rFonts w:ascii="GHEA Grapalat" w:hAnsi="GHEA Grapalat"/>
          <w:b/>
        </w:rPr>
        <w:t>ПРОЦЕССОМ ЗАКУПКИ</w:t>
      </w:r>
    </w:p>
    <w:p w14:paraId="7449B7E3">
      <w:pPr>
        <w:widowControl w:val="0"/>
        <w:tabs>
          <w:tab w:val="left" w:pos="1276"/>
        </w:tabs>
        <w:ind w:firstLine="567"/>
        <w:jc w:val="both"/>
        <w:rPr>
          <w:rFonts w:ascii="GHEA Grapalat" w:hAnsi="GHEA Grapalat"/>
        </w:rPr>
      </w:pPr>
      <w:r>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30BDFA01">
      <w:pPr>
        <w:widowControl w:val="0"/>
        <w:tabs>
          <w:tab w:val="left" w:pos="1276"/>
        </w:tabs>
        <w:ind w:firstLine="567"/>
        <w:jc w:val="both"/>
        <w:rPr>
          <w:rFonts w:ascii="GHEA Grapalat" w:hAnsi="GHEA Grapalat"/>
        </w:rPr>
      </w:pPr>
      <w:r>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55BCE03B">
      <w:pPr>
        <w:widowControl w:val="0"/>
        <w:tabs>
          <w:tab w:val="left" w:pos="1276"/>
        </w:tabs>
        <w:ind w:firstLine="567"/>
        <w:jc w:val="both"/>
        <w:rPr>
          <w:rFonts w:ascii="GHEA Grapalat" w:hAnsi="GHEA Grapalat"/>
        </w:rPr>
      </w:pPr>
      <w:r>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54213230">
      <w:pPr>
        <w:widowControl w:val="0"/>
        <w:tabs>
          <w:tab w:val="left" w:pos="1276"/>
        </w:tabs>
        <w:ind w:firstLine="567"/>
        <w:jc w:val="both"/>
        <w:rPr>
          <w:rFonts w:ascii="GHEA Grapalat" w:hAnsi="GHEA Grapalat"/>
        </w:rPr>
      </w:pPr>
      <w:r>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0D095741">
      <w:pPr>
        <w:widowControl w:val="0"/>
        <w:ind w:firstLine="567"/>
        <w:jc w:val="both"/>
        <w:rPr>
          <w:rFonts w:ascii="GHEA Grapalat" w:hAnsi="GHEA Grapalat"/>
        </w:rPr>
      </w:pPr>
      <w:r>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2B2F8928">
      <w:pPr>
        <w:jc w:val="both"/>
        <w:rPr>
          <w:rFonts w:ascii="GHEA Grapalat" w:hAnsi="GHEA Grapalat"/>
        </w:rPr>
      </w:pPr>
      <w:r>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13F46114">
      <w:pPr>
        <w:jc w:val="both"/>
        <w:rPr>
          <w:rFonts w:ascii="GHEA Grapalat" w:hAnsi="GHEA Grapalat"/>
        </w:rPr>
      </w:pPr>
      <w:r>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7B351988">
      <w:pPr>
        <w:jc w:val="both"/>
        <w:rPr>
          <w:rFonts w:ascii="GHEA Grapalat" w:hAnsi="GHEA Grapalat"/>
        </w:rPr>
      </w:pPr>
      <w:r>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15B02FB7">
      <w:pPr>
        <w:jc w:val="both"/>
        <w:rPr>
          <w:rFonts w:ascii="GHEA Grapalat" w:hAnsi="GHEA Grapalat"/>
          <w:lang w:val="hy-AM"/>
        </w:rPr>
      </w:pPr>
      <w:r>
        <w:rPr>
          <w:rFonts w:ascii="GHEA Grapalat" w:hAnsi="GHEA Grapalat"/>
        </w:rPr>
        <w:t>12.8. Решение о требовании доказательств исполняется ответчиком в пятидневный срок после получения решения.</w:t>
      </w:r>
    </w:p>
    <w:p w14:paraId="3DCFE4A1">
      <w:pPr>
        <w:jc w:val="both"/>
        <w:rPr>
          <w:rFonts w:ascii="GHEA Grapalat" w:hAnsi="GHEA Grapalat"/>
        </w:rPr>
      </w:pPr>
      <w:r>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75260E78">
      <w:pPr>
        <w:jc w:val="both"/>
        <w:rPr>
          <w:rFonts w:ascii="GHEA Grapalat" w:hAnsi="GHEA Grapalat"/>
          <w:lang w:val="hy-AM"/>
        </w:rPr>
      </w:pPr>
      <w:r>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4EA076C3">
      <w:pPr>
        <w:jc w:val="both"/>
        <w:rPr>
          <w:rFonts w:ascii="GHEA Grapalat" w:hAnsi="GHEA Grapalat"/>
          <w:lang w:val="hy-AM"/>
        </w:rPr>
      </w:pPr>
      <w:r>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34548901">
      <w:pPr>
        <w:jc w:val="both"/>
        <w:rPr>
          <w:rFonts w:ascii="GHEA Grapalat" w:hAnsi="GHEA Grapalat"/>
          <w:lang w:val="hy-AM"/>
        </w:rPr>
      </w:pPr>
      <w:r>
        <w:rPr>
          <w:rFonts w:ascii="GHEA Grapalat" w:hAnsi="GHEA Grapalat"/>
        </w:rPr>
        <w:t xml:space="preserve">12.11. </w:t>
      </w:r>
      <w:r>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1126F79A">
      <w:pPr>
        <w:jc w:val="both"/>
        <w:rPr>
          <w:rFonts w:ascii="GHEA Grapalat" w:hAnsi="GHEA Grapalat"/>
        </w:rPr>
      </w:pPr>
      <w:r>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196CF10C">
      <w:pPr>
        <w:jc w:val="both"/>
        <w:rPr>
          <w:rFonts w:ascii="GHEA Grapalat" w:hAnsi="GHEA Grapalat"/>
        </w:rPr>
      </w:pPr>
      <w:r>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5AC5AEA1">
      <w:pPr>
        <w:jc w:val="both"/>
        <w:rPr>
          <w:rFonts w:ascii="GHEA Grapalat" w:hAnsi="GHEA Grapalat"/>
        </w:rPr>
      </w:pPr>
      <w:r>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2760B5FA">
      <w:pPr>
        <w:jc w:val="both"/>
        <w:rPr>
          <w:rFonts w:ascii="GHEA Grapalat" w:hAnsi="GHEA Grapalat"/>
        </w:rPr>
      </w:pPr>
      <w:r>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7B38905D">
      <w:pPr>
        <w:jc w:val="both"/>
        <w:rPr>
          <w:rFonts w:ascii="GHEA Grapalat" w:hAnsi="GHEA Grapalat"/>
        </w:rPr>
      </w:pPr>
      <w:r>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14:paraId="5BB7C7B4">
      <w:pPr>
        <w:jc w:val="both"/>
        <w:rPr>
          <w:rFonts w:ascii="GHEA Grapalat" w:hAnsi="GHEA Grapalat"/>
        </w:rPr>
      </w:pPr>
      <w:r>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1995BA9">
      <w:pPr>
        <w:jc w:val="both"/>
        <w:rPr>
          <w:rFonts w:ascii="GHEA Grapalat" w:hAnsi="GHEA Grapalat"/>
        </w:rPr>
      </w:pPr>
      <w:r>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2A66A96">
      <w:pPr>
        <w:jc w:val="both"/>
        <w:rPr>
          <w:rFonts w:ascii="GHEA Grapalat" w:hAnsi="GHEA Grapalat"/>
        </w:rPr>
      </w:pPr>
      <w:r>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7CC43087">
      <w:pPr>
        <w:jc w:val="both"/>
        <w:rPr>
          <w:rFonts w:ascii="GHEA Grapalat" w:hAnsi="GHEA Grapalat"/>
        </w:rPr>
      </w:pPr>
      <w:r>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72F9ED62">
      <w:pPr>
        <w:jc w:val="both"/>
        <w:rPr>
          <w:rFonts w:ascii="GHEA Grapalat" w:hAnsi="GHEA Grapalat"/>
        </w:rPr>
      </w:pPr>
      <w:r>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3F5B30B4">
      <w:pPr>
        <w:jc w:val="both"/>
        <w:rPr>
          <w:rFonts w:ascii="GHEA Grapalat" w:hAnsi="GHEA Grapalat"/>
        </w:rPr>
      </w:pPr>
      <w:r>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65C250C1">
      <w:pPr>
        <w:jc w:val="both"/>
        <w:rPr>
          <w:rFonts w:ascii="GHEA Grapalat" w:hAnsi="GHEA Grapalat"/>
        </w:rPr>
      </w:pPr>
      <w:r>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29ED7BC">
      <w:pPr>
        <w:widowControl w:val="0"/>
        <w:spacing w:after="160"/>
        <w:ind w:firstLine="567"/>
        <w:jc w:val="both"/>
        <w:rPr>
          <w:rFonts w:ascii="GHEA Grapalat" w:hAnsi="GHEA Grapalat" w:cs="Sylfaen"/>
          <w:b/>
        </w:rPr>
      </w:pPr>
      <w:r>
        <w:rPr>
          <w:rFonts w:ascii="GHEA Grapalat" w:hAnsi="GHEA Grapalat"/>
        </w:rPr>
        <w:t>12.23. Ставки государственных пошлин, взимаемых за обжалование, установлены законом "О государственной пошлине".</w:t>
      </w:r>
    </w:p>
    <w:p w14:paraId="3BA7F451">
      <w:pPr>
        <w:widowControl w:val="0"/>
        <w:spacing w:after="160"/>
        <w:jc w:val="center"/>
        <w:rPr>
          <w:rFonts w:ascii="GHEA Grapalat" w:hAnsi="GHEA Grapalat" w:cs="Sylfaen"/>
          <w:b/>
        </w:rPr>
      </w:pPr>
      <w:r>
        <w:rPr>
          <w:rFonts w:ascii="GHEA Grapalat" w:hAnsi="GHEA Grapalat"/>
          <w:b/>
        </w:rPr>
        <w:t xml:space="preserve">                                                        </w:t>
      </w:r>
    </w:p>
    <w:p w14:paraId="648040A0">
      <w:pPr>
        <w:rPr>
          <w:rFonts w:ascii="GHEA Grapalat" w:hAnsi="GHEA Grapalat"/>
          <w:b/>
        </w:rPr>
      </w:pPr>
      <w:r>
        <w:rPr>
          <w:rFonts w:ascii="GHEA Grapalat" w:hAnsi="GHEA Grapalat"/>
          <w:b/>
        </w:rPr>
        <w:br w:type="page"/>
      </w:r>
    </w:p>
    <w:p w14:paraId="09463712">
      <w:pPr>
        <w:jc w:val="center"/>
        <w:rPr>
          <w:rFonts w:ascii="GHEA Grapalat" w:hAnsi="GHEA Grapalat"/>
          <w:b/>
        </w:rPr>
      </w:pPr>
      <w:r>
        <w:rPr>
          <w:rFonts w:ascii="GHEA Grapalat" w:hAnsi="GHEA Grapalat"/>
          <w:b/>
        </w:rPr>
        <w:t>ЧАСТЬ II</w:t>
      </w:r>
    </w:p>
    <w:p w14:paraId="2BDE76BA">
      <w:pPr>
        <w:widowControl w:val="0"/>
        <w:spacing w:after="160"/>
        <w:jc w:val="center"/>
        <w:rPr>
          <w:rFonts w:ascii="GHEA Grapalat" w:hAnsi="GHEA Grapalat"/>
          <w:b/>
        </w:rPr>
      </w:pPr>
    </w:p>
    <w:p w14:paraId="1CD4C349">
      <w:pPr>
        <w:pStyle w:val="15"/>
        <w:widowControl w:val="0"/>
        <w:spacing w:after="160"/>
        <w:jc w:val="center"/>
        <w:rPr>
          <w:rFonts w:ascii="GHEA Grapalat" w:hAnsi="GHEA Grapalat"/>
          <w:b/>
        </w:rPr>
      </w:pPr>
      <w:r>
        <w:rPr>
          <w:rFonts w:ascii="GHEA Grapalat" w:hAnsi="GHEA Grapalat"/>
          <w:b/>
        </w:rPr>
        <w:t xml:space="preserve">ИНСТРУКЦИЯ ПО СОСТАВЛЕНИЮ </w:t>
      </w:r>
      <w:r>
        <w:rPr>
          <w:rFonts w:ascii="GHEA Grapalat" w:hAnsi="GHEA Grapalat"/>
          <w:b/>
        </w:rPr>
        <w:br w:type="textWrapping"/>
      </w:r>
      <w:r>
        <w:rPr>
          <w:rFonts w:ascii="GHEA Grapalat" w:hAnsi="GHEA Grapalat"/>
          <w:b/>
        </w:rPr>
        <w:t>ЗАЯВКИ НА ЗАПРОС КОТИРОВОК</w:t>
      </w:r>
    </w:p>
    <w:p w14:paraId="374E728C">
      <w:pPr>
        <w:pStyle w:val="15"/>
        <w:widowControl w:val="0"/>
        <w:spacing w:after="160"/>
        <w:jc w:val="center"/>
        <w:rPr>
          <w:rFonts w:ascii="GHEA Grapalat" w:hAnsi="GHEA Grapalat"/>
          <w:b/>
        </w:rPr>
      </w:pPr>
      <w:r>
        <w:rPr>
          <w:rFonts w:ascii="GHEA Grapalat" w:hAnsi="GHEA Grapalat"/>
          <w:b/>
        </w:rPr>
        <w:t xml:space="preserve"> 1. ОБЩИЕ ПОЛОЖЕНИЯ</w:t>
      </w:r>
    </w:p>
    <w:p w14:paraId="04B03CD6">
      <w:pPr>
        <w:widowControl w:val="0"/>
        <w:tabs>
          <w:tab w:val="left" w:pos="1134"/>
        </w:tabs>
        <w:spacing w:after="160"/>
        <w:ind w:firstLine="567"/>
        <w:jc w:val="both"/>
        <w:rPr>
          <w:rFonts w:ascii="GHEA Grapalat" w:hAnsi="GHEA Grapalat" w:cs="Sylfaen"/>
        </w:rPr>
      </w:pPr>
      <w:r>
        <w:rPr>
          <w:rFonts w:ascii="GHEA Grapalat" w:hAnsi="GHEA Grapalat"/>
        </w:rPr>
        <w:t>1.1.</w:t>
      </w:r>
      <w:r>
        <w:rPr>
          <w:rFonts w:ascii="GHEA Grapalat" w:hAnsi="GHEA Grapalat"/>
        </w:rPr>
        <w:tab/>
      </w:r>
      <w:r>
        <w:rPr>
          <w:rFonts w:ascii="GHEA Grapalat" w:hAnsi="GHEA Grapalat"/>
        </w:rPr>
        <w:t>Целью настоящей Инструкции является содействие участникам при подготовке заявки.</w:t>
      </w:r>
    </w:p>
    <w:p w14:paraId="407CEEBC">
      <w:pPr>
        <w:widowControl w:val="0"/>
        <w:tabs>
          <w:tab w:val="left" w:pos="1134"/>
        </w:tabs>
        <w:spacing w:after="160"/>
        <w:ind w:firstLine="567"/>
        <w:jc w:val="both"/>
        <w:rPr>
          <w:rFonts w:ascii="GHEA Grapalat" w:hAnsi="GHEA Grapalat" w:cs="Sylfaen"/>
        </w:rPr>
      </w:pPr>
      <w:r>
        <w:rPr>
          <w:rFonts w:ascii="GHEA Grapalat" w:hAnsi="GHEA Grapalat"/>
        </w:rPr>
        <w:t>1.2.</w:t>
      </w:r>
      <w:r>
        <w:rPr>
          <w:rFonts w:ascii="GHEA Grapalat" w:hAnsi="GHEA Grapalat"/>
        </w:rPr>
        <w:tab/>
      </w:r>
      <w:r>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F445A51">
      <w:pPr>
        <w:widowControl w:val="0"/>
        <w:tabs>
          <w:tab w:val="left" w:pos="1134"/>
        </w:tabs>
        <w:spacing w:after="160"/>
        <w:ind w:firstLine="567"/>
        <w:jc w:val="both"/>
        <w:rPr>
          <w:rFonts w:ascii="GHEA Grapalat" w:hAnsi="GHEA Grapalat"/>
        </w:rPr>
      </w:pPr>
      <w:r>
        <w:rPr>
          <w:rFonts w:ascii="GHEA Grapalat" w:hAnsi="GHEA Grapalat"/>
        </w:rPr>
        <w:t>1.3.</w:t>
      </w:r>
      <w:r>
        <w:rPr>
          <w:rFonts w:ascii="GHEA Grapalat" w:hAnsi="GHEA Grapalat"/>
        </w:rPr>
        <w:tab/>
      </w:r>
      <w:r>
        <w:rPr>
          <w:rFonts w:ascii="GHEA Grapalat" w:hAnsi="GHEA Grapalat"/>
        </w:rPr>
        <w:t>Кроме армянского языка, заявки могут быть поданы также на английском или русском языке.</w:t>
      </w:r>
    </w:p>
    <w:p w14:paraId="1A0D1943">
      <w:pPr>
        <w:widowControl w:val="0"/>
        <w:spacing w:after="160"/>
        <w:jc w:val="center"/>
        <w:rPr>
          <w:rFonts w:ascii="GHEA Grapalat" w:hAnsi="GHEA Grapalat"/>
          <w:b/>
        </w:rPr>
      </w:pPr>
      <w:r>
        <w:rPr>
          <w:rFonts w:ascii="GHEA Grapalat" w:hAnsi="GHEA Grapalat"/>
          <w:b/>
        </w:rPr>
        <w:t>2. ЗАЯВКА НА ПРОЦЕДУРУ</w:t>
      </w:r>
    </w:p>
    <w:p w14:paraId="26144555">
      <w:pPr>
        <w:widowControl w:val="0"/>
        <w:spacing w:after="160"/>
        <w:ind w:firstLine="567"/>
        <w:jc w:val="both"/>
        <w:rPr>
          <w:rFonts w:ascii="GHEA Grapalat" w:hAnsi="GHEA Grapalat"/>
        </w:rPr>
      </w:pPr>
      <w:r>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28696A90">
      <w:pPr>
        <w:widowControl w:val="0"/>
        <w:spacing w:after="160"/>
        <w:ind w:firstLine="567"/>
        <w:jc w:val="both"/>
        <w:rPr>
          <w:rFonts w:ascii="GHEA Grapalat" w:hAnsi="GHEA Grapalat" w:cs="Sylfaen"/>
        </w:rPr>
      </w:pPr>
      <w:r>
        <w:rPr>
          <w:rFonts w:ascii="GHEA Grapalat" w:hAnsi="GHEA Grapalat"/>
        </w:rPr>
        <w:t>Участник заявкой представляет утвержденные им:</w:t>
      </w:r>
    </w:p>
    <w:p w14:paraId="44DE8B5C">
      <w:pPr>
        <w:widowControl w:val="0"/>
        <w:tabs>
          <w:tab w:val="left" w:pos="1134"/>
        </w:tabs>
        <w:spacing w:after="160"/>
        <w:ind w:firstLine="567"/>
        <w:jc w:val="both"/>
        <w:rPr>
          <w:rFonts w:ascii="GHEA Grapalat" w:hAnsi="GHEA Grapalat"/>
        </w:rPr>
      </w:pPr>
      <w:r>
        <w:rPr>
          <w:rFonts w:ascii="GHEA Grapalat" w:hAnsi="GHEA Grapalat"/>
        </w:rPr>
        <w:t>2.1.</w:t>
      </w:r>
      <w:r>
        <w:rPr>
          <w:rFonts w:ascii="GHEA Grapalat" w:hAnsi="GHEA Grapalat"/>
        </w:rPr>
        <w:tab/>
      </w:r>
      <w:r>
        <w:rPr>
          <w:rFonts w:ascii="GHEA Grapalat" w:hAnsi="GHEA Grapalat"/>
        </w:rPr>
        <w:t>заявление--объявлени</w:t>
      </w:r>
      <w:r>
        <w:rPr>
          <w:rFonts w:ascii="GHEA Grapalat" w:hAnsi="GHEA Grapalat"/>
          <w:lang w:val="en-US"/>
        </w:rPr>
        <w:t>e</w:t>
      </w:r>
      <w:r>
        <w:rPr>
          <w:rFonts w:ascii="GHEA Grapalat" w:hAnsi="GHEA Grapalat"/>
        </w:rPr>
        <w:t xml:space="preserve"> на участие в процедуре согласно Приложению №1;</w:t>
      </w:r>
    </w:p>
    <w:p w14:paraId="729996C6">
      <w:pPr>
        <w:widowControl w:val="0"/>
        <w:tabs>
          <w:tab w:val="left" w:pos="1134"/>
        </w:tabs>
        <w:spacing w:after="160"/>
        <w:ind w:firstLine="567"/>
        <w:jc w:val="both"/>
        <w:rPr>
          <w:rFonts w:ascii="GHEA Grapalat" w:hAnsi="GHEA Grapalat"/>
        </w:rPr>
      </w:pPr>
      <w:r>
        <w:rPr>
          <w:rFonts w:ascii="GHEA Grapalat" w:hAnsi="GHEA Grapalat"/>
        </w:rPr>
        <w:t>2.2  копию договора субподряда и данные лица, являющегося стороной этого договора, если Договор будет выполняться через субподряд;</w:t>
      </w:r>
    </w:p>
    <w:p w14:paraId="6DA72ABC">
      <w:pPr>
        <w:widowControl w:val="0"/>
        <w:tabs>
          <w:tab w:val="left" w:pos="1134"/>
        </w:tabs>
        <w:spacing w:after="160"/>
        <w:ind w:firstLine="567"/>
        <w:jc w:val="both"/>
        <w:rPr>
          <w:rFonts w:ascii="GHEA Grapalat" w:hAnsi="GHEA Grapalat"/>
        </w:rPr>
      </w:pPr>
      <w:r>
        <w:rPr>
          <w:rFonts w:ascii="GHEA Grapalat" w:hAnsi="GHEA Grapalat"/>
        </w:rPr>
        <w:t>2.3 договор о совместной деятельности, если участники участвуют в процедуре закупки в порядке совместной деятельности (консорциумом)</w:t>
      </w:r>
      <w:r>
        <w:rPr>
          <w:rStyle w:val="30"/>
          <w:rFonts w:ascii="GHEA Grapalat" w:hAnsi="GHEA Grapalat"/>
        </w:rPr>
        <w:footnoteReference w:id="7" w:customMarkFollows="1"/>
        <w:t>15</w:t>
      </w:r>
    </w:p>
    <w:p w14:paraId="4860FEED">
      <w:pPr>
        <w:widowControl w:val="0"/>
        <w:tabs>
          <w:tab w:val="left" w:pos="1134"/>
        </w:tabs>
        <w:spacing w:after="160"/>
        <w:ind w:firstLine="567"/>
        <w:jc w:val="both"/>
        <w:rPr>
          <w:rFonts w:ascii="GHEA Grapalat" w:hAnsi="GHEA Grapalat"/>
        </w:rPr>
      </w:pPr>
      <w:r>
        <w:rPr>
          <w:rFonts w:ascii="GHEA Grapalat" w:hAnsi="GHEA Grapalat"/>
        </w:rPr>
        <w:t>2.5.</w:t>
      </w:r>
      <w:r>
        <w:rPr>
          <w:rFonts w:ascii="GHEA Grapalat" w:hAnsi="GHEA Grapalat"/>
        </w:rPr>
        <w:tab/>
      </w:r>
      <w:r>
        <w:rPr>
          <w:rFonts w:ascii="GHEA Grapalat" w:hAnsi="GHEA Grapalat"/>
        </w:rPr>
        <w:t>ценовое предложение согласно Приложению №2; Ценовое предложение представляется в форме расчета, состоящего из обобщенных компонентов стоимости</w:t>
      </w:r>
      <w:del w:id="4" w:author="Vardan" w:date="2020-06-03T18:32:00Z">
        <w:r>
          <w:rPr>
            <w:rFonts w:ascii="GHEA Grapalat" w:hAnsi="GHEA Grapalat"/>
          </w:rPr>
          <w:delText>,</w:delText>
        </w:r>
      </w:del>
      <w:ins w:id="5" w:author="Vardan" w:date="2020-06-03T18:33:00Z">
        <w:r>
          <w:rPr>
            <w:rFonts w:ascii="GHEA Grapalat" w:hAnsi="GHEA Grapalat"/>
          </w:rPr>
          <w:t xml:space="preserve"> </w:t>
        </w:r>
      </w:ins>
      <w:r>
        <w:rPr>
          <w:rFonts w:ascii="GHEA Grapalat" w:hAnsi="GHEA Grapalat"/>
        </w:rPr>
        <w:t>(совокупность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19CCD3FE">
      <w:pPr>
        <w:pStyle w:val="56"/>
        <w:widowControl w:val="0"/>
        <w:tabs>
          <w:tab w:val="left" w:pos="1134"/>
        </w:tabs>
        <w:spacing w:after="160" w:line="276" w:lineRule="auto"/>
        <w:ind w:firstLine="567"/>
        <w:rPr>
          <w:rFonts w:ascii="GHEA Grapalat" w:hAnsi="GHEA Grapalat"/>
        </w:rPr>
      </w:pPr>
      <w:r>
        <w:rPr>
          <w:rFonts w:ascii="GHEA Grapalat" w:hAnsi="GHEA Grapalat"/>
          <w:sz w:val="24"/>
          <w:szCs w:val="24"/>
        </w:rPr>
        <w:t xml:space="preserve">2.6 При закупке строительных работ- </w:t>
      </w:r>
      <w:r>
        <w:rPr>
          <w:rFonts w:ascii="GHEA Grapalat" w:hAnsi="GHEA Grapalat" w:cs="Courier New"/>
          <w:sz w:val="20"/>
          <w:lang w:eastAsia="en-US" w:bidi="ar-SA"/>
        </w:rPr>
        <w:t>-</w:t>
      </w:r>
      <w:r>
        <w:rPr>
          <w:rFonts w:ascii="GHEA Grapalat" w:hAnsi="GHEA Grapalat"/>
          <w:sz w:val="24"/>
          <w:szCs w:val="24"/>
        </w:rPr>
        <w:t>утвержденое</w:t>
      </w:r>
      <w:r>
        <w:rPr>
          <w:rFonts w:ascii="GHEA Grapalat" w:hAnsi="GHEA Grapalat"/>
          <w:sz w:val="24"/>
        </w:rPr>
        <w:t xml:space="preserve"> им</w:t>
      </w:r>
      <w:r>
        <w:rPr>
          <w:rFonts w:ascii="GHEA Grapalat" w:hAnsi="GHEA Grapalat"/>
          <w:sz w:val="24"/>
          <w:szCs w:val="24"/>
        </w:rPr>
        <w:t xml:space="preserve"> заверение, согласно приложению N 1.1</w:t>
      </w:r>
      <w:r>
        <w:rPr>
          <w:rFonts w:ascii="GHEA Grapalat" w:hAnsi="GHEA Grapalat"/>
          <w:sz w:val="24"/>
        </w:rPr>
        <w:t xml:space="preserve">, с приложенной к </w:t>
      </w:r>
      <w:r>
        <w:rPr>
          <w:rFonts w:ascii="GHEA Grapalat" w:hAnsi="GHEA Grapalat"/>
          <w:sz w:val="24"/>
          <w:szCs w:val="24"/>
        </w:rPr>
        <w:t>настоящему</w:t>
      </w:r>
      <w:r>
        <w:rPr>
          <w:rFonts w:ascii="GHEA Grapalat" w:hAnsi="GHEA Grapalat"/>
          <w:sz w:val="24"/>
        </w:rPr>
        <w:t xml:space="preserve"> приглашению </w:t>
      </w:r>
      <w:r>
        <w:rPr>
          <w:rFonts w:ascii="GHEA Grapalat" w:hAnsi="GHEA Grapalat"/>
          <w:sz w:val="24"/>
          <w:szCs w:val="24"/>
        </w:rPr>
        <w:t>проектной документацией, которая также является неотъемлемой частью заключаемого контракта, об обязательстве</w:t>
      </w:r>
      <w:r>
        <w:rPr>
          <w:rFonts w:ascii="GHEA Grapalat" w:hAnsi="GHEA Grapalat"/>
          <w:sz w:val="24"/>
        </w:rPr>
        <w:t xml:space="preserve"> по </w:t>
      </w:r>
      <w:r>
        <w:rPr>
          <w:rFonts w:ascii="GHEA Grapalat" w:hAnsi="GHEA Grapalat"/>
          <w:sz w:val="24"/>
          <w:szCs w:val="24"/>
        </w:rPr>
        <w:t>установке (использованию) материалов и /</w:t>
      </w:r>
      <w:r>
        <w:rPr>
          <w:rFonts w:ascii="GHEA Grapalat" w:hAnsi="GHEA Grapalat"/>
          <w:sz w:val="24"/>
        </w:rPr>
        <w:t xml:space="preserve"> или </w:t>
      </w:r>
      <w:r>
        <w:rPr>
          <w:rFonts w:ascii="GHEA Grapalat" w:hAnsi="GHEA Grapalat"/>
          <w:sz w:val="24"/>
          <w:szCs w:val="24"/>
        </w:rPr>
        <w:t>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Заверение предусмотренное настоящим подпунктом, также утверждается отдельным приложением к заключаемому договору.</w:t>
      </w:r>
      <w:r>
        <w:rPr>
          <w:rStyle w:val="30"/>
          <w:rFonts w:ascii="GHEA Grapalat" w:hAnsi="GHEA Grapalat"/>
        </w:rPr>
        <w:footnoteReference w:id="8" w:customMarkFollows="1"/>
        <w:t>17</w:t>
      </w:r>
      <w:r>
        <w:rPr>
          <w:rFonts w:ascii="GHEA Grapalat" w:hAnsi="GHEA Grapalat"/>
        </w:rPr>
        <w:t xml:space="preserve"> </w:t>
      </w:r>
    </w:p>
    <w:p w14:paraId="37569A36">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7A930DD5">
      <w:pPr>
        <w:widowControl w:val="0"/>
        <w:tabs>
          <w:tab w:val="left" w:pos="1134"/>
        </w:tabs>
        <w:spacing w:after="160"/>
        <w:ind w:firstLine="567"/>
        <w:jc w:val="both"/>
        <w:rPr>
          <w:rFonts w:ascii="GHEA Grapalat" w:hAnsi="GHEA Grapalat" w:cs="Sylfaen"/>
        </w:rPr>
      </w:pPr>
      <w:r>
        <w:rPr>
          <w:rFonts w:ascii="GHEA Grapalat" w:hAnsi="GHEA Grapalat"/>
        </w:rPr>
        <w:t>3.1.</w:t>
      </w:r>
      <w:r>
        <w:rPr>
          <w:rFonts w:ascii="GHEA Grapalat" w:hAnsi="GHEA Grapalat"/>
        </w:rPr>
        <w:tab/>
      </w:r>
      <w:r>
        <w:rPr>
          <w:rFonts w:ascii="GHEA Grapalat" w:hAnsi="GHEA Grapalat"/>
        </w:rPr>
        <w:t xml:space="preserve">Участник подает заявку в порядке, установленном настоящим приглашением. </w:t>
      </w:r>
    </w:p>
    <w:p w14:paraId="0911E9D2">
      <w:pPr>
        <w:widowControl w:val="0"/>
        <w:spacing w:after="160"/>
        <w:ind w:firstLine="567"/>
        <w:jc w:val="both"/>
        <w:rPr>
          <w:rFonts w:ascii="GHEA Grapalat" w:hAnsi="GHEA Grapalat" w:cs="Sylfaen"/>
        </w:rPr>
      </w:pPr>
      <w:r>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Pr>
          <w:rFonts w:ascii="Courier New" w:hAnsi="Courier New" w:cs="Courier New"/>
        </w:rPr>
        <w:t> </w:t>
      </w:r>
      <w:r>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Pr>
          <w:rFonts w:ascii="Courier New" w:hAnsi="Courier New" w:cs="Courier New"/>
        </w:rPr>
        <w:t> </w:t>
      </w:r>
      <w:r>
        <w:rPr>
          <w:rFonts w:ascii="GHEA Grapalat" w:hAnsi="GHEA Grapalat"/>
        </w:rPr>
        <w:t xml:space="preserve">оригинала) и копий в </w:t>
      </w:r>
      <w:r>
        <w:rPr>
          <w:rFonts w:ascii="GHEA Grapalat" w:hAnsi="GHEA Grapalat"/>
          <w:lang w:val="hy-AM"/>
        </w:rPr>
        <w:t>1</w:t>
      </w:r>
      <w:r>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5B85248">
      <w:pPr>
        <w:widowControl w:val="0"/>
        <w:spacing w:after="160"/>
        <w:ind w:firstLine="567"/>
        <w:jc w:val="both"/>
        <w:rPr>
          <w:rFonts w:ascii="GHEA Grapalat" w:hAnsi="GHEA Grapalat"/>
        </w:rPr>
      </w:pPr>
      <w:r>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EA63A17">
      <w:pPr>
        <w:widowControl w:val="0"/>
        <w:tabs>
          <w:tab w:val="left" w:pos="1134"/>
        </w:tabs>
        <w:spacing w:after="160"/>
        <w:ind w:firstLine="567"/>
        <w:jc w:val="both"/>
        <w:rPr>
          <w:rFonts w:ascii="GHEA Grapalat" w:hAnsi="GHEA Grapalat"/>
        </w:rPr>
      </w:pPr>
      <w:r>
        <w:rPr>
          <w:rFonts w:ascii="GHEA Grapalat" w:hAnsi="GHEA Grapalat"/>
        </w:rPr>
        <w:t>3.2.</w:t>
      </w:r>
      <w:r>
        <w:rPr>
          <w:rFonts w:ascii="GHEA Grapalat" w:hAnsi="GHEA Grapalat"/>
        </w:rPr>
        <w:tab/>
      </w:r>
      <w:r>
        <w:rPr>
          <w:rFonts w:ascii="GHEA Grapalat" w:hAnsi="GHEA Grapalat"/>
        </w:rPr>
        <w:t xml:space="preserve">На конверте, указанном в пункте 3.1 настоящей инструкции, на языке составления заявки указываются: </w:t>
      </w:r>
    </w:p>
    <w:p w14:paraId="10D90C91">
      <w:pPr>
        <w:widowControl w:val="0"/>
        <w:tabs>
          <w:tab w:val="left" w:pos="1134"/>
        </w:tabs>
        <w:spacing w:after="160"/>
        <w:ind w:firstLine="567"/>
        <w:rPr>
          <w:rFonts w:ascii="GHEA Grapalat" w:hAnsi="GHEA Grapalat"/>
        </w:rPr>
      </w:pPr>
      <w:r>
        <w:rPr>
          <w:rFonts w:ascii="GHEA Grapalat" w:hAnsi="GHEA Grapalat"/>
        </w:rPr>
        <w:t>1)</w:t>
      </w:r>
      <w:r>
        <w:rPr>
          <w:rFonts w:ascii="GHEA Grapalat" w:hAnsi="GHEA Grapalat"/>
        </w:rPr>
        <w:tab/>
      </w:r>
      <w:r>
        <w:rPr>
          <w:rFonts w:ascii="GHEA Grapalat" w:hAnsi="GHEA Grapalat"/>
        </w:rPr>
        <w:t>наименование заказчика и место (адрес) подачи заявки;</w:t>
      </w:r>
    </w:p>
    <w:p w14:paraId="52564103">
      <w:pPr>
        <w:widowControl w:val="0"/>
        <w:tabs>
          <w:tab w:val="left" w:pos="1134"/>
          <w:tab w:val="left" w:pos="6284"/>
        </w:tabs>
        <w:spacing w:after="160"/>
        <w:ind w:firstLine="567"/>
        <w:jc w:val="both"/>
        <w:rPr>
          <w:rFonts w:ascii="GHEA Grapalat" w:hAnsi="GHEA Grapalat"/>
        </w:rPr>
      </w:pPr>
      <w:r>
        <w:rPr>
          <w:rFonts w:ascii="GHEA Grapalat" w:hAnsi="GHEA Grapalat"/>
        </w:rPr>
        <w:t>2)</w:t>
      </w:r>
      <w:r>
        <w:rPr>
          <w:rFonts w:ascii="GHEA Grapalat" w:hAnsi="GHEA Grapalat"/>
        </w:rPr>
        <w:tab/>
      </w:r>
      <w:r>
        <w:rPr>
          <w:rFonts w:ascii="GHEA Grapalat" w:hAnsi="GHEA Grapalat"/>
        </w:rPr>
        <w:t>код процедуры;</w:t>
      </w:r>
      <w:r>
        <w:rPr>
          <w:rFonts w:ascii="GHEA Grapalat" w:hAnsi="GHEA Grapalat"/>
        </w:rPr>
        <w:tab/>
      </w:r>
    </w:p>
    <w:p w14:paraId="31B62D56">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r>
      <w:r>
        <w:rPr>
          <w:rFonts w:ascii="GHEA Grapalat" w:hAnsi="GHEA Grapalat"/>
        </w:rPr>
        <w:t>слова “не вскрывать до заседания по вскрытию заявок”;</w:t>
      </w:r>
    </w:p>
    <w:p w14:paraId="609582F6">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r>
      <w:r>
        <w:rPr>
          <w:rFonts w:ascii="GHEA Grapalat" w:hAnsi="GHEA Grapalat"/>
        </w:rPr>
        <w:t>наименование (имя), место нахождения и номер телефона участника.</w:t>
      </w:r>
    </w:p>
    <w:p w14:paraId="331FDEFE">
      <w:pPr>
        <w:widowControl w:val="0"/>
        <w:tabs>
          <w:tab w:val="left" w:pos="1134"/>
        </w:tabs>
        <w:spacing w:after="160"/>
        <w:ind w:firstLine="567"/>
        <w:jc w:val="both"/>
        <w:rPr>
          <w:rFonts w:ascii="GHEA Grapalat" w:hAnsi="GHEA Grapalat"/>
        </w:rPr>
      </w:pPr>
      <w:r>
        <w:rPr>
          <w:rFonts w:ascii="GHEA Grapalat" w:hAnsi="GHEA Grapalat"/>
        </w:rPr>
        <w:t>3.3.</w:t>
      </w:r>
      <w:r>
        <w:rPr>
          <w:rFonts w:ascii="GHEA Grapalat" w:hAnsi="GHEA Grapalat"/>
        </w:rPr>
        <w:tab/>
      </w:r>
      <w:r>
        <w:rPr>
          <w:rFonts w:ascii="GHEA Grapalat" w:hAnsi="GHEA Grapalat"/>
        </w:rPr>
        <w:t>На заседании по вскрытию заявок комиссия отклоняет заявки, не</w:t>
      </w:r>
      <w:r>
        <w:rPr>
          <w:rFonts w:ascii="Courier New" w:hAnsi="Courier New" w:cs="Courier New"/>
        </w:rPr>
        <w:t> </w:t>
      </w:r>
      <w:r>
        <w:rPr>
          <w:rFonts w:ascii="GHEA Grapalat" w:hAnsi="GHEA Grapalat"/>
        </w:rPr>
        <w:t>соответствующие требованиям пунктов 3.1 и 3.2 настоящей инструкции, и в том же виде возвращает подающему их лицу.</w:t>
      </w:r>
    </w:p>
    <w:p w14:paraId="51A7CB12">
      <w:pPr>
        <w:widowControl w:val="0"/>
        <w:tabs>
          <w:tab w:val="left" w:pos="1134"/>
        </w:tabs>
        <w:spacing w:after="160"/>
        <w:ind w:firstLine="567"/>
        <w:jc w:val="both"/>
        <w:rPr>
          <w:rFonts w:ascii="GHEA Grapalat" w:hAnsi="GHEA Grapalat"/>
        </w:rPr>
      </w:pPr>
    </w:p>
    <w:p w14:paraId="3A0C6E58">
      <w:pPr>
        <w:widowControl w:val="0"/>
        <w:tabs>
          <w:tab w:val="left" w:pos="1134"/>
        </w:tabs>
        <w:spacing w:after="160"/>
        <w:ind w:firstLine="567"/>
        <w:jc w:val="both"/>
        <w:rPr>
          <w:rFonts w:ascii="GHEA Grapalat" w:hAnsi="GHEA Grapalat"/>
        </w:rPr>
      </w:pPr>
    </w:p>
    <w:p w14:paraId="0240C2F1">
      <w:pPr>
        <w:widowControl w:val="0"/>
        <w:tabs>
          <w:tab w:val="left" w:pos="1134"/>
        </w:tabs>
        <w:spacing w:after="160"/>
        <w:ind w:firstLine="567"/>
        <w:jc w:val="both"/>
        <w:rPr>
          <w:rFonts w:ascii="GHEA Grapalat" w:hAnsi="GHEA Grapalat"/>
        </w:rPr>
      </w:pPr>
    </w:p>
    <w:p w14:paraId="2693CCEC">
      <w:pPr>
        <w:widowControl w:val="0"/>
        <w:tabs>
          <w:tab w:val="left" w:pos="1134"/>
        </w:tabs>
        <w:spacing w:after="160"/>
        <w:ind w:firstLine="567"/>
        <w:jc w:val="both"/>
        <w:rPr>
          <w:rFonts w:ascii="GHEA Grapalat" w:hAnsi="GHEA Grapalat"/>
        </w:rPr>
      </w:pPr>
    </w:p>
    <w:p w14:paraId="655260C4">
      <w:pPr>
        <w:widowControl w:val="0"/>
        <w:tabs>
          <w:tab w:val="left" w:pos="1134"/>
        </w:tabs>
        <w:spacing w:after="160"/>
        <w:ind w:firstLine="567"/>
        <w:jc w:val="both"/>
        <w:rPr>
          <w:rFonts w:ascii="GHEA Grapalat" w:hAnsi="GHEA Grapalat"/>
        </w:rPr>
      </w:pPr>
    </w:p>
    <w:p w14:paraId="22593CF3">
      <w:pPr>
        <w:pStyle w:val="56"/>
        <w:widowControl w:val="0"/>
        <w:spacing w:after="160" w:line="240" w:lineRule="auto"/>
        <w:ind w:firstLine="284"/>
        <w:jc w:val="right"/>
        <w:rPr>
          <w:rFonts w:ascii="GHEA Grapalat" w:hAnsi="GHEA Grapalat" w:cs="Arial"/>
          <w:b/>
          <w:sz w:val="24"/>
          <w:szCs w:val="24"/>
        </w:rPr>
      </w:pPr>
      <w:r>
        <w:rPr>
          <w:rFonts w:ascii="GHEA Grapalat" w:hAnsi="GHEA Grapalat"/>
          <w:b/>
          <w:sz w:val="24"/>
          <w:szCs w:val="24"/>
        </w:rPr>
        <w:t>Приложение № 1</w:t>
      </w:r>
    </w:p>
    <w:p w14:paraId="16C7C3D8">
      <w:pPr>
        <w:pStyle w:val="20"/>
        <w:widowControl w:val="0"/>
        <w:spacing w:after="160"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type="textWrapping"/>
      </w:r>
      <w:r>
        <w:rPr>
          <w:rFonts w:ascii="GHEA Grapalat" w:hAnsi="GHEA Grapalat"/>
          <w:b/>
          <w:sz w:val="24"/>
          <w:szCs w:val="24"/>
        </w:rPr>
        <w:t xml:space="preserve">под кодом </w:t>
      </w:r>
      <w:r>
        <w:rPr>
          <w:rFonts w:ascii="GHEA Grapalat" w:hAnsi="GHEA Grapalat"/>
          <w:sz w:val="24"/>
          <w:szCs w:val="24"/>
        </w:rPr>
        <w:t>"</w:t>
      </w:r>
      <w:r>
        <w:rPr>
          <w:rFonts w:ascii="GHEA Grapalat" w:hAnsi="GHEA Grapalat"/>
          <w:sz w:val="24"/>
          <w:szCs w:val="24"/>
          <w:lang w:val="hy-AM"/>
        </w:rPr>
        <w:t>ՀՀ ԳՄՍ6ՄԴ</w:t>
      </w:r>
      <w:r>
        <w:rPr>
          <w:rFonts w:ascii="GHEA Grapalat" w:hAnsi="GHEA Grapalat"/>
          <w:b/>
          <w:lang w:val="es-ES"/>
        </w:rPr>
        <w:t>-</w:t>
      </w:r>
      <w:r>
        <w:rPr>
          <w:rFonts w:ascii="GHEA Grapalat" w:hAnsi="GHEA Grapalat" w:cs="Sylfaen"/>
          <w:b/>
          <w:lang w:val="hy-AM"/>
        </w:rPr>
        <w:t>ԳՀԱ</w:t>
      </w:r>
      <w:r>
        <w:rPr>
          <w:rFonts w:ascii="GHEA Grapalat" w:hAnsi="GHEA Grapalat" w:cs="Sylfaen"/>
          <w:b/>
        </w:rPr>
        <w:t>Շ</w:t>
      </w:r>
      <w:r>
        <w:rPr>
          <w:rFonts w:ascii="GHEA Grapalat" w:hAnsi="GHEA Grapalat" w:cs="Sylfaen"/>
          <w:b/>
          <w:lang w:val="hy-AM"/>
        </w:rPr>
        <w:t>ՁԲ</w:t>
      </w:r>
      <w:r>
        <w:rPr>
          <w:rFonts w:ascii="GHEA Grapalat" w:hAnsi="GHEA Grapalat"/>
          <w:b/>
          <w:lang w:val="es-ES"/>
        </w:rPr>
        <w:t>-</w:t>
      </w:r>
      <w:r>
        <w:rPr>
          <w:rFonts w:ascii="GHEA Grapalat" w:hAnsi="GHEA Grapalat"/>
          <w:b/>
          <w:lang w:val="hy-AM"/>
        </w:rPr>
        <w:t>24</w:t>
      </w:r>
      <w:r>
        <w:rPr>
          <w:rFonts w:ascii="GHEA Grapalat" w:hAnsi="GHEA Grapalat"/>
          <w:b/>
          <w:lang w:val="es-ES"/>
        </w:rPr>
        <w:t>/</w:t>
      </w:r>
      <w:r>
        <w:rPr>
          <w:rFonts w:ascii="GHEA Grapalat" w:hAnsi="GHEA Grapalat"/>
          <w:b/>
          <w:lang w:val="hy-AM"/>
        </w:rPr>
        <w:t>02</w:t>
      </w:r>
      <w:r>
        <w:rPr>
          <w:rFonts w:ascii="GHEA Grapalat" w:hAnsi="GHEA Grapalat"/>
          <w:sz w:val="24"/>
          <w:szCs w:val="24"/>
          <w:lang w:val="af-ZA"/>
        </w:rPr>
        <w:t>»</w:t>
      </w:r>
    </w:p>
    <w:p w14:paraId="1784BD25">
      <w:pPr>
        <w:widowControl w:val="0"/>
        <w:spacing w:after="120"/>
        <w:jc w:val="center"/>
        <w:rPr>
          <w:rFonts w:ascii="GHEA Grapalat" w:hAnsi="GHEA Grapalat" w:cs="Sylfaen"/>
          <w:b/>
        </w:rPr>
      </w:pPr>
    </w:p>
    <w:p w14:paraId="63301281">
      <w:pPr>
        <w:widowControl w:val="0"/>
        <w:spacing w:after="160"/>
        <w:jc w:val="center"/>
        <w:rPr>
          <w:rFonts w:ascii="GHEA Grapalat" w:hAnsi="GHEA Grapalat" w:cs="Arial"/>
          <w:b/>
        </w:rPr>
      </w:pPr>
      <w:r>
        <w:rPr>
          <w:rFonts w:ascii="GHEA Grapalat" w:hAnsi="GHEA Grapalat"/>
          <w:b/>
        </w:rPr>
        <w:t>ЗАЯВЛЕНИЕ-  ОБЪЯВЛЕНИЕ *</w:t>
      </w:r>
    </w:p>
    <w:p w14:paraId="4AC5CAFF">
      <w:pPr>
        <w:pStyle w:val="7"/>
        <w:keepNext w:val="0"/>
        <w:widowControl w:val="0"/>
        <w:spacing w:after="160"/>
        <w:jc w:val="center"/>
        <w:rPr>
          <w:rFonts w:ascii="GHEA Grapalat" w:hAnsi="GHEA Grapalat" w:cs="Arial"/>
          <w:color w:val="auto"/>
          <w:sz w:val="24"/>
          <w:szCs w:val="24"/>
        </w:rPr>
      </w:pPr>
      <w:r>
        <w:rPr>
          <w:rFonts w:ascii="GHEA Grapalat" w:hAnsi="GHEA Grapalat"/>
          <w:color w:val="auto"/>
          <w:sz w:val="24"/>
          <w:szCs w:val="24"/>
        </w:rPr>
        <w:t xml:space="preserve">на участие в запрос котировок </w:t>
      </w:r>
    </w:p>
    <w:p w14:paraId="1CBA9A0E">
      <w:pPr>
        <w:widowControl w:val="0"/>
        <w:spacing w:after="120"/>
        <w:jc w:val="center"/>
        <w:rPr>
          <w:rFonts w:ascii="GHEA Grapalat" w:hAnsi="GHEA Grapalat"/>
        </w:rPr>
      </w:pPr>
    </w:p>
    <w:p w14:paraId="12B4F484">
      <w:pPr>
        <w:jc w:val="both"/>
        <w:rPr>
          <w:rFonts w:ascii="GHEA Grapalat" w:hAnsi="GHEA Grapalat"/>
        </w:rPr>
      </w:pPr>
      <w:r>
        <w:rPr>
          <w:rFonts w:ascii="GHEA Grapalat" w:hAnsi="GHEA Grapalat"/>
        </w:rPr>
        <w:t xml:space="preserve">______________________________________________________________заявляет, что </w:t>
      </w:r>
    </w:p>
    <w:p w14:paraId="6F3D5C7E">
      <w:pPr>
        <w:spacing w:after="160"/>
        <w:ind w:left="2694"/>
        <w:jc w:val="both"/>
        <w:rPr>
          <w:rFonts w:ascii="GHEA Grapalat" w:hAnsi="GHEA Grapalat"/>
          <w:sz w:val="16"/>
        </w:rPr>
      </w:pPr>
      <w:r>
        <w:rPr>
          <w:rFonts w:ascii="GHEA Grapalat" w:hAnsi="GHEA Grapalat"/>
          <w:sz w:val="16"/>
        </w:rPr>
        <w:t xml:space="preserve">наименование участника </w:t>
      </w:r>
    </w:p>
    <w:p w14:paraId="74768A2B">
      <w:pPr>
        <w:jc w:val="both"/>
        <w:rPr>
          <w:rFonts w:ascii="GHEA Grapalat" w:hAnsi="GHEA Grapalat"/>
          <w:u w:val="single"/>
        </w:rPr>
      </w:pPr>
      <w:r>
        <w:rPr>
          <w:rFonts w:ascii="GHEA Grapalat" w:hAnsi="GHEA Grapalat"/>
        </w:rPr>
        <w:t>желает участвовать в лоте (лотах)_______________________________ объявленного</w:t>
      </w:r>
    </w:p>
    <w:p w14:paraId="142F2F83">
      <w:pPr>
        <w:spacing w:after="160"/>
        <w:ind w:left="4395"/>
        <w:jc w:val="both"/>
        <w:rPr>
          <w:rFonts w:ascii="GHEA Grapalat" w:hAnsi="GHEA Grapalat" w:cs="Sylfaen"/>
          <w:sz w:val="16"/>
        </w:rPr>
      </w:pPr>
      <w:r>
        <w:rPr>
          <w:rFonts w:ascii="GHEA Grapalat" w:hAnsi="GHEA Grapalat"/>
          <w:sz w:val="16"/>
        </w:rPr>
        <w:t xml:space="preserve">                             номер лота (лотов)</w:t>
      </w:r>
    </w:p>
    <w:p w14:paraId="3626AA4F">
      <w:pPr>
        <w:jc w:val="both"/>
        <w:rPr>
          <w:rFonts w:ascii="GHEA Grapalat" w:hAnsi="GHEA Grapalat" w:cs="Sylfaen"/>
        </w:rPr>
      </w:pPr>
      <w:r>
        <w:rPr>
          <w:rFonts w:ascii="GHEA Grapalat" w:hAnsi="GHEA Grapalat"/>
        </w:rPr>
        <w:t>______________________________________________ под кодом "</w:t>
      </w:r>
      <w:r>
        <w:rPr>
          <w:rFonts w:ascii="GHEA Grapalat" w:hAnsi="GHEA Grapalat"/>
          <w:lang w:val="hy-AM"/>
        </w:rPr>
        <w:t xml:space="preserve"> ՀՀ ԳՄՍ6ՄԴ</w:t>
      </w:r>
      <w:r>
        <w:rPr>
          <w:rFonts w:ascii="GHEA Grapalat" w:hAnsi="GHEA Grapalat"/>
          <w:b/>
          <w:lang w:val="es-ES"/>
        </w:rPr>
        <w:t>-</w:t>
      </w:r>
      <w:r>
        <w:rPr>
          <w:rFonts w:ascii="GHEA Grapalat" w:hAnsi="GHEA Grapalat" w:cs="Sylfaen"/>
          <w:b/>
          <w:lang w:val="hy-AM"/>
        </w:rPr>
        <w:t>ԳՀԱ</w:t>
      </w:r>
      <w:r>
        <w:rPr>
          <w:rFonts w:ascii="GHEA Grapalat" w:hAnsi="GHEA Grapalat" w:cs="Sylfaen"/>
          <w:b/>
        </w:rPr>
        <w:t>Շ</w:t>
      </w:r>
      <w:r>
        <w:rPr>
          <w:rFonts w:ascii="GHEA Grapalat" w:hAnsi="GHEA Grapalat" w:cs="Sylfaen"/>
          <w:b/>
          <w:lang w:val="hy-AM"/>
        </w:rPr>
        <w:t>ՁԲ</w:t>
      </w:r>
      <w:r>
        <w:rPr>
          <w:rFonts w:ascii="GHEA Grapalat" w:hAnsi="GHEA Grapalat"/>
          <w:b/>
          <w:lang w:val="es-ES"/>
        </w:rPr>
        <w:t>-</w:t>
      </w:r>
      <w:r>
        <w:rPr>
          <w:rFonts w:ascii="GHEA Grapalat" w:hAnsi="GHEA Grapalat"/>
          <w:b/>
          <w:lang w:val="hy-AM"/>
        </w:rPr>
        <w:t>24</w:t>
      </w:r>
      <w:r>
        <w:rPr>
          <w:rFonts w:ascii="GHEA Grapalat" w:hAnsi="GHEA Grapalat"/>
          <w:b/>
          <w:lang w:val="es-ES"/>
        </w:rPr>
        <w:t>/</w:t>
      </w:r>
      <w:r>
        <w:rPr>
          <w:rFonts w:ascii="GHEA Grapalat" w:hAnsi="GHEA Grapalat"/>
          <w:b/>
          <w:lang w:val="hy-AM"/>
        </w:rPr>
        <w:t>02</w:t>
      </w:r>
      <w:r>
        <w:rPr>
          <w:rFonts w:ascii="GHEA Grapalat" w:hAnsi="GHEA Grapalat"/>
        </w:rPr>
        <w:t>"</w:t>
      </w:r>
    </w:p>
    <w:p w14:paraId="111238FE">
      <w:pPr>
        <w:spacing w:after="160"/>
        <w:ind w:left="1560"/>
        <w:jc w:val="both"/>
        <w:rPr>
          <w:rFonts w:ascii="GHEA Grapalat" w:hAnsi="GHEA Grapalat"/>
          <w:sz w:val="20"/>
        </w:rPr>
      </w:pPr>
      <w:r>
        <w:rPr>
          <w:rFonts w:ascii="GHEA Grapalat" w:hAnsi="GHEA Grapalat"/>
          <w:sz w:val="16"/>
        </w:rPr>
        <w:t>наименование заказчика</w:t>
      </w:r>
    </w:p>
    <w:p w14:paraId="1A11A615">
      <w:pPr>
        <w:spacing w:after="160"/>
        <w:jc w:val="both"/>
        <w:rPr>
          <w:rFonts w:ascii="GHEA Grapalat" w:hAnsi="GHEA Grapalat"/>
        </w:rPr>
      </w:pPr>
      <w:r>
        <w:rPr>
          <w:rFonts w:ascii="GHEA Grapalat" w:hAnsi="GHEA Grapalat"/>
        </w:rPr>
        <w:t>запрос котировок  и в соответствии с требованиями приглашения подает заявку.</w:t>
      </w:r>
    </w:p>
    <w:p w14:paraId="59FB985B">
      <w:pPr>
        <w:jc w:val="both"/>
        <w:rPr>
          <w:rFonts w:ascii="GHEA Grapalat" w:hAnsi="GHEA Grapalat"/>
        </w:rPr>
      </w:pPr>
      <w:r>
        <w:rPr>
          <w:rFonts w:ascii="GHEA Grapalat" w:hAnsi="GHEA Grapalat"/>
        </w:rPr>
        <w:t>__________________________________________________ заявляет и заверяет, что</w:t>
      </w:r>
    </w:p>
    <w:p w14:paraId="0080CE5C">
      <w:pPr>
        <w:spacing w:after="160"/>
        <w:ind w:left="1843"/>
        <w:jc w:val="both"/>
        <w:rPr>
          <w:rFonts w:ascii="GHEA Grapalat" w:hAnsi="GHEA Grapalat" w:cs="Sylfaen"/>
          <w:sz w:val="16"/>
        </w:rPr>
      </w:pPr>
      <w:r>
        <w:rPr>
          <w:rFonts w:ascii="GHEA Grapalat" w:hAnsi="GHEA Grapalat"/>
          <w:sz w:val="16"/>
        </w:rPr>
        <w:t>наименование участника</w:t>
      </w:r>
    </w:p>
    <w:p w14:paraId="2B0D420F">
      <w:pPr>
        <w:jc w:val="both"/>
        <w:rPr>
          <w:rFonts w:ascii="GHEA Grapalat" w:hAnsi="GHEA Grapalat" w:cs="Sylfaen"/>
        </w:rPr>
      </w:pPr>
      <w:r>
        <w:rPr>
          <w:rFonts w:ascii="GHEA Grapalat" w:hAnsi="GHEA Grapalat"/>
        </w:rPr>
        <w:t>является резидентом ______________________________________________________.</w:t>
      </w:r>
    </w:p>
    <w:p w14:paraId="59FB0021">
      <w:pPr>
        <w:spacing w:after="160"/>
        <w:ind w:left="4111"/>
        <w:jc w:val="both"/>
        <w:rPr>
          <w:rFonts w:ascii="GHEA Grapalat" w:hAnsi="GHEA Grapalat" w:cs="Arial"/>
          <w:sz w:val="16"/>
        </w:rPr>
      </w:pPr>
      <w:r>
        <w:rPr>
          <w:rFonts w:ascii="GHEA Grapalat" w:hAnsi="GHEA Grapalat"/>
          <w:sz w:val="16"/>
        </w:rPr>
        <w:t>наименование страны</w:t>
      </w:r>
    </w:p>
    <w:p w14:paraId="42BF9539">
      <w:pPr>
        <w:jc w:val="both"/>
        <w:rPr>
          <w:rFonts w:ascii="GHEA Grapalat" w:hAnsi="GHEA Grapalat"/>
        </w:rPr>
      </w:pPr>
    </w:p>
    <w:p w14:paraId="14AAC336">
      <w:pPr>
        <w:jc w:val="both"/>
        <w:rPr>
          <w:rFonts w:ascii="GHEA Grapalat" w:hAnsi="GHEA Grapalat"/>
        </w:rPr>
      </w:pPr>
      <w:r>
        <w:rPr>
          <w:rFonts w:ascii="GHEA Grapalat" w:hAnsi="GHEA Grapalat"/>
        </w:rPr>
        <w:t>Данные       ----------------------------------------  следующие:</w:t>
      </w:r>
    </w:p>
    <w:p w14:paraId="30223FC0">
      <w:pPr>
        <w:spacing w:after="160"/>
        <w:ind w:left="1843"/>
        <w:rPr>
          <w:rFonts w:ascii="GHEA Grapalat" w:hAnsi="GHEA Grapalat" w:cs="Sylfaen"/>
          <w:sz w:val="16"/>
          <w:lang w:val="hy-AM"/>
        </w:rPr>
      </w:pPr>
      <w:r>
        <w:rPr>
          <w:rFonts w:ascii="GHEA Grapalat" w:hAnsi="GHEA Grapalat"/>
          <w:sz w:val="16"/>
        </w:rPr>
        <w:t>наименование участника</w:t>
      </w:r>
    </w:p>
    <w:p w14:paraId="686CDF1F">
      <w:pPr>
        <w:jc w:val="both"/>
        <w:rPr>
          <w:rFonts w:ascii="GHEA Grapalat" w:hAnsi="GHEA Grapalat"/>
        </w:rPr>
      </w:pPr>
    </w:p>
    <w:p w14:paraId="08CBCFAC">
      <w:pPr>
        <w:jc w:val="both"/>
        <w:rPr>
          <w:rFonts w:ascii="GHEA Grapalat" w:hAnsi="GHEA Grapalat"/>
        </w:rPr>
      </w:pPr>
      <w:r>
        <w:rPr>
          <w:rFonts w:ascii="GHEA Grapalat" w:hAnsi="GHEA Grapalat"/>
        </w:rPr>
        <w:t>Учетный номер налогоплательщика               ________________</w:t>
      </w:r>
    </w:p>
    <w:p w14:paraId="5F3493F5">
      <w:pPr>
        <w:tabs>
          <w:tab w:val="left" w:pos="7371"/>
        </w:tabs>
        <w:ind w:left="4111"/>
        <w:jc w:val="both"/>
        <w:rPr>
          <w:rFonts w:ascii="GHEA Grapalat" w:hAnsi="GHEA Grapalat" w:cs="Arial"/>
          <w:sz w:val="16"/>
        </w:rPr>
      </w:pPr>
      <w:r>
        <w:rPr>
          <w:rFonts w:ascii="GHEA Grapalat" w:hAnsi="GHEA Grapalat"/>
          <w:sz w:val="16"/>
        </w:rPr>
        <w:t xml:space="preserve">               учетный номер налогоплательщика</w:t>
      </w:r>
    </w:p>
    <w:p w14:paraId="13EF786B">
      <w:pPr>
        <w:jc w:val="both"/>
        <w:rPr>
          <w:rFonts w:ascii="GHEA Grapalat" w:hAnsi="GHEA Grapalat"/>
        </w:rPr>
      </w:pPr>
    </w:p>
    <w:p w14:paraId="2A491EFE">
      <w:pPr>
        <w:jc w:val="both"/>
        <w:rPr>
          <w:rFonts w:ascii="GHEA Grapalat" w:hAnsi="GHEA Grapalat"/>
        </w:rPr>
      </w:pPr>
      <w:r>
        <w:rPr>
          <w:rFonts w:ascii="GHEA Grapalat" w:hAnsi="GHEA Grapalat"/>
        </w:rPr>
        <w:t xml:space="preserve"> Адрес электронной почты                            __________________</w:t>
      </w:r>
    </w:p>
    <w:p w14:paraId="29BB28A2">
      <w:pPr>
        <w:tabs>
          <w:tab w:val="left" w:pos="6946"/>
        </w:tabs>
        <w:ind w:left="3402" w:firstLine="6"/>
        <w:jc w:val="both"/>
        <w:rPr>
          <w:rFonts w:ascii="GHEA Grapalat" w:hAnsi="GHEA Grapalat"/>
          <w:sz w:val="16"/>
        </w:rPr>
      </w:pPr>
      <w:r>
        <w:rPr>
          <w:rFonts w:ascii="GHEA Grapalat" w:hAnsi="GHEA Grapalat"/>
          <w:sz w:val="16"/>
        </w:rPr>
        <w:t xml:space="preserve">                                  адрес электронной</w:t>
      </w:r>
      <w:r>
        <w:rPr>
          <w:rFonts w:ascii="GHEA Grapalat" w:hAnsi="GHEA Grapalat"/>
          <w:sz w:val="16"/>
        </w:rPr>
        <w:tab/>
      </w:r>
      <w:r>
        <w:rPr>
          <w:rFonts w:ascii="GHEA Grapalat" w:hAnsi="GHEA Grapalat"/>
          <w:sz w:val="16"/>
        </w:rPr>
        <w:t>почты</w:t>
      </w:r>
    </w:p>
    <w:p w14:paraId="3437EF54">
      <w:pPr>
        <w:jc w:val="both"/>
        <w:rPr>
          <w:rFonts w:ascii="GHEA Grapalat" w:hAnsi="GHEA Grapalat"/>
        </w:rPr>
      </w:pPr>
    </w:p>
    <w:p w14:paraId="014B46BE">
      <w:pPr>
        <w:jc w:val="both"/>
        <w:rPr>
          <w:rFonts w:ascii="GHEA Grapalat" w:hAnsi="GHEA Grapalat"/>
        </w:rPr>
      </w:pPr>
      <w:r>
        <w:rPr>
          <w:rFonts w:ascii="GHEA Grapalat" w:hAnsi="GHEA Grapalat"/>
        </w:rPr>
        <w:t>Адрес деятельности              ------------------------------------------------------------</w:t>
      </w:r>
    </w:p>
    <w:p w14:paraId="379C5209">
      <w:pPr>
        <w:jc w:val="both"/>
        <w:rPr>
          <w:rFonts w:ascii="GHEA Grapalat" w:hAnsi="GHEA Grapalat"/>
          <w:sz w:val="18"/>
          <w:szCs w:val="18"/>
        </w:rPr>
      </w:pPr>
      <w:r>
        <w:rPr>
          <w:rFonts w:ascii="GHEA Grapalat" w:hAnsi="GHEA Grapalat"/>
        </w:rPr>
        <w:t xml:space="preserve">                                                                      </w:t>
      </w:r>
      <w:r>
        <w:rPr>
          <w:rFonts w:ascii="GHEA Grapalat" w:hAnsi="GHEA Grapalat"/>
          <w:sz w:val="18"/>
          <w:szCs w:val="18"/>
        </w:rPr>
        <w:t>адрес деятельности</w:t>
      </w:r>
    </w:p>
    <w:p w14:paraId="34831320">
      <w:pPr>
        <w:jc w:val="both"/>
        <w:rPr>
          <w:rFonts w:ascii="GHEA Grapalat" w:hAnsi="GHEA Grapalat"/>
          <w:sz w:val="18"/>
          <w:szCs w:val="18"/>
        </w:rPr>
      </w:pPr>
    </w:p>
    <w:p w14:paraId="4FA928E5">
      <w:pPr>
        <w:jc w:val="both"/>
        <w:rPr>
          <w:rFonts w:ascii="GHEA Grapalat" w:hAnsi="GHEA Grapalat"/>
        </w:rPr>
      </w:pPr>
      <w:r>
        <w:rPr>
          <w:rFonts w:ascii="GHEA Grapalat" w:hAnsi="GHEA Grapalat"/>
        </w:rPr>
        <w:t xml:space="preserve">Номер телефона                     ------------------------------------------------------------- </w:t>
      </w:r>
    </w:p>
    <w:p w14:paraId="6D6D1171">
      <w:pPr>
        <w:tabs>
          <w:tab w:val="left" w:pos="7371"/>
        </w:tabs>
        <w:spacing w:after="160"/>
        <w:ind w:left="3544" w:firstLine="3"/>
        <w:jc w:val="both"/>
        <w:rPr>
          <w:rFonts w:ascii="GHEA Grapalat" w:hAnsi="GHEA Grapalat"/>
          <w:sz w:val="16"/>
        </w:rPr>
      </w:pPr>
      <w:r>
        <w:rPr>
          <w:rFonts w:ascii="GHEA Grapalat" w:hAnsi="GHEA Grapalat"/>
          <w:sz w:val="16"/>
        </w:rPr>
        <w:t xml:space="preserve">                                 Номер телефона</w:t>
      </w:r>
    </w:p>
    <w:p w14:paraId="4F78302A">
      <w:pPr>
        <w:tabs>
          <w:tab w:val="left" w:pos="7371"/>
        </w:tabs>
        <w:spacing w:after="160"/>
        <w:ind w:left="3544" w:firstLine="3"/>
        <w:jc w:val="both"/>
        <w:rPr>
          <w:rFonts w:ascii="GHEA Grapalat" w:hAnsi="GHEA Grapalat"/>
          <w:sz w:val="16"/>
        </w:rPr>
      </w:pPr>
    </w:p>
    <w:p w14:paraId="3B338AD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3A42732B">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502435F">
      <w:pPr>
        <w:ind w:firstLine="709"/>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sz w:val="20"/>
          <w:u w:val="single"/>
        </w:rPr>
        <w:t xml:space="preserve">и </w:t>
      </w:r>
      <w:r>
        <w:rPr>
          <w:rFonts w:ascii="GHEA Grapalat" w:hAnsi="GHEA Grapalat"/>
          <w:lang w:val="hy-AM"/>
        </w:rPr>
        <w:t>аффилированные</w:t>
      </w:r>
      <w:r>
        <w:rPr>
          <w:rFonts w:ascii="GHEA Grapalat" w:hAnsi="GHEA Grapalat"/>
        </w:rPr>
        <w:t xml:space="preserve"> с ним</w:t>
      </w:r>
      <w:r>
        <w:rPr>
          <w:rFonts w:ascii="GHEA Grapalat" w:hAnsi="GHEA Grapalat"/>
          <w:lang w:val="hy-AM"/>
        </w:rPr>
        <w:t xml:space="preserve"> </w:t>
      </w:r>
    </w:p>
    <w:p w14:paraId="13F3D66B">
      <w:pPr>
        <w:widowControl w:val="0"/>
        <w:spacing w:after="120"/>
        <w:ind w:left="2835"/>
        <w:rPr>
          <w:rFonts w:ascii="GHEA Grapalat" w:hAnsi="GHEA Grapalat"/>
          <w:sz w:val="16"/>
        </w:rPr>
      </w:pPr>
      <w:r>
        <w:rPr>
          <w:rFonts w:ascii="GHEA Grapalat" w:hAnsi="GHEA Grapalat"/>
          <w:sz w:val="16"/>
        </w:rPr>
        <w:t>наименование участника</w:t>
      </w:r>
    </w:p>
    <w:p w14:paraId="6A2F2817">
      <w:pPr>
        <w:rPr>
          <w:rFonts w:ascii="GHEA Grapalat" w:hAnsi="GHEA Grapalat"/>
          <w:i/>
          <w:sz w:val="16"/>
          <w:vertAlign w:val="superscript"/>
          <w:lang w:val="es-ES"/>
        </w:rPr>
      </w:pPr>
    </w:p>
    <w:p w14:paraId="3D9AA2F5">
      <w:pPr>
        <w:rPr>
          <w:rFonts w:ascii="GHEA Grapalat" w:hAnsi="GHEA Grapalat" w:cs="Sylfaen"/>
          <w:sz w:val="20"/>
          <w:lang w:val="hy-AM"/>
        </w:rPr>
      </w:pPr>
      <w:r>
        <w:rPr>
          <w:rFonts w:ascii="GHEA Grapalat" w:hAnsi="GHEA Grapalat"/>
          <w:lang w:val="hy-AM"/>
        </w:rPr>
        <w:t>лица</w:t>
      </w:r>
      <w:r>
        <w:rPr>
          <w:rFonts w:ascii="GHEA Grapalat" w:hAnsi="GHEA Grapalat" w:cs="Arial"/>
          <w:sz w:val="20"/>
          <w:szCs w:val="20"/>
          <w:lang w:val="es-ES"/>
        </w:rPr>
        <w:t xml:space="preserve"> </w:t>
      </w:r>
      <w:r>
        <w:rPr>
          <w:rFonts w:ascii="GHEA Grapalat" w:hAnsi="GHEA Grapalat" w:cs="Arial"/>
          <w:sz w:val="20"/>
          <w:szCs w:val="20"/>
          <w:lang w:val="hy-AM"/>
        </w:rPr>
        <w:t xml:space="preserve"> </w:t>
      </w:r>
      <w:r>
        <w:rPr>
          <w:rFonts w:ascii="GHEA Grapalat" w:hAnsi="GHEA Grapalat"/>
          <w:lang w:val="hy-AM"/>
        </w:rPr>
        <w:t xml:space="preserve">удовлетворяют </w:t>
      </w:r>
      <w:r>
        <w:rPr>
          <w:rFonts w:ascii="GHEA Grapalat" w:hAnsi="GHEA Grapalat"/>
          <w:color w:val="000000" w:themeColor="text1"/>
          <w:spacing w:val="-4"/>
          <w14:textFill>
            <w14:solidFill>
              <w14:schemeClr w14:val="tx1"/>
            </w14:solidFill>
          </w14:textFill>
        </w:rPr>
        <w:t>требованиям</w:t>
      </w:r>
      <w:r>
        <w:rPr>
          <w:rFonts w:ascii="GHEA Grapalat" w:hAnsi="GHEA Grapalat"/>
          <w:color w:val="000000" w:themeColor="text1"/>
          <w:lang w:val="es-ES"/>
          <w14:textFill>
            <w14:solidFill>
              <w14:schemeClr w14:val="tx1"/>
            </w14:solidFill>
          </w14:textFill>
        </w:rPr>
        <w:t xml:space="preserve"> </w:t>
      </w:r>
      <w:r>
        <w:rPr>
          <w:rFonts w:ascii="GHEA Grapalat" w:hAnsi="GHEA Grapalat"/>
          <w:color w:val="000000" w:themeColor="text1"/>
          <w:spacing w:val="-4"/>
          <w14:textFill>
            <w14:solidFill>
              <w14:schemeClr w14:val="tx1"/>
            </w14:solidFill>
          </w14:textFill>
        </w:rPr>
        <w:t>права</w:t>
      </w:r>
      <w:r>
        <w:rPr>
          <w:rFonts w:ascii="GHEA Grapalat" w:hAnsi="GHEA Grapalat"/>
          <w:color w:val="000000" w:themeColor="text1"/>
          <w:spacing w:val="-4"/>
          <w:lang w:val="es-ES"/>
          <w14:textFill>
            <w14:solidFill>
              <w14:schemeClr w14:val="tx1"/>
            </w14:solidFill>
          </w14:textFill>
        </w:rPr>
        <w:t xml:space="preserve"> </w:t>
      </w:r>
      <w:r>
        <w:rPr>
          <w:rFonts w:ascii="GHEA Grapalat" w:hAnsi="GHEA Grapalat"/>
          <w:color w:val="000000" w:themeColor="text1"/>
          <w:spacing w:val="-4"/>
          <w14:textFill>
            <w14:solidFill>
              <w14:schemeClr w14:val="tx1"/>
            </w14:solidFill>
          </w14:textFill>
        </w:rPr>
        <w:t>участия</w:t>
      </w:r>
      <w:r>
        <w:rPr>
          <w:rFonts w:ascii="GHEA Grapalat" w:hAnsi="GHEA Grapalat"/>
          <w:color w:val="000000" w:themeColor="text1"/>
          <w:lang w:val="es-ES"/>
          <w14:textFill>
            <w14:solidFill>
              <w14:schemeClr w14:val="tx1"/>
            </w14:solidFill>
          </w14:textFill>
        </w:rPr>
        <w:t xml:space="preserve"> </w:t>
      </w:r>
      <w:r>
        <w:rPr>
          <w:rFonts w:ascii="GHEA Grapalat" w:hAnsi="GHEA Grapalat"/>
          <w:color w:val="000000" w:themeColor="text1"/>
          <w:spacing w:val="-4"/>
          <w14:textFill>
            <w14:solidFill>
              <w14:schemeClr w14:val="tx1"/>
            </w14:solidFill>
          </w14:textFill>
        </w:rPr>
        <w:t>установленным</w:t>
      </w:r>
      <w:r>
        <w:rPr>
          <w:rFonts w:ascii="GHEA Grapalat" w:hAnsi="GHEA Grapalat"/>
          <w:color w:val="000000" w:themeColor="text1"/>
          <w:spacing w:val="-4"/>
          <w:lang w:val="es-ES"/>
          <w14:textFill>
            <w14:solidFill>
              <w14:schemeClr w14:val="tx1"/>
            </w14:solidFill>
          </w14:textFill>
        </w:rPr>
        <w:t xml:space="preserve"> </w:t>
      </w:r>
      <w:r>
        <w:rPr>
          <w:rFonts w:ascii="GHEA Grapalat" w:hAnsi="GHEA Grapalat"/>
          <w:color w:val="000000" w:themeColor="text1"/>
          <w:spacing w:val="-4"/>
          <w14:textFill>
            <w14:solidFill>
              <w14:schemeClr w14:val="tx1"/>
            </w14:solidFill>
          </w14:textFill>
        </w:rPr>
        <w:t xml:space="preserve">приглашением на </w:t>
      </w:r>
      <w:r>
        <w:rPr>
          <w:rFonts w:ascii="GHEA Grapalat" w:hAnsi="GHEA Grapalat"/>
        </w:rPr>
        <w:t xml:space="preserve">запрос котировок </w:t>
      </w:r>
      <w:r>
        <w:rPr>
          <w:rFonts w:ascii="GHEA Grapalat" w:hAnsi="GHEA Grapalat"/>
          <w:color w:val="000000" w:themeColor="text1"/>
          <w:spacing w:val="-4"/>
          <w:lang w:val="es-ES"/>
          <w14:textFill>
            <w14:solidFill>
              <w14:schemeClr w14:val="tx1"/>
            </w14:solidFill>
          </w14:textFill>
        </w:rPr>
        <w:t xml:space="preserve"> </w:t>
      </w:r>
      <w:r>
        <w:rPr>
          <w:rFonts w:ascii="GHEA Grapalat" w:hAnsi="GHEA Grapalat"/>
          <w:color w:val="000000" w:themeColor="text1"/>
          <w14:textFill>
            <w14:solidFill>
              <w14:schemeClr w14:val="tx1"/>
            </w14:solidFill>
          </w14:textFill>
        </w:rPr>
        <w:t xml:space="preserve">под кодом </w:t>
      </w:r>
      <w:r>
        <w:rPr>
          <w:rFonts w:ascii="GHEA Grapalat" w:hAnsi="GHEA Grapalat"/>
          <w:color w:val="000000" w:themeColor="text1"/>
          <w:lang w:val="es-ES"/>
          <w14:textFill>
            <w14:solidFill>
              <w14:schemeClr w14:val="tx1"/>
            </w14:solidFill>
          </w14:textFill>
        </w:rPr>
        <w:t xml:space="preserve"> </w:t>
      </w:r>
      <w:r>
        <w:rPr>
          <w:rFonts w:ascii="GHEA Grapalat" w:hAnsi="GHEA Grapalat"/>
        </w:rPr>
        <w:t>"</w:t>
      </w:r>
      <w:r>
        <w:rPr>
          <w:rFonts w:ascii="GHEA Grapalat" w:hAnsi="GHEA Grapalat"/>
          <w:lang w:val="hy-AM"/>
        </w:rPr>
        <w:t xml:space="preserve"> ՀՀ ԳՄՍ6ՄԴ</w:t>
      </w:r>
      <w:r>
        <w:rPr>
          <w:rFonts w:ascii="GHEA Grapalat" w:hAnsi="GHEA Grapalat"/>
          <w:b/>
          <w:lang w:val="es-ES"/>
        </w:rPr>
        <w:t>-</w:t>
      </w:r>
      <w:r>
        <w:rPr>
          <w:rFonts w:ascii="GHEA Grapalat" w:hAnsi="GHEA Grapalat" w:cs="Sylfaen"/>
          <w:b/>
          <w:lang w:val="hy-AM"/>
        </w:rPr>
        <w:t>ԳՀԱ</w:t>
      </w:r>
      <w:r>
        <w:rPr>
          <w:rFonts w:ascii="GHEA Grapalat" w:hAnsi="GHEA Grapalat" w:cs="Sylfaen"/>
          <w:b/>
        </w:rPr>
        <w:t>Շ</w:t>
      </w:r>
      <w:r>
        <w:rPr>
          <w:rFonts w:ascii="GHEA Grapalat" w:hAnsi="GHEA Grapalat" w:cs="Sylfaen"/>
          <w:b/>
          <w:lang w:val="hy-AM"/>
        </w:rPr>
        <w:t>ՁԲ</w:t>
      </w:r>
      <w:r>
        <w:rPr>
          <w:rFonts w:ascii="GHEA Grapalat" w:hAnsi="GHEA Grapalat"/>
          <w:b/>
          <w:lang w:val="es-ES"/>
        </w:rPr>
        <w:t>-</w:t>
      </w:r>
      <w:r>
        <w:rPr>
          <w:rFonts w:ascii="GHEA Grapalat" w:hAnsi="GHEA Grapalat"/>
          <w:b/>
          <w:lang w:val="hy-AM"/>
        </w:rPr>
        <w:t>24</w:t>
      </w:r>
      <w:r>
        <w:rPr>
          <w:rFonts w:ascii="GHEA Grapalat" w:hAnsi="GHEA Grapalat"/>
          <w:b/>
          <w:lang w:val="es-ES"/>
        </w:rPr>
        <w:t>/</w:t>
      </w:r>
      <w:r>
        <w:rPr>
          <w:rFonts w:ascii="GHEA Grapalat" w:hAnsi="GHEA Grapalat"/>
          <w:b/>
          <w:lang w:val="hy-AM"/>
        </w:rPr>
        <w:t>02</w:t>
      </w:r>
      <w:r>
        <w:rPr>
          <w:rFonts w:ascii="GHEA Grapalat" w:hAnsi="GHEA Grapalat"/>
          <w:lang w:val="af-ZA"/>
        </w:rPr>
        <w:t>»</w:t>
      </w:r>
      <w:r>
        <w:rPr>
          <w:rFonts w:ascii="GHEA Grapalat" w:hAnsi="GHEA Grapalat"/>
        </w:rPr>
        <w:t>*,</w:t>
      </w:r>
      <w:r>
        <w:rPr>
          <w:rFonts w:ascii="GHEA Grapalat" w:hAnsi="GHEA Grapalat"/>
          <w:color w:val="000000" w:themeColor="text1"/>
          <w14:textFill>
            <w14:solidFill>
              <w14:schemeClr w14:val="tx1"/>
            </w14:solidFill>
          </w14:textFill>
        </w:rPr>
        <w:t>и</w:t>
      </w:r>
      <w:r>
        <w:rPr>
          <w:rFonts w:ascii="GHEA Grapalat" w:hAnsi="GHEA Grapalat"/>
          <w:sz w:val="20"/>
          <w:u w:val="single"/>
          <w:lang w:val="hy-AM"/>
        </w:rPr>
        <w:t xml:space="preserve"> </w:t>
      </w:r>
      <w:r>
        <w:rPr>
          <w:rFonts w:ascii="GHEA Grapalat" w:hAnsi="GHEA Grapalat"/>
          <w:sz w:val="20"/>
          <w:u w:val="single"/>
        </w:rPr>
        <w:t>________________________________</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cs="Sylfaen"/>
          <w:sz w:val="20"/>
          <w:lang w:val="hy-AM"/>
        </w:rPr>
        <w:t xml:space="preserve"> </w:t>
      </w:r>
    </w:p>
    <w:p w14:paraId="20FF10A4">
      <w:pPr>
        <w:tabs>
          <w:tab w:val="left" w:pos="6450"/>
        </w:tabs>
        <w:rPr>
          <w:rFonts w:ascii="GHEA Grapalat" w:hAnsi="GHEA Grapalat"/>
          <w:sz w:val="16"/>
        </w:rPr>
      </w:pPr>
      <w:r>
        <w:rPr>
          <w:rFonts w:ascii="GHEA Grapalat" w:hAnsi="GHEA Grapalat" w:cs="Sylfaen"/>
          <w:sz w:val="20"/>
          <w:lang w:val="es-ES"/>
        </w:rPr>
        <w:t xml:space="preserve">                                                         </w:t>
      </w:r>
      <w:r>
        <w:rPr>
          <w:rFonts w:ascii="GHEA Grapalat" w:hAnsi="GHEA Grapalat" w:cs="Sylfaen"/>
          <w:sz w:val="20"/>
        </w:rPr>
        <w:t xml:space="preserve">                                          </w:t>
      </w:r>
      <w:r>
        <w:rPr>
          <w:rFonts w:ascii="GHEA Grapalat" w:hAnsi="GHEA Grapalat" w:cs="Sylfaen"/>
          <w:sz w:val="20"/>
          <w:lang w:val="es-ES"/>
        </w:rPr>
        <w:t xml:space="preserve"> </w:t>
      </w:r>
      <w:r>
        <w:rPr>
          <w:rFonts w:ascii="GHEA Grapalat" w:hAnsi="GHEA Grapalat"/>
          <w:sz w:val="16"/>
        </w:rPr>
        <w:t>наименование участника</w:t>
      </w:r>
    </w:p>
    <w:p w14:paraId="79E17BAC">
      <w:pPr>
        <w:widowControl w:val="0"/>
        <w:spacing w:after="160"/>
        <w:jc w:val="both"/>
        <w:rPr>
          <w:rFonts w:ascii="GHEA Grapalat" w:hAnsi="GHEA Grapalat" w:cs="Arial"/>
        </w:rPr>
      </w:pPr>
      <w:r>
        <w:rPr>
          <w:rFonts w:ascii="GHEA Grapalat" w:hAnsi="GHEA Grapalat"/>
          <w:color w:val="000000" w:themeColor="text1"/>
          <w14:textFill>
            <w14:solidFill>
              <w14:schemeClr w14:val="tx1"/>
            </w14:solidFill>
          </w14:textFill>
        </w:rPr>
        <w:t>обязуется в случае признания отобранным участником в порядке и сроки, установленные приглашением  представить обеспечение квалификации</w:t>
      </w:r>
      <w:r>
        <w:rPr>
          <w:rFonts w:ascii="GHEA Grapalat" w:hAnsi="GHEA Grapalat"/>
        </w:rPr>
        <w:t>,</w:t>
      </w:r>
    </w:p>
    <w:p w14:paraId="267D83E4">
      <w:pPr>
        <w:pStyle w:val="78"/>
        <w:widowControl w:val="0"/>
        <w:numPr>
          <w:ilvl w:val="0"/>
          <w:numId w:val="2"/>
        </w:numPr>
        <w:tabs>
          <w:tab w:val="left" w:pos="567"/>
        </w:tabs>
        <w:spacing w:after="160"/>
        <w:jc w:val="both"/>
        <w:rPr>
          <w:rFonts w:ascii="GHEA Grapalat" w:hAnsi="GHEA Grapalat" w:cs="Arial"/>
        </w:rPr>
      </w:pPr>
      <w:r>
        <w:rPr>
          <w:rFonts w:ascii="GHEA Grapalat" w:hAnsi="GHEA Grapalat"/>
        </w:rPr>
        <w:t>в рамках участия в запрос котировок под кодом "</w:t>
      </w:r>
      <w:r>
        <w:rPr>
          <w:rFonts w:ascii="GHEA Grapalat" w:hAnsi="GHEA Grapalat"/>
          <w:lang w:val="hy-AM"/>
        </w:rPr>
        <w:t>ՀՀ ԳՄՍ6ՄԴ</w:t>
      </w:r>
      <w:r>
        <w:rPr>
          <w:rFonts w:ascii="GHEA Grapalat" w:hAnsi="GHEA Grapalat"/>
          <w:b/>
          <w:lang w:val="es-ES"/>
        </w:rPr>
        <w:t>-</w:t>
      </w:r>
      <w:r>
        <w:rPr>
          <w:rFonts w:ascii="GHEA Grapalat" w:hAnsi="GHEA Grapalat" w:cs="Sylfaen"/>
          <w:b/>
          <w:lang w:val="hy-AM"/>
        </w:rPr>
        <w:t>ԳՀԱ</w:t>
      </w:r>
      <w:r>
        <w:rPr>
          <w:rFonts w:ascii="GHEA Grapalat" w:hAnsi="GHEA Grapalat" w:cs="Sylfaen"/>
          <w:b/>
        </w:rPr>
        <w:t>Շ</w:t>
      </w:r>
      <w:r>
        <w:rPr>
          <w:rFonts w:ascii="GHEA Grapalat" w:hAnsi="GHEA Grapalat" w:cs="Sylfaen"/>
          <w:b/>
          <w:lang w:val="hy-AM"/>
        </w:rPr>
        <w:t>ՁԲ</w:t>
      </w:r>
      <w:r>
        <w:rPr>
          <w:rFonts w:ascii="GHEA Grapalat" w:hAnsi="GHEA Grapalat"/>
          <w:b/>
          <w:lang w:val="es-ES"/>
        </w:rPr>
        <w:t>-</w:t>
      </w:r>
      <w:r>
        <w:rPr>
          <w:rFonts w:ascii="GHEA Grapalat" w:hAnsi="GHEA Grapalat"/>
          <w:b/>
          <w:lang w:val="hy-AM"/>
        </w:rPr>
        <w:t>24</w:t>
      </w:r>
      <w:r>
        <w:rPr>
          <w:rFonts w:ascii="GHEA Grapalat" w:hAnsi="GHEA Grapalat"/>
          <w:b/>
          <w:lang w:val="es-ES"/>
        </w:rPr>
        <w:t>/</w:t>
      </w:r>
      <w:r>
        <w:rPr>
          <w:rFonts w:ascii="GHEA Grapalat" w:hAnsi="GHEA Grapalat"/>
          <w:b/>
          <w:lang w:val="hy-AM"/>
        </w:rPr>
        <w:t>02</w:t>
      </w:r>
      <w:r>
        <w:rPr>
          <w:rFonts w:ascii="GHEA Grapalat" w:hAnsi="GHEA Grapalat"/>
          <w:lang w:val="af-ZA"/>
        </w:rPr>
        <w:t>»</w:t>
      </w:r>
      <w:r>
        <w:rPr>
          <w:rFonts w:ascii="GHEA Grapalat" w:hAnsi="GHEA Grapalat"/>
        </w:rPr>
        <w:t>*</w:t>
      </w:r>
    </w:p>
    <w:p w14:paraId="0518A373">
      <w:pPr>
        <w:pStyle w:val="78"/>
        <w:widowControl w:val="0"/>
        <w:numPr>
          <w:ilvl w:val="0"/>
          <w:numId w:val="3"/>
        </w:numPr>
        <w:tabs>
          <w:tab w:val="left" w:pos="567"/>
        </w:tabs>
        <w:spacing w:after="160"/>
        <w:jc w:val="both"/>
        <w:rPr>
          <w:rFonts w:ascii="GHEA Grapalat" w:hAnsi="GHEA Grapalat"/>
        </w:rPr>
      </w:pPr>
      <w:r>
        <w:rPr>
          <w:rFonts w:ascii="GHEA Grapalat" w:hAnsi="GHEA Grapalat"/>
        </w:rPr>
        <w:t>не допускал и (или) не допустит недобросовестной конкуренции, злоупотребления доминирующим положением и антиконкурентного соглашения,</w:t>
      </w:r>
    </w:p>
    <w:p w14:paraId="0324F471">
      <w:pPr>
        <w:pStyle w:val="78"/>
        <w:widowControl w:val="0"/>
        <w:numPr>
          <w:ilvl w:val="0"/>
          <w:numId w:val="3"/>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Pr>
          <w:rFonts w:ascii="GHEA Grapalat" w:hAnsi="GHEA Grapalat"/>
        </w:rPr>
        <w:t xml:space="preserve">открытый конкурс случая     одновременного </w:t>
      </w:r>
    </w:p>
    <w:p w14:paraId="55FE8C63">
      <w:pPr>
        <w:pStyle w:val="18"/>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6544E33E">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r>
      <w:r>
        <w:rPr>
          <w:rFonts w:ascii="GHEA Grapalat" w:hAnsi="GHEA Grapalat"/>
          <w:sz w:val="16"/>
        </w:rPr>
        <w:t>наименование</w:t>
      </w:r>
    </w:p>
    <w:p w14:paraId="11C2BB29">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D7FF261">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65316071">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0CFE87BA">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14:paraId="3810189C">
      <w:pPr>
        <w:widowControl w:val="0"/>
        <w:spacing w:after="160"/>
        <w:contextualSpacing/>
        <w:jc w:val="both"/>
        <w:rPr>
          <w:rFonts w:ascii="GHEA Grapalat" w:hAnsi="GHEA Grapalat"/>
        </w:rPr>
      </w:pPr>
      <w:r>
        <w:rPr>
          <w:rFonts w:ascii="GHEA Grapalat" w:hAnsi="GHEA Grapalat"/>
        </w:rPr>
        <w:t>Ниже  ------------------------------------------------------------------ представляет ссылку на сайт,</w:t>
      </w:r>
    </w:p>
    <w:p w14:paraId="1AE51F14">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0FE82351">
      <w:pPr>
        <w:widowControl w:val="0"/>
        <w:spacing w:after="160"/>
        <w:jc w:val="both"/>
        <w:rPr>
          <w:rFonts w:ascii="GHEA Grapalat" w:hAnsi="GHEA Grapalat" w:cs="Sylfaen"/>
        </w:rPr>
      </w:pPr>
      <w:r>
        <w:rPr>
          <w:rFonts w:ascii="GHEA Grapalat" w:hAnsi="GHEA Grapalat"/>
        </w:rPr>
        <w:t>содержащий информацию о реальных бенефициарах -------------------------------------</w:t>
      </w:r>
      <w:r>
        <w:rPr>
          <w:rStyle w:val="30"/>
          <w:rFonts w:ascii="GHEA Grapalat" w:hAnsi="GHEA Grapalat"/>
          <w:sz w:val="32"/>
          <w:szCs w:val="32"/>
        </w:rPr>
        <w:footnoteReference w:id="9" w:customMarkFollows="1"/>
        <w:t>**</w:t>
      </w:r>
      <w:r>
        <w:rPr>
          <w:rFonts w:ascii="GHEA Grapalat" w:hAnsi="GHEA Grapalat"/>
        </w:rPr>
        <w:t xml:space="preserve"> .</w:t>
      </w:r>
    </w:p>
    <w:p w14:paraId="77E1FD06">
      <w:pPr>
        <w:jc w:val="both"/>
        <w:rPr>
          <w:rFonts w:ascii="GHEA Grapalat" w:hAnsi="GHEA Grapalat"/>
        </w:rPr>
      </w:pPr>
    </w:p>
    <w:p w14:paraId="489C5516">
      <w:pPr>
        <w:ind w:firstLine="708"/>
        <w:jc w:val="both"/>
        <w:rPr>
          <w:rFonts w:ascii="GHEA Grapalat" w:hAnsi="GHEA Grapalat"/>
        </w:rPr>
      </w:pPr>
      <w:r>
        <w:rPr>
          <w:rFonts w:ascii="GHEA Grapalat" w:hAnsi="GHEA Grapalat"/>
        </w:rPr>
        <w:t>Прилагается заверение об установке материалов и / или приборов и оборудования, соответствующих техническим характеристикам, установленных в прилагаемой к приглашению проектной документации. .</w:t>
      </w:r>
      <w:r>
        <w:footnoteReference w:id="10" w:customMarkFollows="1"/>
        <w:t>*</w:t>
      </w:r>
      <w:r>
        <w:t>**</w:t>
      </w:r>
      <w:r>
        <w:rPr>
          <w:rFonts w:ascii="GHEA Grapalat" w:hAnsi="GHEA Grapalat"/>
        </w:rPr>
        <w:t xml:space="preserve"> </w:t>
      </w:r>
    </w:p>
    <w:p w14:paraId="21AEEA16">
      <w:pPr>
        <w:rPr>
          <w:rFonts w:ascii="GHEA Grapalat" w:hAnsi="GHEA Grapalat"/>
        </w:rPr>
      </w:pPr>
    </w:p>
    <w:p w14:paraId="127AC8AD">
      <w:pPr>
        <w:jc w:val="both"/>
        <w:rPr>
          <w:rFonts w:ascii="GHEA Grapalat" w:hAnsi="GHEA Grapalat"/>
        </w:rPr>
      </w:pPr>
      <w:r>
        <w:rPr>
          <w:rFonts w:ascii="GHEA Grapalat" w:hAnsi="GHEA Grapalat"/>
        </w:rPr>
        <w:t xml:space="preserve"> </w:t>
      </w:r>
    </w:p>
    <w:p w14:paraId="3162B3B0">
      <w:pPr>
        <w:tabs>
          <w:tab w:val="left" w:pos="7371"/>
        </w:tabs>
        <w:spacing w:after="160"/>
        <w:ind w:left="3544" w:firstLine="3"/>
        <w:jc w:val="both"/>
        <w:rPr>
          <w:rFonts w:ascii="GHEA Grapalat" w:hAnsi="GHEA Grapalat"/>
          <w:sz w:val="16"/>
        </w:rPr>
      </w:pPr>
    </w:p>
    <w:p w14:paraId="183B3BFE">
      <w:pPr>
        <w:tabs>
          <w:tab w:val="left" w:pos="7371"/>
        </w:tabs>
        <w:spacing w:after="160"/>
        <w:ind w:left="3544" w:firstLine="3"/>
        <w:jc w:val="both"/>
        <w:rPr>
          <w:rFonts w:ascii="GHEA Grapalat" w:hAnsi="GHEA Grapalat"/>
          <w:sz w:val="16"/>
        </w:rPr>
      </w:pPr>
    </w:p>
    <w:p w14:paraId="54BCB319">
      <w:pPr>
        <w:jc w:val="both"/>
        <w:rPr>
          <w:rFonts w:ascii="GHEA Grapalat" w:hAnsi="GHEA Grapalat"/>
        </w:rPr>
      </w:pPr>
      <w:r>
        <w:rPr>
          <w:rFonts w:ascii="GHEA Grapalat" w:hAnsi="GHEA Grapalat"/>
        </w:rPr>
        <w:t>_______________________________________________</w:t>
      </w:r>
      <w:r>
        <w:rPr>
          <w:rFonts w:ascii="GHEA Grapalat" w:hAnsi="GHEA Grapalat"/>
        </w:rPr>
        <w:tab/>
      </w:r>
      <w:r>
        <w:rPr>
          <w:rFonts w:ascii="GHEA Grapalat" w:hAnsi="GHEA Grapalat"/>
        </w:rPr>
        <w:t>_____________________</w:t>
      </w:r>
    </w:p>
    <w:p w14:paraId="4071F4B1">
      <w:pPr>
        <w:tabs>
          <w:tab w:val="left" w:pos="7230"/>
        </w:tabs>
        <w:ind w:left="851"/>
        <w:jc w:val="both"/>
        <w:rPr>
          <w:rFonts w:ascii="GHEA Grapalat" w:hAnsi="GHEA Grapalat"/>
          <w:sz w:val="16"/>
        </w:rPr>
      </w:pPr>
      <w:r>
        <w:rPr>
          <w:rFonts w:ascii="GHEA Grapalat" w:hAnsi="GHEA Grapalat"/>
          <w:sz w:val="16"/>
        </w:rPr>
        <w:t>наименование участника (должность,</w:t>
      </w:r>
      <w:r>
        <w:rPr>
          <w:rFonts w:ascii="GHEA Grapalat" w:hAnsi="GHEA Grapalat"/>
          <w:sz w:val="16"/>
        </w:rPr>
        <w:tab/>
      </w:r>
      <w:r>
        <w:rPr>
          <w:rFonts w:ascii="GHEA Grapalat" w:hAnsi="GHEA Grapalat"/>
          <w:sz w:val="16"/>
        </w:rPr>
        <w:t>подпись)</w:t>
      </w:r>
    </w:p>
    <w:p w14:paraId="4ADBB53D">
      <w:pPr>
        <w:spacing w:after="160"/>
        <w:ind w:left="1134"/>
        <w:jc w:val="both"/>
        <w:rPr>
          <w:rFonts w:ascii="GHEA Grapalat" w:hAnsi="GHEA Grapalat"/>
          <w:sz w:val="16"/>
        </w:rPr>
      </w:pPr>
      <w:r>
        <w:rPr>
          <w:rFonts w:ascii="GHEA Grapalat" w:hAnsi="GHEA Grapalat"/>
          <w:sz w:val="16"/>
        </w:rPr>
        <w:t>имя, фамилия руководителя)</w:t>
      </w:r>
    </w:p>
    <w:p w14:paraId="4D965FD5">
      <w:pPr>
        <w:widowControl w:val="0"/>
        <w:spacing w:after="160"/>
        <w:jc w:val="right"/>
        <w:rPr>
          <w:rFonts w:ascii="GHEA Grapalat" w:hAnsi="GHEA Grapalat"/>
          <w:b/>
        </w:rPr>
      </w:pPr>
      <w:r>
        <w:rPr>
          <w:rFonts w:ascii="GHEA Grapalat" w:hAnsi="GHEA Grapalat"/>
        </w:rPr>
        <w:t>М. П.</w:t>
      </w:r>
      <w:r>
        <w:rPr>
          <w:rFonts w:ascii="GHEA Grapalat" w:hAnsi="GHEA Grapalat"/>
          <w:b/>
        </w:rPr>
        <w:t xml:space="preserve"> </w:t>
      </w:r>
    </w:p>
    <w:p w14:paraId="1930801F">
      <w:pPr>
        <w:pStyle w:val="4"/>
        <w:keepNext w:val="0"/>
        <w:widowControl w:val="0"/>
        <w:spacing w:after="160" w:line="240" w:lineRule="auto"/>
        <w:ind w:firstLine="567"/>
        <w:jc w:val="right"/>
        <w:rPr>
          <w:rFonts w:ascii="GHEA Grapalat" w:hAnsi="GHEA Grapalat" w:cs="Arial"/>
          <w:b/>
          <w:i w:val="0"/>
          <w:sz w:val="24"/>
          <w:szCs w:val="24"/>
        </w:rPr>
      </w:pPr>
      <w:r>
        <w:rPr>
          <w:rFonts w:ascii="GHEA Grapalat" w:hAnsi="GHEA Grapalat"/>
          <w:b/>
        </w:rPr>
        <w:br w:type="page"/>
      </w:r>
      <w:r>
        <w:rPr>
          <w:rFonts w:ascii="GHEA Grapalat" w:hAnsi="GHEA Grapalat"/>
          <w:b/>
          <w:i w:val="0"/>
          <w:sz w:val="24"/>
          <w:szCs w:val="24"/>
        </w:rPr>
        <w:t>Приложение № 1.1</w:t>
      </w:r>
    </w:p>
    <w:p w14:paraId="48A9B778">
      <w:pPr>
        <w:pStyle w:val="20"/>
        <w:widowControl w:val="0"/>
        <w:spacing w:after="160"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type="textWrapping"/>
      </w:r>
      <w:r>
        <w:rPr>
          <w:rFonts w:ascii="GHEA Grapalat" w:hAnsi="GHEA Grapalat"/>
          <w:b/>
          <w:sz w:val="24"/>
          <w:szCs w:val="24"/>
        </w:rPr>
        <w:t xml:space="preserve">под кодом </w:t>
      </w:r>
      <w:r>
        <w:rPr>
          <w:rFonts w:ascii="GHEA Grapalat" w:hAnsi="GHEA Grapalat"/>
          <w:b/>
        </w:rPr>
        <w:t>"</w:t>
      </w:r>
      <w:r>
        <w:rPr>
          <w:rFonts w:ascii="GHEA Grapalat" w:hAnsi="GHEA Grapalat"/>
        </w:rPr>
        <w:t>"</w:t>
      </w:r>
      <w:r>
        <w:rPr>
          <w:rFonts w:ascii="GHEA Grapalat" w:hAnsi="GHEA Grapalat"/>
          <w:lang w:val="hy-AM"/>
        </w:rPr>
        <w:t>ՀՀ ԳՄՍ6ՄԴ</w:t>
      </w:r>
      <w:r>
        <w:rPr>
          <w:rFonts w:ascii="GHEA Grapalat" w:hAnsi="GHEA Grapalat"/>
          <w:b/>
          <w:lang w:val="es-ES"/>
        </w:rPr>
        <w:t>-</w:t>
      </w:r>
      <w:r>
        <w:rPr>
          <w:rFonts w:ascii="GHEA Grapalat" w:hAnsi="GHEA Grapalat" w:cs="Sylfaen"/>
          <w:b/>
          <w:lang w:val="hy-AM"/>
        </w:rPr>
        <w:t>ԳՀԱ</w:t>
      </w:r>
      <w:r>
        <w:rPr>
          <w:rFonts w:ascii="GHEA Grapalat" w:hAnsi="GHEA Grapalat" w:cs="Sylfaen"/>
          <w:b/>
        </w:rPr>
        <w:t>Շ</w:t>
      </w:r>
      <w:r>
        <w:rPr>
          <w:rFonts w:ascii="GHEA Grapalat" w:hAnsi="GHEA Grapalat" w:cs="Sylfaen"/>
          <w:b/>
          <w:lang w:val="hy-AM"/>
        </w:rPr>
        <w:t>ՁԲ</w:t>
      </w:r>
      <w:r>
        <w:rPr>
          <w:rFonts w:ascii="GHEA Grapalat" w:hAnsi="GHEA Grapalat"/>
          <w:b/>
          <w:lang w:val="es-ES"/>
        </w:rPr>
        <w:t>-</w:t>
      </w:r>
      <w:r>
        <w:rPr>
          <w:rFonts w:ascii="GHEA Grapalat" w:hAnsi="GHEA Grapalat"/>
          <w:b/>
          <w:lang w:val="hy-AM"/>
        </w:rPr>
        <w:t>24</w:t>
      </w:r>
      <w:r>
        <w:rPr>
          <w:rFonts w:ascii="GHEA Grapalat" w:hAnsi="GHEA Grapalat"/>
          <w:b/>
          <w:lang w:val="es-ES"/>
        </w:rPr>
        <w:t>/</w:t>
      </w:r>
      <w:r>
        <w:rPr>
          <w:rFonts w:ascii="GHEA Grapalat" w:hAnsi="GHEA Grapalat"/>
          <w:b/>
          <w:lang w:val="hy-AM"/>
        </w:rPr>
        <w:t>02</w:t>
      </w:r>
      <w:r>
        <w:rPr>
          <w:rFonts w:ascii="GHEA Grapalat" w:hAnsi="GHEA Grapalat"/>
          <w:lang w:val="af-ZA"/>
        </w:rPr>
        <w:t>»</w:t>
      </w:r>
      <w:r>
        <w:rPr>
          <w:rFonts w:ascii="GHEA Grapalat" w:hAnsi="GHEA Grapalat"/>
        </w:rPr>
        <w:t>*</w:t>
      </w:r>
      <w:r>
        <w:rPr>
          <w:rStyle w:val="30"/>
          <w:rFonts w:ascii="GHEA Grapalat" w:hAnsi="GHEA Grapalat"/>
          <w:b/>
          <w:sz w:val="24"/>
          <w:szCs w:val="24"/>
        </w:rPr>
        <w:footnoteReference w:id="11" w:customMarkFollows="1"/>
        <w:t>*</w:t>
      </w:r>
    </w:p>
    <w:p w14:paraId="07D80ACC">
      <w:pPr>
        <w:widowControl w:val="0"/>
        <w:spacing w:after="160"/>
        <w:ind w:left="567" w:right="565"/>
        <w:jc w:val="center"/>
        <w:rPr>
          <w:rFonts w:ascii="GHEA Grapalat" w:hAnsi="GHEA Grapalat"/>
          <w:b/>
          <w:lang w:val="hy-AM"/>
        </w:rPr>
      </w:pPr>
      <w:r>
        <w:rPr>
          <w:rFonts w:ascii="GHEA Grapalat" w:hAnsi="GHEA Grapalat"/>
          <w:b/>
        </w:rPr>
        <w:t>ЗАВЕРЕНИЕ</w:t>
      </w:r>
    </w:p>
    <w:p w14:paraId="51B1069E">
      <w:pPr>
        <w:pStyle w:val="4"/>
        <w:keepNext w:val="0"/>
        <w:widowControl w:val="0"/>
        <w:spacing w:after="160" w:line="240" w:lineRule="auto"/>
        <w:ind w:left="567" w:right="565"/>
        <w:rPr>
          <w:rFonts w:ascii="GHEA Grapalat" w:hAnsi="GHEA Grapalat" w:cs="Arial"/>
          <w:sz w:val="24"/>
          <w:szCs w:val="24"/>
        </w:rPr>
      </w:pPr>
      <w:r>
        <w:rPr>
          <w:rFonts w:ascii="GHEA Grapalat" w:hAnsi="GHEA Grapalat"/>
          <w:b/>
          <w:i w:val="0"/>
          <w:sz w:val="24"/>
          <w:szCs w:val="24"/>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3A88040B">
      <w:pPr>
        <w:widowControl w:val="0"/>
        <w:jc w:val="both"/>
        <w:rPr>
          <w:rFonts w:ascii="GHEA Grapalat" w:hAnsi="GHEA Grapalat"/>
        </w:rPr>
      </w:pPr>
      <w:r>
        <w:rPr>
          <w:rFonts w:ascii="GHEA Grapalat" w:hAnsi="GHEA Grapalat"/>
        </w:rPr>
        <w:t xml:space="preserve">___________________________________________________________________________,                               </w:t>
      </w:r>
    </w:p>
    <w:p w14:paraId="258467E3">
      <w:pPr>
        <w:widowControl w:val="0"/>
        <w:spacing w:after="120"/>
        <w:jc w:val="both"/>
        <w:rPr>
          <w:rFonts w:ascii="GHEA Grapalat" w:hAnsi="GHEA Grapalat" w:cs="Arial"/>
          <w:sz w:val="16"/>
          <w:u w:val="single"/>
        </w:rPr>
      </w:pPr>
      <w:r>
        <w:rPr>
          <w:rFonts w:ascii="GHEA Grapalat" w:hAnsi="GHEA Grapalat"/>
          <w:sz w:val="16"/>
        </w:rPr>
        <w:t xml:space="preserve">                                       наименование участника</w:t>
      </w:r>
    </w:p>
    <w:p w14:paraId="527F3292">
      <w:pPr>
        <w:widowControl w:val="0"/>
        <w:tabs>
          <w:tab w:val="left" w:pos="6804"/>
        </w:tabs>
        <w:jc w:val="both"/>
        <w:rPr>
          <w:del w:id="6" w:author="Inesa Kocharyan" w:date="2024-02-09T17:12:00Z"/>
          <w:rFonts w:ascii="GHEA Grapalat" w:hAnsi="GHEA Grapalat"/>
        </w:rPr>
      </w:pPr>
      <w:r>
        <w:rPr>
          <w:rFonts w:ascii="GHEA Grapalat" w:hAnsi="GHEA Grapalat"/>
        </w:rPr>
        <w:t>в случае признания отобранным участником в рамках открытого конкурса под кодом "</w:t>
      </w:r>
      <w:r>
        <w:rPr>
          <w:rFonts w:ascii="GHEA Grapalat" w:hAnsi="GHEA Grapalat"/>
          <w:lang w:val="hy-AM"/>
        </w:rPr>
        <w:t>ՀՀ ԳՄՍ6ՄԴ</w:t>
      </w:r>
      <w:r>
        <w:rPr>
          <w:rFonts w:ascii="GHEA Grapalat" w:hAnsi="GHEA Grapalat"/>
          <w:b/>
          <w:lang w:val="es-ES"/>
        </w:rPr>
        <w:t>-</w:t>
      </w:r>
      <w:r>
        <w:rPr>
          <w:rFonts w:ascii="GHEA Grapalat" w:hAnsi="GHEA Grapalat" w:cs="Sylfaen"/>
          <w:b/>
          <w:lang w:val="hy-AM"/>
        </w:rPr>
        <w:t>ԳՀԱ</w:t>
      </w:r>
      <w:r>
        <w:rPr>
          <w:rFonts w:ascii="GHEA Grapalat" w:hAnsi="GHEA Grapalat" w:cs="Sylfaen"/>
          <w:b/>
        </w:rPr>
        <w:t>Շ</w:t>
      </w:r>
      <w:r>
        <w:rPr>
          <w:rFonts w:ascii="GHEA Grapalat" w:hAnsi="GHEA Grapalat" w:cs="Sylfaen"/>
          <w:b/>
          <w:lang w:val="hy-AM"/>
        </w:rPr>
        <w:t>ՁԲ</w:t>
      </w:r>
      <w:r>
        <w:rPr>
          <w:rFonts w:ascii="GHEA Grapalat" w:hAnsi="GHEA Grapalat"/>
          <w:b/>
          <w:lang w:val="es-ES"/>
        </w:rPr>
        <w:t>-</w:t>
      </w:r>
      <w:r>
        <w:rPr>
          <w:rFonts w:ascii="GHEA Grapalat" w:hAnsi="GHEA Grapalat"/>
          <w:b/>
          <w:lang w:val="hy-AM"/>
        </w:rPr>
        <w:t>24</w:t>
      </w:r>
      <w:r>
        <w:rPr>
          <w:rFonts w:ascii="GHEA Grapalat" w:hAnsi="GHEA Grapalat"/>
          <w:b/>
          <w:lang w:val="es-ES"/>
        </w:rPr>
        <w:t>/</w:t>
      </w:r>
      <w:r>
        <w:rPr>
          <w:rFonts w:ascii="GHEA Grapalat" w:hAnsi="GHEA Grapalat"/>
          <w:b/>
          <w:lang w:val="hy-AM"/>
        </w:rPr>
        <w:t>02</w:t>
      </w:r>
      <w:r>
        <w:rPr>
          <w:rFonts w:ascii="GHEA Grapalat" w:hAnsi="GHEA Grapalat"/>
          <w:lang w:val="af-ZA"/>
        </w:rPr>
        <w:t>»</w:t>
      </w:r>
      <w:r>
        <w:rPr>
          <w:rFonts w:ascii="GHEA Grapalat" w:hAnsi="GHEA Grapalat"/>
        </w:rPr>
        <w:t>*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p>
    <w:p w14:paraId="1B5788A2">
      <w:pPr>
        <w:widowControl w:val="0"/>
        <w:tabs>
          <w:tab w:val="left" w:pos="6804"/>
        </w:tabs>
        <w:jc w:val="center"/>
        <w:rPr>
          <w:rFonts w:ascii="GHEA Grapalat" w:hAnsi="GHEA Grapalat"/>
        </w:rPr>
      </w:pPr>
    </w:p>
    <w:p w14:paraId="29BC1BDD">
      <w:pPr>
        <w:widowControl w:val="0"/>
        <w:tabs>
          <w:tab w:val="left" w:pos="6804"/>
        </w:tabs>
        <w:jc w:val="center"/>
        <w:rPr>
          <w:rFonts w:ascii="GHEA Grapalat" w:hAnsi="GHEA Grapalat"/>
        </w:rPr>
      </w:pPr>
    </w:p>
    <w:p w14:paraId="655B682D">
      <w:pPr>
        <w:widowControl w:val="0"/>
        <w:tabs>
          <w:tab w:val="left" w:pos="6804"/>
        </w:tabs>
        <w:jc w:val="center"/>
        <w:rPr>
          <w:rFonts w:ascii="GHEA Grapalat" w:hAnsi="GHEA Grapalat"/>
        </w:rPr>
      </w:pPr>
    </w:p>
    <w:p w14:paraId="7310DA4D">
      <w:pPr>
        <w:widowControl w:val="0"/>
        <w:tabs>
          <w:tab w:val="left" w:pos="6804"/>
        </w:tabs>
        <w:jc w:val="center"/>
        <w:rPr>
          <w:rFonts w:ascii="GHEA Grapalat" w:hAnsi="GHEA Grapalat"/>
        </w:rPr>
      </w:pPr>
    </w:p>
    <w:p w14:paraId="6E542FAA">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r>
      <w:r>
        <w:rPr>
          <w:rFonts w:ascii="GHEA Grapalat" w:hAnsi="GHEA Grapalat"/>
        </w:rPr>
        <w:t>_________________</w:t>
      </w:r>
    </w:p>
    <w:p w14:paraId="229E6B82">
      <w:pPr>
        <w:widowControl w:val="0"/>
        <w:tabs>
          <w:tab w:val="left" w:pos="7513"/>
        </w:tabs>
        <w:spacing w:after="160"/>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r>
      <w:r>
        <w:rPr>
          <w:rFonts w:ascii="GHEA Grapalat" w:hAnsi="GHEA Grapalat"/>
          <w:sz w:val="16"/>
        </w:rPr>
        <w:t>подпись</w:t>
      </w:r>
    </w:p>
    <w:p w14:paraId="6BAE7B4F">
      <w:pPr>
        <w:widowControl w:val="0"/>
        <w:spacing w:after="160"/>
        <w:jc w:val="right"/>
        <w:rPr>
          <w:rFonts w:ascii="GHEA Grapalat" w:hAnsi="GHEA Grapalat"/>
        </w:rPr>
      </w:pPr>
    </w:p>
    <w:p w14:paraId="719664DA">
      <w:pPr>
        <w:widowControl w:val="0"/>
        <w:spacing w:after="160"/>
        <w:jc w:val="right"/>
        <w:rPr>
          <w:rFonts w:ascii="GHEA Grapalat" w:hAnsi="GHEA Grapalat"/>
        </w:rPr>
      </w:pPr>
      <w:r>
        <w:rPr>
          <w:rFonts w:ascii="GHEA Grapalat" w:hAnsi="GHEA Grapalat"/>
        </w:rPr>
        <w:t>М. П.</w:t>
      </w:r>
    </w:p>
    <w:p w14:paraId="0549BDA6">
      <w:pPr>
        <w:rPr>
          <w:rFonts w:ascii="GHEA Grapalat" w:hAnsi="GHEA Grapalat"/>
        </w:rPr>
      </w:pPr>
      <w:r>
        <w:rPr>
          <w:rFonts w:ascii="GHEA Grapalat" w:hAnsi="GHEA Grapalat"/>
        </w:rPr>
        <w:br w:type="page"/>
      </w:r>
    </w:p>
    <w:p w14:paraId="00AA0804">
      <w:pPr>
        <w:pStyle w:val="4"/>
        <w:keepNext w:val="0"/>
        <w:widowControl w:val="0"/>
        <w:spacing w:after="160" w:line="240" w:lineRule="auto"/>
        <w:ind w:firstLine="567"/>
        <w:jc w:val="right"/>
        <w:rPr>
          <w:rFonts w:ascii="GHEA Grapalat" w:hAnsi="GHEA Grapalat"/>
        </w:rPr>
      </w:pPr>
      <w:r>
        <w:rPr>
          <w:rFonts w:ascii="GHEA Grapalat" w:hAnsi="GHEA Grapalat"/>
        </w:rPr>
        <w:br w:type="page"/>
      </w:r>
    </w:p>
    <w:p w14:paraId="50D60D9C">
      <w:pPr>
        <w:jc w:val="right"/>
        <w:rPr>
          <w:rFonts w:ascii="GHEA Grapalat" w:hAnsi="GHEA Grapalat"/>
          <w:b/>
        </w:rPr>
      </w:pPr>
      <w:r>
        <w:rPr>
          <w:rFonts w:ascii="GHEA Grapalat" w:hAnsi="GHEA Grapalat"/>
          <w:b/>
        </w:rPr>
        <w:t xml:space="preserve">Приложение 1.2** </w:t>
      </w:r>
    </w:p>
    <w:p w14:paraId="6CF67EC7">
      <w:pPr>
        <w:jc w:val="right"/>
        <w:rPr>
          <w:rFonts w:ascii="GHEA Grapalat" w:hAnsi="GHEA Grapalat"/>
          <w:b/>
        </w:rPr>
      </w:pPr>
      <w:r>
        <w:rPr>
          <w:rFonts w:ascii="GHEA Grapalat" w:hAnsi="GHEA Grapalat"/>
          <w:b/>
        </w:rPr>
        <w:t xml:space="preserve">к Приглашению на </w:t>
      </w:r>
      <w:r>
        <w:rPr>
          <w:rFonts w:ascii="GHEA Grapalat" w:hAnsi="GHEA Grapalat"/>
        </w:rPr>
        <w:t xml:space="preserve">запрос котировок </w:t>
      </w:r>
    </w:p>
    <w:p w14:paraId="7CB80769">
      <w:pPr>
        <w:widowControl w:val="0"/>
        <w:tabs>
          <w:tab w:val="left" w:pos="567"/>
        </w:tabs>
        <w:spacing w:after="160"/>
        <w:ind w:left="568"/>
        <w:jc w:val="right"/>
        <w:rPr>
          <w:rFonts w:ascii="GHEA Grapalat" w:hAnsi="GHEA Grapalat" w:cs="Arial"/>
        </w:rPr>
      </w:pPr>
      <w:r>
        <w:rPr>
          <w:rFonts w:ascii="GHEA Grapalat" w:hAnsi="GHEA Grapalat"/>
          <w:b/>
        </w:rPr>
        <w:t>под кодом "</w:t>
      </w:r>
      <w:r>
        <w:rPr>
          <w:rFonts w:ascii="GHEA Grapalat" w:hAnsi="GHEA Grapalat"/>
        </w:rPr>
        <w:t>"</w:t>
      </w:r>
      <w:r>
        <w:rPr>
          <w:rFonts w:ascii="GHEA Grapalat" w:hAnsi="GHEA Grapalat"/>
          <w:lang w:val="hy-AM"/>
        </w:rPr>
        <w:t>ՀՀ ԳՄՍ6ՄԴ</w:t>
      </w:r>
      <w:r>
        <w:rPr>
          <w:rFonts w:ascii="GHEA Grapalat" w:hAnsi="GHEA Grapalat"/>
          <w:b/>
          <w:lang w:val="es-ES"/>
        </w:rPr>
        <w:t>-</w:t>
      </w:r>
      <w:r>
        <w:rPr>
          <w:rFonts w:ascii="GHEA Grapalat" w:hAnsi="GHEA Grapalat" w:cs="Sylfaen"/>
          <w:b/>
          <w:lang w:val="hy-AM"/>
        </w:rPr>
        <w:t>ԳՀԱ</w:t>
      </w:r>
      <w:r>
        <w:rPr>
          <w:rFonts w:ascii="GHEA Grapalat" w:hAnsi="GHEA Grapalat" w:cs="Sylfaen"/>
          <w:b/>
        </w:rPr>
        <w:t>Շ</w:t>
      </w:r>
      <w:r>
        <w:rPr>
          <w:rFonts w:ascii="GHEA Grapalat" w:hAnsi="GHEA Grapalat" w:cs="Sylfaen"/>
          <w:b/>
          <w:lang w:val="hy-AM"/>
        </w:rPr>
        <w:t>ՁԲ</w:t>
      </w:r>
      <w:r>
        <w:rPr>
          <w:rFonts w:ascii="GHEA Grapalat" w:hAnsi="GHEA Grapalat"/>
          <w:b/>
          <w:lang w:val="es-ES"/>
        </w:rPr>
        <w:t>-</w:t>
      </w:r>
      <w:r>
        <w:rPr>
          <w:rFonts w:ascii="GHEA Grapalat" w:hAnsi="GHEA Grapalat"/>
          <w:b/>
          <w:lang w:val="hy-AM"/>
        </w:rPr>
        <w:t>24</w:t>
      </w:r>
      <w:r>
        <w:rPr>
          <w:rFonts w:ascii="GHEA Grapalat" w:hAnsi="GHEA Grapalat"/>
          <w:b/>
          <w:lang w:val="es-ES"/>
        </w:rPr>
        <w:t>/</w:t>
      </w:r>
      <w:r>
        <w:rPr>
          <w:rFonts w:ascii="GHEA Grapalat" w:hAnsi="GHEA Grapalat"/>
          <w:b/>
          <w:lang w:val="hy-AM"/>
        </w:rPr>
        <w:t>02</w:t>
      </w:r>
      <w:r>
        <w:rPr>
          <w:rFonts w:ascii="GHEA Grapalat" w:hAnsi="GHEA Grapalat"/>
          <w:lang w:val="af-ZA"/>
        </w:rPr>
        <w:t>»</w:t>
      </w:r>
      <w:r>
        <w:rPr>
          <w:rFonts w:ascii="GHEA Grapalat" w:hAnsi="GHEA Grapalat"/>
        </w:rPr>
        <w:t>*</w:t>
      </w:r>
    </w:p>
    <w:p w14:paraId="352554EF">
      <w:pPr>
        <w:ind w:left="360" w:hanging="360"/>
        <w:jc w:val="center"/>
        <w:rPr>
          <w:rFonts w:ascii="GHEA Grapalat" w:hAnsi="GHEA Grapalat"/>
          <w:b/>
        </w:rPr>
      </w:pPr>
      <w:r>
        <w:rPr>
          <w:rFonts w:ascii="GHEA Grapalat" w:hAnsi="GHEA Grapalat"/>
          <w:b/>
        </w:rPr>
        <w:t>ФОРМА</w:t>
      </w:r>
    </w:p>
    <w:p w14:paraId="1B6F360A">
      <w:pPr>
        <w:ind w:left="360" w:hanging="360"/>
        <w:jc w:val="center"/>
        <w:rPr>
          <w:rFonts w:ascii="GHEA Grapalat" w:hAnsi="GHEA Grapalat"/>
          <w:b/>
        </w:rPr>
      </w:pPr>
      <w:r>
        <w:rPr>
          <w:rFonts w:ascii="GHEA Grapalat" w:hAnsi="GHEA Grapalat"/>
          <w:b/>
        </w:rPr>
        <w:t>ДЕКЛАРАЦИИ О РЕАЛЬНЫХ  БЕНЕФИЦИАРАХ</w:t>
      </w:r>
    </w:p>
    <w:p w14:paraId="2AA8757D">
      <w:pPr>
        <w:ind w:left="360" w:hanging="360"/>
        <w:jc w:val="center"/>
        <w:rPr>
          <w:rFonts w:ascii="GHEA Grapalat" w:hAnsi="GHEA Grapalat" w:eastAsia="GHEA Grapalat" w:cs="GHEA Grapalat"/>
          <w:b/>
        </w:rPr>
      </w:pPr>
    </w:p>
    <w:p w14:paraId="2116B8F2">
      <w:pPr>
        <w:numPr>
          <w:ilvl w:val="0"/>
          <w:numId w:val="4"/>
        </w:numPr>
        <w:pBdr>
          <w:top w:val="none" w:color="auto" w:sz="0" w:space="0"/>
          <w:left w:val="none" w:color="auto" w:sz="0" w:space="0"/>
          <w:bottom w:val="none" w:color="auto" w:sz="0" w:space="0"/>
          <w:right w:val="none" w:color="auto" w:sz="0" w:space="0"/>
          <w:between w:val="none" w:color="auto" w:sz="0" w:space="0"/>
        </w:pBdr>
        <w:spacing w:after="160" w:line="259" w:lineRule="auto"/>
        <w:rPr>
          <w:rFonts w:ascii="GHEA Grapalat" w:hAnsi="GHEA Grapalat" w:eastAsia="GHEA Grapalat" w:cs="GHEA Grapalat"/>
          <w:b/>
          <w:color w:val="000000"/>
        </w:rPr>
      </w:pPr>
      <w:r>
        <w:rPr>
          <w:rFonts w:ascii="GHEA Grapalat" w:hAnsi="GHEA Grapalat" w:eastAsia="GHEA Grapalat" w:cs="GHEA Grapalat"/>
          <w:b/>
          <w:color w:val="000000"/>
        </w:rPr>
        <w:t>Организация</w:t>
      </w:r>
    </w:p>
    <w:p w14:paraId="000FD48C">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Данные организации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80"/>
      </w:tblGrid>
      <w:tr w14:paraId="393D26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443E9BD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Наименование</w:t>
            </w:r>
          </w:p>
        </w:tc>
        <w:tc>
          <w:tcPr>
            <w:tcW w:w="6180" w:type="dxa"/>
            <w:vAlign w:val="center"/>
          </w:tcPr>
          <w:p w14:paraId="1B0B2762">
            <w:pPr>
              <w:spacing w:before="240" w:after="240"/>
              <w:rPr>
                <w:rFonts w:ascii="GHEA Grapalat" w:hAnsi="GHEA Grapalat" w:eastAsia="GHEA Grapalat" w:cs="GHEA Grapalat"/>
              </w:rPr>
            </w:pPr>
          </w:p>
        </w:tc>
      </w:tr>
      <w:tr w14:paraId="657E0A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0F2826F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Наименование латинскими буквами</w:t>
            </w:r>
          </w:p>
        </w:tc>
        <w:tc>
          <w:tcPr>
            <w:tcW w:w="6180" w:type="dxa"/>
            <w:vAlign w:val="center"/>
          </w:tcPr>
          <w:p w14:paraId="3A6B1445">
            <w:pPr>
              <w:spacing w:before="240" w:after="240"/>
              <w:rPr>
                <w:rFonts w:ascii="GHEA Grapalat" w:hAnsi="GHEA Grapalat" w:eastAsia="GHEA Grapalat" w:cs="GHEA Grapalat"/>
              </w:rPr>
            </w:pPr>
          </w:p>
        </w:tc>
      </w:tr>
      <w:tr w14:paraId="155E9B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395D080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Номер государственной регистрации</w:t>
            </w:r>
          </w:p>
        </w:tc>
        <w:tc>
          <w:tcPr>
            <w:tcW w:w="6180" w:type="dxa"/>
            <w:vAlign w:val="center"/>
          </w:tcPr>
          <w:p w14:paraId="3374E0E8">
            <w:pPr>
              <w:spacing w:before="240" w:after="240"/>
              <w:rPr>
                <w:rFonts w:ascii="GHEA Grapalat" w:hAnsi="GHEA Grapalat" w:eastAsia="GHEA Grapalat" w:cs="GHEA Grapalat"/>
              </w:rPr>
            </w:pPr>
          </w:p>
        </w:tc>
      </w:tr>
      <w:tr w14:paraId="324532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061CD62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День, месяц, год регистрации</w:t>
            </w:r>
          </w:p>
        </w:tc>
        <w:tc>
          <w:tcPr>
            <w:tcW w:w="6180" w:type="dxa"/>
            <w:vAlign w:val="center"/>
          </w:tcPr>
          <w:p w14:paraId="576838ED">
            <w:pPr>
              <w:spacing w:before="240" w:after="240"/>
              <w:rPr>
                <w:rFonts w:ascii="GHEA Grapalat" w:hAnsi="GHEA Grapalat" w:eastAsia="GHEA Grapalat" w:cs="GHEA Grapalat"/>
              </w:rPr>
            </w:pPr>
          </w:p>
        </w:tc>
      </w:tr>
      <w:tr w14:paraId="6532EB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328A02C">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r>
              <w:rPr>
                <w:rFonts w:ascii="GHEA Grapalat" w:hAnsi="GHEA Grapalat" w:eastAsia="GHEA Grapalat" w:cs="GHEA Grapalat"/>
                <w:color w:val="000000"/>
              </w:rPr>
              <w:t xml:space="preserve">Адрес </w:t>
            </w:r>
            <w:ins w:id="7" w:author="Inesa Kocharyan" w:date="2021-08-30T12:39:00Z">
              <w:r>
                <w:rPr>
                  <w:rFonts w:ascii="GHEA Grapalat" w:hAnsi="GHEA Grapalat" w:eastAsia="GHEA Grapalat" w:cs="GHEA Grapalat"/>
                  <w:color w:val="000000"/>
                </w:rPr>
                <w:t xml:space="preserve"> </w:t>
              </w:r>
            </w:ins>
            <w:r>
              <w:rPr>
                <w:rFonts w:ascii="GHEA Grapalat" w:hAnsi="GHEA Grapalat" w:eastAsia="GHEA Grapalat" w:cs="GHEA Grapalat"/>
                <w:color w:val="000000"/>
              </w:rPr>
              <w:t>регистрации</w:t>
            </w:r>
          </w:p>
        </w:tc>
        <w:tc>
          <w:tcPr>
            <w:tcW w:w="6180" w:type="dxa"/>
            <w:vAlign w:val="center"/>
          </w:tcPr>
          <w:p w14:paraId="0BC15207">
            <w:pPr>
              <w:spacing w:before="240" w:after="240"/>
              <w:rPr>
                <w:rFonts w:ascii="GHEA Grapalat" w:hAnsi="GHEA Grapalat" w:eastAsia="GHEA Grapalat" w:cs="GHEA Grapalat"/>
              </w:rPr>
            </w:pPr>
          </w:p>
        </w:tc>
      </w:tr>
      <w:tr w14:paraId="26DC4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F9215CF">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r>
              <w:rPr>
                <w:rFonts w:ascii="GHEA Grapalat" w:hAnsi="GHEA Grapalat" w:eastAsia="GHEA Grapalat" w:cs="GHEA Grapalat"/>
                <w:color w:val="000000"/>
              </w:rPr>
              <w:t>Государство регистрации</w:t>
            </w:r>
          </w:p>
        </w:tc>
        <w:tc>
          <w:tcPr>
            <w:tcW w:w="6180" w:type="dxa"/>
            <w:vAlign w:val="center"/>
          </w:tcPr>
          <w:p w14:paraId="6B4FACBC">
            <w:pPr>
              <w:spacing w:before="240" w:after="240"/>
              <w:ind w:left="993" w:hanging="851"/>
              <w:rPr>
                <w:rFonts w:ascii="GHEA Grapalat" w:hAnsi="GHEA Grapalat" w:eastAsia="GHEA Grapalat" w:cs="GHEA Grapalat"/>
              </w:rPr>
            </w:pPr>
          </w:p>
        </w:tc>
      </w:tr>
      <w:tr w14:paraId="76709B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D9C66C1">
            <w:pPr>
              <w:numPr>
                <w:ilvl w:val="2"/>
                <w:numId w:val="4"/>
              </w:numPr>
              <w:pBdr>
                <w:top w:val="none" w:color="auto" w:sz="0" w:space="0"/>
                <w:left w:val="none" w:color="auto" w:sz="0" w:space="0"/>
                <w:bottom w:val="none" w:color="auto" w:sz="0" w:space="0"/>
                <w:right w:val="none" w:color="auto" w:sz="0" w:space="0"/>
                <w:between w:val="none" w:color="auto" w:sz="0" w:space="0"/>
              </w:pBdr>
              <w:ind w:left="284" w:hanging="284"/>
              <w:rPr>
                <w:rFonts w:ascii="GHEA Grapalat" w:hAnsi="GHEA Grapalat" w:eastAsia="GHEA Grapalat" w:cs="GHEA Grapalat"/>
                <w:color w:val="000000"/>
              </w:rPr>
            </w:pPr>
            <w:r>
              <w:rPr>
                <w:rFonts w:ascii="GHEA Grapalat" w:hAnsi="GHEA Grapalat" w:eastAsia="GHEA Grapalat" w:cs="GHEA Grapalat"/>
                <w:color w:val="000000"/>
              </w:rPr>
              <w:t>Имя и фамилия руководителя исполнительного органа</w:t>
            </w:r>
          </w:p>
        </w:tc>
        <w:tc>
          <w:tcPr>
            <w:tcW w:w="6180" w:type="dxa"/>
            <w:vAlign w:val="center"/>
          </w:tcPr>
          <w:p w14:paraId="3BE3BBF4">
            <w:pPr>
              <w:spacing w:before="240" w:after="240"/>
              <w:ind w:left="993" w:hanging="851"/>
              <w:rPr>
                <w:rFonts w:ascii="GHEA Grapalat" w:hAnsi="GHEA Grapalat" w:eastAsia="GHEA Grapalat" w:cs="GHEA Grapalat"/>
              </w:rPr>
            </w:pPr>
          </w:p>
        </w:tc>
      </w:tr>
    </w:tbl>
    <w:p w14:paraId="7CA348B3">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rPr>
      </w:pPr>
      <w:r>
        <w:rPr>
          <w:rFonts w:ascii="GHEA Grapalat" w:hAnsi="GHEA Grapalat" w:eastAsia="GHEA Grapalat" w:cs="GHEA Grapalat"/>
          <w:i/>
          <w:color w:val="000000"/>
        </w:rPr>
        <w:t>Лицо, представляющее декларацию</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23301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141F01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Имя и фамилия лица, представляющего декларацию</w:t>
            </w:r>
          </w:p>
        </w:tc>
        <w:tc>
          <w:tcPr>
            <w:tcW w:w="6180" w:type="dxa"/>
            <w:vAlign w:val="center"/>
          </w:tcPr>
          <w:p w14:paraId="1D4652E7">
            <w:pPr>
              <w:spacing w:before="240" w:after="240"/>
              <w:rPr>
                <w:rFonts w:ascii="GHEA Grapalat" w:hAnsi="GHEA Grapalat" w:eastAsia="GHEA Grapalat" w:cs="GHEA Grapalat"/>
              </w:rPr>
            </w:pPr>
          </w:p>
        </w:tc>
      </w:tr>
      <w:tr w14:paraId="4EA78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87" w:hRule="atLeast"/>
        </w:trPr>
        <w:tc>
          <w:tcPr>
            <w:tcW w:w="2835" w:type="dxa"/>
            <w:shd w:val="clear" w:color="auto" w:fill="D9E2F3"/>
            <w:vAlign w:val="center"/>
          </w:tcPr>
          <w:p w14:paraId="15AD6F3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Должность лица, представляющего декларацию</w:t>
            </w:r>
          </w:p>
        </w:tc>
        <w:tc>
          <w:tcPr>
            <w:tcW w:w="6180" w:type="dxa"/>
            <w:vAlign w:val="center"/>
          </w:tcPr>
          <w:p w14:paraId="7BB2E143">
            <w:pPr>
              <w:spacing w:before="240" w:after="240"/>
              <w:rPr>
                <w:rFonts w:ascii="GHEA Grapalat" w:hAnsi="GHEA Grapalat" w:eastAsia="GHEA Grapalat" w:cs="GHEA Grapalat"/>
              </w:rPr>
            </w:pPr>
          </w:p>
        </w:tc>
      </w:tr>
    </w:tbl>
    <w:p w14:paraId="3EF66882">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rPr>
      </w:pPr>
      <w:r>
        <w:rPr>
          <w:rFonts w:ascii="GHEA Grapalat" w:hAnsi="GHEA Grapalat" w:eastAsia="GHEA Grapalat" w:cs="GHEA Grapalat"/>
          <w:i/>
          <w:color w:val="000000"/>
        </w:rPr>
        <w:t>Представление декларации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6FDA30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E8C412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hanging="79"/>
              <w:rPr>
                <w:rFonts w:ascii="GHEA Grapalat" w:hAnsi="GHEA Grapalat" w:eastAsia="GHEA Grapalat" w:cs="GHEA Grapalat"/>
                <w:color w:val="000000"/>
              </w:rPr>
            </w:pPr>
            <w:r>
              <w:rPr>
                <w:rFonts w:ascii="GHEA Grapalat" w:hAnsi="GHEA Grapalat" w:eastAsia="GHEA Grapalat" w:cs="GHEA Grapalat"/>
                <w:color w:val="000000"/>
              </w:rPr>
              <w:t>День, месяц, год подписания декларации</w:t>
            </w:r>
          </w:p>
        </w:tc>
        <w:tc>
          <w:tcPr>
            <w:tcW w:w="6180" w:type="dxa"/>
            <w:vAlign w:val="center"/>
          </w:tcPr>
          <w:p w14:paraId="440EBCCE">
            <w:pPr>
              <w:spacing w:before="240" w:after="240"/>
              <w:rPr>
                <w:rFonts w:ascii="GHEA Grapalat" w:hAnsi="GHEA Grapalat" w:eastAsia="GHEA Grapalat" w:cs="GHEA Grapalat"/>
              </w:rPr>
            </w:pPr>
          </w:p>
        </w:tc>
      </w:tr>
      <w:tr w14:paraId="2E3ADF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FD77E2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hanging="79"/>
              <w:rPr>
                <w:rFonts w:ascii="GHEA Grapalat" w:hAnsi="GHEA Grapalat" w:eastAsia="GHEA Grapalat" w:cs="GHEA Grapalat"/>
                <w:color w:val="000000"/>
              </w:rPr>
            </w:pPr>
            <w:r>
              <w:rPr>
                <w:rFonts w:ascii="GHEA Grapalat" w:hAnsi="GHEA Grapalat" w:eastAsia="GHEA Grapalat" w:cs="GHEA Grapalat"/>
                <w:color w:val="000000"/>
              </w:rPr>
              <w:t>Количество страниц декларации</w:t>
            </w:r>
          </w:p>
        </w:tc>
        <w:tc>
          <w:tcPr>
            <w:tcW w:w="6180" w:type="dxa"/>
            <w:vAlign w:val="center"/>
          </w:tcPr>
          <w:p w14:paraId="50738B8F">
            <w:pPr>
              <w:spacing w:before="240" w:after="240"/>
              <w:rPr>
                <w:rFonts w:ascii="GHEA Grapalat" w:hAnsi="GHEA Grapalat" w:eastAsia="GHEA Grapalat" w:cs="GHEA Grapalat"/>
              </w:rPr>
            </w:pPr>
          </w:p>
        </w:tc>
      </w:tr>
      <w:tr w14:paraId="07DBD8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127FB8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hanging="79"/>
              <w:rPr>
                <w:rFonts w:ascii="GHEA Grapalat" w:hAnsi="GHEA Grapalat" w:eastAsia="GHEA Grapalat" w:cs="GHEA Grapalat"/>
                <w:color w:val="000000"/>
              </w:rPr>
            </w:pPr>
            <w:r>
              <w:rPr>
                <w:rFonts w:ascii="GHEA Grapalat" w:hAnsi="GHEA Grapalat" w:eastAsia="GHEA Grapalat" w:cs="GHEA Grapalat"/>
                <w:color w:val="000000"/>
              </w:rPr>
              <w:t>Подпись лица, представляющего декларацию</w:t>
            </w:r>
          </w:p>
        </w:tc>
        <w:tc>
          <w:tcPr>
            <w:tcW w:w="6180" w:type="dxa"/>
            <w:vAlign w:val="center"/>
          </w:tcPr>
          <w:p w14:paraId="67FC0376">
            <w:pPr>
              <w:spacing w:before="240" w:after="240"/>
              <w:rPr>
                <w:rFonts w:ascii="GHEA Grapalat" w:hAnsi="GHEA Grapalat" w:eastAsia="GHEA Grapalat" w:cs="GHEA Grapalat"/>
              </w:rPr>
            </w:pPr>
          </w:p>
        </w:tc>
      </w:tr>
    </w:tbl>
    <w:p w14:paraId="0CB5F7EB">
      <w:pPr>
        <w:rPr>
          <w:rFonts w:ascii="GHEA Grapalat" w:hAnsi="GHEA Grapalat" w:eastAsia="GHEA Grapalat" w:cs="GHEA Grapalat"/>
        </w:rPr>
      </w:pPr>
    </w:p>
    <w:p w14:paraId="44E05DA4">
      <w:pPr>
        <w:rPr>
          <w:rFonts w:ascii="GHEA Grapalat" w:hAnsi="GHEA Grapalat" w:eastAsia="GHEA Grapalat" w:cs="GHEA Grapalat"/>
        </w:rPr>
      </w:pPr>
      <w:r>
        <w:rPr>
          <w:rFonts w:ascii="GHEA Grapalat" w:hAnsi="GHEA Grapalat"/>
        </w:rPr>
        <w:br w:type="page"/>
      </w:r>
    </w:p>
    <w:p w14:paraId="2AAE3ECB">
      <w:pPr>
        <w:numPr>
          <w:ilvl w:val="0"/>
          <w:numId w:val="4"/>
        </w:numPr>
        <w:pBdr>
          <w:top w:val="none" w:color="auto" w:sz="0" w:space="0"/>
          <w:left w:val="none" w:color="auto" w:sz="0" w:space="0"/>
          <w:bottom w:val="none" w:color="auto" w:sz="0" w:space="0"/>
          <w:right w:val="none" w:color="auto" w:sz="0" w:space="0"/>
          <w:between w:val="none" w:color="auto" w:sz="0" w:space="0"/>
        </w:pBdr>
        <w:spacing w:after="160" w:line="259" w:lineRule="auto"/>
        <w:rPr>
          <w:rFonts w:ascii="GHEA Grapalat" w:hAnsi="GHEA Grapalat" w:eastAsia="GHEA Grapalat" w:cs="GHEA Grapalat"/>
          <w:color w:val="000000"/>
        </w:rPr>
      </w:pPr>
      <w:r>
        <w:rPr>
          <w:rFonts w:ascii="GHEA Grapalat" w:hAnsi="GHEA Grapalat" w:eastAsia="GHEA Grapalat" w:cs="GHEA Grapalat"/>
          <w:b/>
          <w:color w:val="000000"/>
        </w:rPr>
        <w:t>Данные листинга  акций</w:t>
      </w:r>
    </w:p>
    <w:p w14:paraId="6A755283">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Данные листинга акций</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6B8351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7994B49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284" w:hanging="284"/>
              <w:rPr>
                <w:rFonts w:ascii="GHEA Grapalat" w:hAnsi="GHEA Grapalat" w:eastAsia="GHEA Grapalat" w:cs="GHEA Grapalat"/>
                <w:color w:val="000000"/>
              </w:rPr>
            </w:pPr>
            <w:r>
              <w:rPr>
                <w:rFonts w:ascii="GHEA Grapalat" w:hAnsi="GHEA Grapalat" w:eastAsia="GHEA Grapalat" w:cs="GHEA Grapalat"/>
                <w:color w:val="000000"/>
              </w:rPr>
              <w:t>Наименование фондовой биржи</w:t>
            </w:r>
          </w:p>
        </w:tc>
        <w:tc>
          <w:tcPr>
            <w:tcW w:w="6180" w:type="dxa"/>
            <w:vAlign w:val="center"/>
          </w:tcPr>
          <w:p w14:paraId="6966ACCE">
            <w:pPr>
              <w:spacing w:before="240" w:after="240"/>
              <w:rPr>
                <w:rFonts w:ascii="GHEA Grapalat" w:hAnsi="GHEA Grapalat" w:eastAsia="GHEA Grapalat" w:cs="GHEA Grapalat"/>
              </w:rPr>
            </w:pPr>
          </w:p>
        </w:tc>
      </w:tr>
      <w:tr w14:paraId="6EBF5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21997C2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 xml:space="preserve">Ссылка на документы, наличествующие на бирже </w:t>
            </w:r>
          </w:p>
        </w:tc>
        <w:tc>
          <w:tcPr>
            <w:tcW w:w="6180" w:type="dxa"/>
            <w:vAlign w:val="center"/>
          </w:tcPr>
          <w:p w14:paraId="0AE52385">
            <w:pPr>
              <w:spacing w:before="240" w:after="240"/>
              <w:rPr>
                <w:rFonts w:ascii="GHEA Grapalat" w:hAnsi="GHEA Grapalat" w:eastAsia="GHEA Grapalat" w:cs="GHEA Grapalat"/>
              </w:rPr>
            </w:pPr>
          </w:p>
        </w:tc>
      </w:tr>
    </w:tbl>
    <w:p w14:paraId="06468F78">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rPr>
      </w:pPr>
      <w:r>
        <w:rPr>
          <w:rFonts w:ascii="GHEA Grapalat" w:hAnsi="GHEA Grapalat" w:eastAsia="GHEA Grapalat" w:cs="GHEA Grapalat"/>
          <w:i/>
          <w:color w:val="000000"/>
        </w:rPr>
        <w:t>Данные юридического лица, контролирующего организацию</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019D50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48DDD0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Наименование</w:t>
            </w:r>
          </w:p>
        </w:tc>
        <w:tc>
          <w:tcPr>
            <w:tcW w:w="6180" w:type="dxa"/>
            <w:vAlign w:val="center"/>
          </w:tcPr>
          <w:p w14:paraId="50195115">
            <w:pPr>
              <w:spacing w:before="240" w:after="240"/>
              <w:rPr>
                <w:rFonts w:ascii="GHEA Grapalat" w:hAnsi="GHEA Grapalat" w:eastAsia="GHEA Grapalat" w:cs="GHEA Grapalat"/>
              </w:rPr>
            </w:pPr>
          </w:p>
        </w:tc>
      </w:tr>
      <w:tr w14:paraId="2D7FE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0A38D2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Наименование латинскими буквами</w:t>
            </w:r>
            <w:r>
              <w:t xml:space="preserve"> </w:t>
            </w:r>
          </w:p>
        </w:tc>
        <w:tc>
          <w:tcPr>
            <w:tcW w:w="6180" w:type="dxa"/>
            <w:vAlign w:val="center"/>
          </w:tcPr>
          <w:p w14:paraId="01273736">
            <w:pPr>
              <w:spacing w:before="240" w:after="240"/>
              <w:rPr>
                <w:rFonts w:ascii="GHEA Grapalat" w:hAnsi="GHEA Grapalat" w:eastAsia="GHEA Grapalat" w:cs="GHEA Grapalat"/>
              </w:rPr>
            </w:pPr>
          </w:p>
        </w:tc>
      </w:tr>
      <w:tr w14:paraId="13D64D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370CAF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Номер государственной регистрации</w:t>
            </w:r>
          </w:p>
        </w:tc>
        <w:tc>
          <w:tcPr>
            <w:tcW w:w="6180" w:type="dxa"/>
            <w:vAlign w:val="center"/>
          </w:tcPr>
          <w:p w14:paraId="5F05E166">
            <w:pPr>
              <w:spacing w:before="240" w:after="240"/>
              <w:rPr>
                <w:rFonts w:ascii="GHEA Grapalat" w:hAnsi="GHEA Grapalat" w:eastAsia="GHEA Grapalat" w:cs="GHEA Grapalat"/>
              </w:rPr>
            </w:pPr>
          </w:p>
        </w:tc>
      </w:tr>
      <w:tr w14:paraId="7E3F1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156ECF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День, месяц, год регистрации</w:t>
            </w:r>
          </w:p>
        </w:tc>
        <w:tc>
          <w:tcPr>
            <w:tcW w:w="6180" w:type="dxa"/>
            <w:vAlign w:val="center"/>
          </w:tcPr>
          <w:p w14:paraId="33E43A98">
            <w:pPr>
              <w:spacing w:before="240" w:after="240"/>
              <w:rPr>
                <w:rFonts w:ascii="GHEA Grapalat" w:hAnsi="GHEA Grapalat" w:eastAsia="GHEA Grapalat" w:cs="GHEA Grapalat"/>
              </w:rPr>
            </w:pPr>
          </w:p>
        </w:tc>
      </w:tr>
      <w:tr w14:paraId="5282A7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6498FEB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Адрес регистрации</w:t>
            </w:r>
          </w:p>
        </w:tc>
        <w:tc>
          <w:tcPr>
            <w:tcW w:w="6180" w:type="dxa"/>
            <w:vAlign w:val="center"/>
          </w:tcPr>
          <w:p w14:paraId="6618BA21">
            <w:pPr>
              <w:spacing w:before="240" w:after="240"/>
              <w:rPr>
                <w:rFonts w:ascii="GHEA Grapalat" w:hAnsi="GHEA Grapalat" w:eastAsia="GHEA Grapalat" w:cs="GHEA Grapalat"/>
              </w:rPr>
            </w:pPr>
          </w:p>
        </w:tc>
      </w:tr>
      <w:tr w14:paraId="40BFEF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61" w:hRule="atLeast"/>
        </w:trPr>
        <w:tc>
          <w:tcPr>
            <w:tcW w:w="2835" w:type="dxa"/>
            <w:shd w:val="clear" w:color="auto" w:fill="D9E2F3"/>
            <w:vAlign w:val="center"/>
          </w:tcPr>
          <w:p w14:paraId="06CCF8A7">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Государтво регистрации</w:t>
            </w:r>
          </w:p>
        </w:tc>
        <w:tc>
          <w:tcPr>
            <w:tcW w:w="6180" w:type="dxa"/>
            <w:vAlign w:val="center"/>
          </w:tcPr>
          <w:p w14:paraId="68D00C16">
            <w:pPr>
              <w:spacing w:before="240" w:after="240"/>
              <w:rPr>
                <w:rFonts w:ascii="GHEA Grapalat" w:hAnsi="GHEA Grapalat" w:eastAsia="GHEA Grapalat" w:cs="GHEA Grapalat"/>
              </w:rPr>
            </w:pPr>
          </w:p>
        </w:tc>
      </w:tr>
      <w:tr w14:paraId="15708A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104A3C83">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Имя и фамилия руководителя исполнительного органа</w:t>
            </w:r>
          </w:p>
        </w:tc>
        <w:tc>
          <w:tcPr>
            <w:tcW w:w="6180" w:type="dxa"/>
            <w:vAlign w:val="center"/>
          </w:tcPr>
          <w:p w14:paraId="6366B332">
            <w:pPr>
              <w:spacing w:before="240" w:after="240"/>
              <w:rPr>
                <w:rFonts w:ascii="GHEA Grapalat" w:hAnsi="GHEA Grapalat" w:eastAsia="GHEA Grapalat" w:cs="GHEA Grapalat"/>
              </w:rPr>
            </w:pPr>
          </w:p>
        </w:tc>
      </w:tr>
    </w:tbl>
    <w:p w14:paraId="0974C46D">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iCs/>
        </w:rPr>
      </w:pPr>
      <w:r>
        <w:rPr>
          <w:rFonts w:ascii="GHEA Grapalat" w:hAnsi="GHEA Grapalat" w:eastAsia="GHEA Grapalat" w:cs="GHEA Grapalat"/>
          <w:i/>
          <w:iCs/>
        </w:rPr>
        <w:t>Уровень контроля</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63DA91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6" w:type="dxa"/>
            <w:shd w:val="clear" w:color="auto" w:fill="D9E2F3"/>
            <w:vAlign w:val="center"/>
          </w:tcPr>
          <w:p w14:paraId="7038C86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hanging="930"/>
              <w:rPr>
                <w:rFonts w:ascii="GHEA Grapalat" w:hAnsi="GHEA Grapalat" w:eastAsia="GHEA Grapalat" w:cs="GHEA Grapalat"/>
                <w:color w:val="000000"/>
              </w:rPr>
            </w:pPr>
            <w:r>
              <w:rPr>
                <w:rFonts w:ascii="GHEA Grapalat" w:hAnsi="GHEA Grapalat" w:eastAsia="GHEA Grapalat" w:cs="GHEA Grapalat"/>
                <w:color w:val="000000"/>
              </w:rPr>
              <w:t>Размер участия (%)</w:t>
            </w:r>
          </w:p>
        </w:tc>
        <w:tc>
          <w:tcPr>
            <w:tcW w:w="6178" w:type="dxa"/>
            <w:vAlign w:val="center"/>
          </w:tcPr>
          <w:p w14:paraId="029972F5">
            <w:pPr>
              <w:spacing w:before="240" w:after="240"/>
              <w:rPr>
                <w:rFonts w:ascii="GHEA Grapalat" w:hAnsi="GHEA Grapalat" w:eastAsia="GHEA Grapalat" w:cs="GHEA Grapalat"/>
              </w:rPr>
            </w:pPr>
          </w:p>
        </w:tc>
      </w:tr>
      <w:tr w14:paraId="3B28DB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6" w:type="dxa"/>
            <w:shd w:val="clear" w:color="auto" w:fill="D9E2F3"/>
            <w:vAlign w:val="center"/>
          </w:tcPr>
          <w:p w14:paraId="2B353AB3">
            <w:pPr>
              <w:numPr>
                <w:ilvl w:val="2"/>
                <w:numId w:val="4"/>
              </w:numPr>
              <w:pBdr>
                <w:top w:val="none" w:color="auto" w:sz="0" w:space="0"/>
                <w:left w:val="none" w:color="auto" w:sz="0" w:space="0"/>
                <w:bottom w:val="none" w:color="auto" w:sz="0" w:space="0"/>
                <w:right w:val="none" w:color="auto" w:sz="0" w:space="0"/>
                <w:between w:val="none" w:color="auto" w:sz="0" w:space="0"/>
              </w:pBdr>
              <w:ind w:hanging="930"/>
              <w:rPr>
                <w:rFonts w:ascii="GHEA Grapalat" w:hAnsi="GHEA Grapalat" w:eastAsia="GHEA Grapalat" w:cs="GHEA Grapalat"/>
                <w:color w:val="000000"/>
              </w:rPr>
            </w:pPr>
            <w:r>
              <w:rPr>
                <w:rFonts w:ascii="GHEA Grapalat" w:hAnsi="GHEA Grapalat" w:eastAsia="GHEA Grapalat" w:cs="GHEA Grapalat"/>
                <w:color w:val="000000"/>
              </w:rPr>
              <w:t>Вид участия</w:t>
            </w:r>
          </w:p>
        </w:tc>
        <w:tc>
          <w:tcPr>
            <w:tcW w:w="6178" w:type="dxa"/>
            <w:vAlign w:val="center"/>
          </w:tcPr>
          <w:p w14:paraId="09176C10">
            <w:pPr>
              <w:spacing w:before="240" w:after="240"/>
              <w:rPr>
                <w:rFonts w:ascii="GHEA Grapalat" w:hAnsi="GHEA Grapalat" w:eastAsia="GHEA Grapalat" w:cs="GHEA Grapalat"/>
              </w:rPr>
            </w:pPr>
            <w:sdt>
              <w:sdtPr>
                <w:rPr>
                  <w:rFonts w:ascii="GHEA Grapalat" w:hAnsi="GHEA Grapalat" w:eastAsia="GHEA Grapalat" w:cs="GHEA Grapalat"/>
                </w:rPr>
                <w:id w:val="-181660743"/>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hint="eastAsia" w:ascii="MS Gothic" w:hAnsi="MS Gothic" w:eastAsia="MS Gothic" w:cs="GHEA Grapalat"/>
                  </w:rPr>
                  <w:t>☐</w:t>
                </w:r>
              </w:sdtContent>
            </w:sdt>
            <w:r>
              <w:rPr>
                <w:rFonts w:ascii="GHEA Grapalat" w:hAnsi="GHEA Grapalat" w:eastAsia="GHEA Grapalat" w:cs="GHEA Grapalat"/>
              </w:rPr>
              <w:tab/>
            </w:r>
            <w:r>
              <w:rPr>
                <w:rFonts w:ascii="GHEA Grapalat" w:hAnsi="GHEA Grapalat" w:eastAsia="GHEA Grapalat" w:cs="GHEA Grapalat"/>
              </w:rPr>
              <w:t>Прямое участие</w:t>
            </w:r>
          </w:p>
          <w:p w14:paraId="22D9127E">
            <w:pPr>
              <w:spacing w:before="240" w:after="240"/>
              <w:rPr>
                <w:rFonts w:ascii="GHEA Grapalat" w:hAnsi="GHEA Grapalat" w:eastAsia="GHEA Grapalat" w:cs="GHEA Grapalat"/>
              </w:rPr>
            </w:pPr>
            <w:sdt>
              <w:sdtPr>
                <w:rPr>
                  <w:rFonts w:ascii="GHEA Grapalat" w:hAnsi="GHEA Grapalat" w:eastAsia="GHEA Grapalat" w:cs="GHEA Grapalat"/>
                </w:rPr>
                <w:id w:val="-534419621"/>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hint="eastAsia" w:ascii="MS Gothic" w:hAnsi="MS Gothic" w:eastAsia="MS Gothic" w:cs="GHEA Grapalat"/>
                  </w:rPr>
                  <w:t>☐</w:t>
                </w:r>
              </w:sdtContent>
            </w:sdt>
            <w:r>
              <w:rPr>
                <w:rFonts w:ascii="GHEA Grapalat" w:hAnsi="GHEA Grapalat" w:eastAsia="GHEA Grapalat" w:cs="GHEA Grapalat"/>
              </w:rPr>
              <w:tab/>
            </w:r>
            <w:r>
              <w:rPr>
                <w:rFonts w:ascii="GHEA Grapalat" w:hAnsi="GHEA Grapalat" w:eastAsia="GHEA Grapalat" w:cs="GHEA Grapalat"/>
              </w:rPr>
              <w:t>Косвенное участие</w:t>
            </w:r>
          </w:p>
        </w:tc>
      </w:tr>
    </w:tbl>
    <w:p w14:paraId="3D3B087C">
      <w:pPr>
        <w:pBdr>
          <w:top w:val="none" w:color="auto" w:sz="0" w:space="0"/>
          <w:left w:val="none" w:color="auto" w:sz="0" w:space="0"/>
          <w:bottom w:val="none" w:color="auto" w:sz="0" w:space="0"/>
          <w:right w:val="none" w:color="auto" w:sz="0" w:space="0"/>
          <w:between w:val="none" w:color="auto" w:sz="0" w:space="0"/>
        </w:pBdr>
        <w:spacing w:before="240"/>
        <w:rPr>
          <w:rFonts w:ascii="GHEA Grapalat" w:hAnsi="GHEA Grapalat" w:eastAsia="GHEA Grapalat" w:cs="GHEA Grapalat"/>
        </w:rPr>
      </w:pPr>
      <w:r>
        <w:rPr>
          <w:rFonts w:ascii="GHEA Grapalat" w:hAnsi="GHEA Grapalat"/>
        </w:rPr>
        <w:br w:type="page"/>
      </w:r>
    </w:p>
    <w:p w14:paraId="7BA30E33">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rPr>
      </w:pPr>
      <w:r>
        <w:rPr>
          <w:rFonts w:ascii="GHEA Grapalat" w:hAnsi="GHEA Grapalat" w:eastAsia="GHEA Grapalat" w:cs="GHEA Grapalat"/>
          <w:b/>
          <w:color w:val="000000"/>
        </w:rPr>
        <w:t>Участие государства, муниципалитета или международной организации</w:t>
      </w:r>
    </w:p>
    <w:p w14:paraId="6151FBEC">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Участие государства или муниципалитета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5EB176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AA0C93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Название государства</w:t>
            </w:r>
          </w:p>
        </w:tc>
        <w:tc>
          <w:tcPr>
            <w:tcW w:w="6180" w:type="dxa"/>
            <w:vAlign w:val="center"/>
          </w:tcPr>
          <w:p w14:paraId="423E055B">
            <w:pPr>
              <w:spacing w:before="240" w:after="240"/>
              <w:rPr>
                <w:rFonts w:ascii="GHEA Grapalat" w:hAnsi="GHEA Grapalat" w:eastAsia="GHEA Grapalat" w:cs="GHEA Grapalat"/>
              </w:rPr>
            </w:pPr>
          </w:p>
        </w:tc>
      </w:tr>
      <w:tr w14:paraId="1B682B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7494FE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Название муниципалитета</w:t>
            </w:r>
          </w:p>
        </w:tc>
        <w:tc>
          <w:tcPr>
            <w:tcW w:w="6180" w:type="dxa"/>
            <w:vAlign w:val="center"/>
          </w:tcPr>
          <w:p w14:paraId="39F9587B">
            <w:pPr>
              <w:spacing w:before="240" w:after="240"/>
              <w:rPr>
                <w:rFonts w:ascii="GHEA Grapalat" w:hAnsi="GHEA Grapalat" w:eastAsia="GHEA Grapalat" w:cs="GHEA Grapalat"/>
              </w:rPr>
            </w:pPr>
          </w:p>
        </w:tc>
      </w:tr>
      <w:tr w14:paraId="2DE64D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A68958A">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Размер участия (%)</w:t>
            </w:r>
          </w:p>
        </w:tc>
        <w:tc>
          <w:tcPr>
            <w:tcW w:w="6180" w:type="dxa"/>
            <w:vAlign w:val="center"/>
          </w:tcPr>
          <w:p w14:paraId="57076914">
            <w:pPr>
              <w:spacing w:before="240" w:after="240"/>
              <w:rPr>
                <w:rFonts w:ascii="GHEA Grapalat" w:hAnsi="GHEA Grapalat" w:eastAsia="GHEA Grapalat" w:cs="GHEA Grapalat"/>
              </w:rPr>
            </w:pPr>
          </w:p>
        </w:tc>
      </w:tr>
      <w:tr w14:paraId="542DDD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DC80816">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r>
              <w:rPr>
                <w:rFonts w:ascii="GHEA Grapalat" w:hAnsi="GHEA Grapalat" w:eastAsia="GHEA Grapalat" w:cs="GHEA Grapalat"/>
                <w:color w:val="000000"/>
              </w:rPr>
              <w:t>Вид участия</w:t>
            </w:r>
          </w:p>
        </w:tc>
        <w:tc>
          <w:tcPr>
            <w:tcW w:w="6180" w:type="dxa"/>
            <w:vAlign w:val="center"/>
          </w:tcPr>
          <w:p w14:paraId="255874C0">
            <w:pPr>
              <w:spacing w:before="240" w:after="240"/>
              <w:rPr>
                <w:rFonts w:ascii="GHEA Grapalat" w:hAnsi="GHEA Grapalat" w:eastAsia="GHEA Grapalat" w:cs="GHEA Grapalat"/>
              </w:rPr>
            </w:pPr>
            <w:sdt>
              <w:sdtPr>
                <w:rPr>
                  <w:rFonts w:ascii="GHEA Grapalat" w:hAnsi="GHEA Grapalat" w:eastAsia="GHEA Grapalat" w:cs="GHEA Grapalat"/>
                </w:rPr>
                <w:id w:val="-136730621"/>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rPr>
              <w:t>Прямое участие</w:t>
            </w:r>
          </w:p>
          <w:p w14:paraId="1B2A7A6B">
            <w:pPr>
              <w:spacing w:before="240" w:after="240"/>
              <w:rPr>
                <w:rFonts w:ascii="GHEA Grapalat" w:hAnsi="GHEA Grapalat" w:eastAsia="GHEA Grapalat" w:cs="GHEA Grapalat"/>
              </w:rPr>
            </w:pPr>
            <w:sdt>
              <w:sdtPr>
                <w:rPr>
                  <w:rFonts w:ascii="GHEA Grapalat" w:hAnsi="GHEA Grapalat" w:eastAsia="GHEA Grapalat" w:cs="GHEA Grapalat"/>
                </w:rPr>
                <w:id w:val="-895968346"/>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rPr>
              <w:t>Косвенное участие</w:t>
            </w:r>
          </w:p>
        </w:tc>
      </w:tr>
    </w:tbl>
    <w:p w14:paraId="5F0864DE">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Участие международной организации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380EC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870812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Название международной организации</w:t>
            </w:r>
          </w:p>
        </w:tc>
        <w:tc>
          <w:tcPr>
            <w:tcW w:w="6180" w:type="dxa"/>
            <w:vAlign w:val="center"/>
          </w:tcPr>
          <w:p w14:paraId="56D36E84">
            <w:pPr>
              <w:spacing w:before="240" w:after="240"/>
              <w:rPr>
                <w:rFonts w:ascii="GHEA Grapalat" w:hAnsi="GHEA Grapalat" w:eastAsia="GHEA Grapalat" w:cs="GHEA Grapalat"/>
              </w:rPr>
            </w:pPr>
          </w:p>
        </w:tc>
      </w:tr>
      <w:tr w14:paraId="68EA4D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2CD14BF">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r>
              <w:rPr>
                <w:rFonts w:ascii="GHEA Grapalat" w:hAnsi="GHEA Grapalat" w:eastAsia="GHEA Grapalat" w:cs="GHEA Grapalat"/>
                <w:color w:val="000000"/>
              </w:rPr>
              <w:t>Название международной организации латинскими буквами</w:t>
            </w:r>
          </w:p>
        </w:tc>
        <w:tc>
          <w:tcPr>
            <w:tcW w:w="6180" w:type="dxa"/>
            <w:vAlign w:val="center"/>
          </w:tcPr>
          <w:p w14:paraId="23B5A3D5">
            <w:pPr>
              <w:spacing w:before="240" w:after="240"/>
              <w:rPr>
                <w:rFonts w:ascii="GHEA Grapalat" w:hAnsi="GHEA Grapalat" w:eastAsia="GHEA Grapalat" w:cs="GHEA Grapalat"/>
              </w:rPr>
            </w:pPr>
          </w:p>
        </w:tc>
      </w:tr>
      <w:tr w14:paraId="59B07A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E22516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Размер участия (%)</w:t>
            </w:r>
          </w:p>
        </w:tc>
        <w:tc>
          <w:tcPr>
            <w:tcW w:w="6180" w:type="dxa"/>
            <w:vAlign w:val="center"/>
          </w:tcPr>
          <w:p w14:paraId="07250EDF">
            <w:pPr>
              <w:spacing w:before="240" w:after="240"/>
              <w:rPr>
                <w:rFonts w:ascii="GHEA Grapalat" w:hAnsi="GHEA Grapalat" w:eastAsia="GHEA Grapalat" w:cs="GHEA Grapalat"/>
              </w:rPr>
            </w:pPr>
          </w:p>
        </w:tc>
      </w:tr>
      <w:tr w14:paraId="288F65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738136A7">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r>
              <w:rPr>
                <w:rFonts w:ascii="GHEA Grapalat" w:hAnsi="GHEA Grapalat" w:eastAsia="GHEA Grapalat" w:cs="GHEA Grapalat"/>
                <w:color w:val="000000"/>
              </w:rPr>
              <w:t>Вид участия</w:t>
            </w:r>
          </w:p>
        </w:tc>
        <w:tc>
          <w:tcPr>
            <w:tcW w:w="6180" w:type="dxa"/>
            <w:vAlign w:val="center"/>
          </w:tcPr>
          <w:p w14:paraId="782189C5">
            <w:pPr>
              <w:spacing w:before="240" w:after="240"/>
              <w:rPr>
                <w:rFonts w:ascii="GHEA Grapalat" w:hAnsi="GHEA Grapalat" w:eastAsia="GHEA Grapalat" w:cs="GHEA Grapalat"/>
              </w:rPr>
            </w:pPr>
            <w:sdt>
              <w:sdtPr>
                <w:rPr>
                  <w:rFonts w:ascii="GHEA Grapalat" w:hAnsi="GHEA Grapalat" w:eastAsia="GHEA Grapalat" w:cs="GHEA Grapalat"/>
                </w:rPr>
                <w:id w:val="326794313"/>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rPr>
              <w:t>Прямое участие</w:t>
            </w:r>
          </w:p>
          <w:p w14:paraId="15745AED">
            <w:pPr>
              <w:spacing w:before="240" w:after="240"/>
              <w:rPr>
                <w:rFonts w:ascii="GHEA Grapalat" w:hAnsi="GHEA Grapalat" w:eastAsia="GHEA Grapalat" w:cs="GHEA Grapalat"/>
              </w:rPr>
            </w:pPr>
            <w:sdt>
              <w:sdtPr>
                <w:rPr>
                  <w:rFonts w:ascii="GHEA Grapalat" w:hAnsi="GHEA Grapalat" w:eastAsia="GHEA Grapalat" w:cs="GHEA Grapalat"/>
                </w:rPr>
                <w:id w:val="1179617233"/>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rPr>
              <w:t>Косвенное участие</w:t>
            </w:r>
          </w:p>
        </w:tc>
      </w:tr>
    </w:tbl>
    <w:p w14:paraId="68BB0C40">
      <w:pPr>
        <w:rPr>
          <w:rFonts w:ascii="GHEA Grapalat" w:hAnsi="GHEA Grapalat" w:eastAsia="GHEA Grapalat" w:cs="GHEA Grapalat"/>
          <w:b/>
        </w:rPr>
      </w:pPr>
      <w:r>
        <w:rPr>
          <w:rFonts w:ascii="GHEA Grapalat" w:hAnsi="GHEA Grapalat"/>
        </w:rPr>
        <w:br w:type="page"/>
      </w:r>
    </w:p>
    <w:p w14:paraId="5CF94FB1">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rPr>
      </w:pPr>
      <w:r>
        <w:rPr>
          <w:rFonts w:ascii="GHEA Grapalat" w:hAnsi="GHEA Grapalat" w:eastAsia="GHEA Grapalat" w:cs="GHEA Grapalat"/>
          <w:b/>
          <w:color w:val="000000"/>
        </w:rPr>
        <w:t>Данные реального бенефициара</w:t>
      </w:r>
    </w:p>
    <w:p w14:paraId="22C05327">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rPr>
      </w:pPr>
      <w:r>
        <w:rPr>
          <w:rFonts w:ascii="GHEA Grapalat" w:hAnsi="GHEA Grapalat" w:eastAsia="GHEA Grapalat" w:cs="GHEA Grapalat"/>
          <w:i/>
          <w:color w:val="000000"/>
        </w:rPr>
        <w:t>Данные, удостоверяющие личность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6"/>
        <w:gridCol w:w="6178"/>
      </w:tblGrid>
      <w:tr w14:paraId="5FE467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5DA0ABF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Имя</w:t>
            </w:r>
          </w:p>
        </w:tc>
        <w:tc>
          <w:tcPr>
            <w:tcW w:w="6178" w:type="dxa"/>
            <w:vAlign w:val="center"/>
          </w:tcPr>
          <w:p w14:paraId="07A99369">
            <w:pPr>
              <w:spacing w:before="240" w:after="240"/>
              <w:rPr>
                <w:rFonts w:ascii="GHEA Grapalat" w:hAnsi="GHEA Grapalat" w:eastAsia="GHEA Grapalat" w:cs="GHEA Grapalat"/>
              </w:rPr>
            </w:pPr>
          </w:p>
        </w:tc>
      </w:tr>
      <w:tr w14:paraId="1557A2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6136FCD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Фамилия</w:t>
            </w:r>
          </w:p>
        </w:tc>
        <w:tc>
          <w:tcPr>
            <w:tcW w:w="6178" w:type="dxa"/>
            <w:vAlign w:val="center"/>
          </w:tcPr>
          <w:p w14:paraId="20B166C0">
            <w:pPr>
              <w:spacing w:before="240" w:after="240"/>
              <w:rPr>
                <w:rFonts w:ascii="GHEA Grapalat" w:hAnsi="GHEA Grapalat" w:eastAsia="GHEA Grapalat" w:cs="GHEA Grapalat"/>
              </w:rPr>
            </w:pPr>
          </w:p>
        </w:tc>
      </w:tr>
      <w:tr w14:paraId="05D6BC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21A3791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Имя(латинскими буквами)</w:t>
            </w:r>
          </w:p>
        </w:tc>
        <w:tc>
          <w:tcPr>
            <w:tcW w:w="6178" w:type="dxa"/>
            <w:vAlign w:val="center"/>
          </w:tcPr>
          <w:p w14:paraId="431EA626">
            <w:pPr>
              <w:spacing w:before="240" w:after="240"/>
              <w:rPr>
                <w:rFonts w:ascii="GHEA Grapalat" w:hAnsi="GHEA Grapalat" w:eastAsia="GHEA Grapalat" w:cs="GHEA Grapalat"/>
              </w:rPr>
            </w:pPr>
          </w:p>
        </w:tc>
      </w:tr>
      <w:tr w14:paraId="3CBD0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DDDAD5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Фамилия (латинскими буквами)</w:t>
            </w:r>
          </w:p>
        </w:tc>
        <w:tc>
          <w:tcPr>
            <w:tcW w:w="6178" w:type="dxa"/>
            <w:vAlign w:val="center"/>
          </w:tcPr>
          <w:p w14:paraId="714C56C5">
            <w:pPr>
              <w:spacing w:before="240" w:after="240"/>
              <w:rPr>
                <w:rFonts w:ascii="GHEA Grapalat" w:hAnsi="GHEA Grapalat" w:eastAsia="GHEA Grapalat" w:cs="GHEA Grapalat"/>
              </w:rPr>
            </w:pPr>
          </w:p>
        </w:tc>
      </w:tr>
      <w:tr w14:paraId="0CB1F4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705B9A8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Гражданство</w:t>
            </w:r>
          </w:p>
        </w:tc>
        <w:tc>
          <w:tcPr>
            <w:tcW w:w="6178" w:type="dxa"/>
            <w:vAlign w:val="center"/>
          </w:tcPr>
          <w:p w14:paraId="68F302B7">
            <w:pPr>
              <w:spacing w:before="240" w:after="240"/>
              <w:rPr>
                <w:rFonts w:ascii="GHEA Grapalat" w:hAnsi="GHEA Grapalat" w:eastAsia="GHEA Grapalat" w:cs="GHEA Grapalat"/>
              </w:rPr>
            </w:pPr>
          </w:p>
        </w:tc>
      </w:tr>
      <w:tr w14:paraId="6CD337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6" w:type="dxa"/>
            <w:shd w:val="clear" w:color="auto" w:fill="D9E2F3"/>
            <w:vAlign w:val="center"/>
          </w:tcPr>
          <w:p w14:paraId="1B77C092">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День, месяц, год рождения</w:t>
            </w:r>
          </w:p>
        </w:tc>
        <w:tc>
          <w:tcPr>
            <w:tcW w:w="6178" w:type="dxa"/>
            <w:vAlign w:val="center"/>
          </w:tcPr>
          <w:p w14:paraId="167C7692">
            <w:pPr>
              <w:spacing w:before="240" w:after="240"/>
              <w:rPr>
                <w:rFonts w:ascii="GHEA Grapalat" w:hAnsi="GHEA Grapalat" w:eastAsia="GHEA Grapalat" w:cs="GHEA Grapalat"/>
              </w:rPr>
            </w:pPr>
          </w:p>
        </w:tc>
      </w:tr>
    </w:tbl>
    <w:p w14:paraId="31CA00F1">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rPr>
      </w:pPr>
      <w:r>
        <w:rPr>
          <w:rFonts w:ascii="GHEA Grapalat" w:hAnsi="GHEA Grapalat" w:eastAsia="GHEA Grapalat" w:cs="GHEA Grapalat"/>
          <w:i/>
          <w:color w:val="000000"/>
        </w:rPr>
        <w:t>Документ, удостоверяющий личность</w:t>
      </w:r>
    </w:p>
    <w:tbl>
      <w:tblPr>
        <w:tblStyle w:val="12"/>
        <w:tblW w:w="9073" w:type="dxa"/>
        <w:tblInd w:w="-3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77"/>
        <w:gridCol w:w="6096"/>
      </w:tblGrid>
      <w:tr w14:paraId="444811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977" w:type="dxa"/>
            <w:shd w:val="clear" w:color="auto" w:fill="D9E2F3"/>
            <w:vAlign w:val="center"/>
          </w:tcPr>
          <w:p w14:paraId="34EEA70B">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Тип документа</w:t>
            </w:r>
          </w:p>
        </w:tc>
        <w:tc>
          <w:tcPr>
            <w:tcW w:w="6096" w:type="dxa"/>
            <w:vAlign w:val="center"/>
          </w:tcPr>
          <w:p w14:paraId="7B311AA4">
            <w:pPr>
              <w:spacing w:before="240" w:after="240"/>
              <w:rPr>
                <w:rFonts w:ascii="GHEA Grapalat" w:hAnsi="GHEA Grapalat" w:eastAsia="GHEA Grapalat" w:cs="GHEA Grapalat"/>
              </w:rPr>
            </w:pPr>
          </w:p>
        </w:tc>
      </w:tr>
      <w:tr w14:paraId="54129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64687EB7">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Номер документа</w:t>
            </w:r>
          </w:p>
        </w:tc>
        <w:tc>
          <w:tcPr>
            <w:tcW w:w="6096" w:type="dxa"/>
            <w:vAlign w:val="center"/>
          </w:tcPr>
          <w:p w14:paraId="35E4403A">
            <w:pPr>
              <w:spacing w:before="240" w:after="240"/>
              <w:rPr>
                <w:rFonts w:ascii="GHEA Grapalat" w:hAnsi="GHEA Grapalat" w:eastAsia="GHEA Grapalat" w:cs="GHEA Grapalat"/>
              </w:rPr>
            </w:pPr>
          </w:p>
        </w:tc>
      </w:tr>
      <w:tr w14:paraId="117BED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76A38FF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317" w:hanging="283"/>
              <w:rPr>
                <w:rFonts w:ascii="GHEA Grapalat" w:hAnsi="GHEA Grapalat" w:eastAsia="GHEA Grapalat" w:cs="GHEA Grapalat"/>
                <w:color w:val="000000"/>
              </w:rPr>
            </w:pPr>
            <w:r>
              <w:rPr>
                <w:rFonts w:ascii="GHEA Grapalat" w:hAnsi="GHEA Grapalat" w:eastAsia="GHEA Grapalat" w:cs="GHEA Grapalat"/>
                <w:color w:val="000000"/>
              </w:rPr>
              <w:t>День, месяц, год предоставления</w:t>
            </w:r>
          </w:p>
        </w:tc>
        <w:tc>
          <w:tcPr>
            <w:tcW w:w="6096" w:type="dxa"/>
            <w:vAlign w:val="center"/>
          </w:tcPr>
          <w:p w14:paraId="557C34DF">
            <w:pPr>
              <w:spacing w:before="240" w:after="240"/>
              <w:rPr>
                <w:rFonts w:ascii="GHEA Grapalat" w:hAnsi="GHEA Grapalat" w:eastAsia="GHEA Grapalat" w:cs="GHEA Grapalat"/>
              </w:rPr>
            </w:pPr>
          </w:p>
        </w:tc>
      </w:tr>
      <w:tr w14:paraId="69A836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0A2FCE7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34" w:firstLine="0"/>
              <w:rPr>
                <w:rFonts w:ascii="GHEA Grapalat" w:hAnsi="GHEA Grapalat" w:eastAsia="GHEA Grapalat" w:cs="GHEA Grapalat"/>
                <w:color w:val="000000"/>
              </w:rPr>
            </w:pPr>
            <w:r>
              <w:rPr>
                <w:rFonts w:ascii="GHEA Grapalat" w:hAnsi="GHEA Grapalat" w:eastAsia="GHEA Grapalat" w:cs="GHEA Grapalat"/>
                <w:color w:val="000000"/>
              </w:rPr>
              <w:t>Предоставляющий орган</w:t>
            </w:r>
          </w:p>
        </w:tc>
        <w:tc>
          <w:tcPr>
            <w:tcW w:w="6096" w:type="dxa"/>
            <w:vAlign w:val="center"/>
          </w:tcPr>
          <w:p w14:paraId="5BAEDA92">
            <w:pPr>
              <w:spacing w:before="240" w:after="240"/>
              <w:rPr>
                <w:rFonts w:ascii="GHEA Grapalat" w:hAnsi="GHEA Grapalat" w:eastAsia="GHEA Grapalat" w:cs="GHEA Grapalat"/>
              </w:rPr>
            </w:pPr>
          </w:p>
        </w:tc>
      </w:tr>
      <w:tr w14:paraId="64992B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77" w:type="dxa"/>
            <w:shd w:val="clear" w:color="auto" w:fill="D9E2F3"/>
            <w:vAlign w:val="center"/>
          </w:tcPr>
          <w:p w14:paraId="4D3FC07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НЗОУ или эквивалентный номер</w:t>
            </w:r>
          </w:p>
        </w:tc>
        <w:tc>
          <w:tcPr>
            <w:tcW w:w="6096" w:type="dxa"/>
            <w:vAlign w:val="center"/>
          </w:tcPr>
          <w:p w14:paraId="3C73BA2F">
            <w:pPr>
              <w:spacing w:before="240" w:after="240"/>
              <w:rPr>
                <w:rFonts w:ascii="GHEA Grapalat" w:hAnsi="GHEA Grapalat" w:eastAsia="GHEA Grapalat" w:cs="GHEA Grapalat"/>
              </w:rPr>
            </w:pPr>
          </w:p>
        </w:tc>
      </w:tr>
    </w:tbl>
    <w:p w14:paraId="5778F643">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Адрес учета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943"/>
        <w:gridCol w:w="6072"/>
      </w:tblGrid>
      <w:tr w14:paraId="1CF400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27833BA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Государство</w:t>
            </w:r>
          </w:p>
        </w:tc>
        <w:tc>
          <w:tcPr>
            <w:tcW w:w="6072" w:type="dxa"/>
            <w:vAlign w:val="center"/>
          </w:tcPr>
          <w:p w14:paraId="055BF49F">
            <w:pPr>
              <w:spacing w:before="240" w:after="240"/>
              <w:rPr>
                <w:rFonts w:ascii="GHEA Grapalat" w:hAnsi="GHEA Grapalat" w:eastAsia="GHEA Grapalat" w:cs="GHEA Grapalat"/>
              </w:rPr>
            </w:pPr>
          </w:p>
        </w:tc>
      </w:tr>
      <w:tr w14:paraId="103416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53A19DD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Муниципалитет</w:t>
            </w:r>
          </w:p>
        </w:tc>
        <w:tc>
          <w:tcPr>
            <w:tcW w:w="6072" w:type="dxa"/>
            <w:vAlign w:val="center"/>
          </w:tcPr>
          <w:p w14:paraId="4B208115">
            <w:pPr>
              <w:spacing w:before="240" w:after="240"/>
              <w:rPr>
                <w:rFonts w:ascii="GHEA Grapalat" w:hAnsi="GHEA Grapalat" w:eastAsia="GHEA Grapalat" w:cs="GHEA Grapalat"/>
              </w:rPr>
            </w:pPr>
          </w:p>
        </w:tc>
      </w:tr>
      <w:tr w14:paraId="57AEE5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344C4DB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284" w:hanging="284"/>
              <w:rPr>
                <w:rFonts w:ascii="GHEA Grapalat" w:hAnsi="GHEA Grapalat" w:eastAsia="GHEA Grapalat" w:cs="GHEA Grapalat"/>
                <w:color w:val="000000"/>
              </w:rPr>
            </w:pPr>
            <w:r>
              <w:rPr>
                <w:rFonts w:ascii="GHEA Grapalat" w:hAnsi="GHEA Grapalat" w:eastAsia="GHEA Grapalat" w:cs="GHEA Grapalat"/>
                <w:color w:val="000000"/>
              </w:rPr>
              <w:t>Административно-территориальная единица</w:t>
            </w:r>
          </w:p>
        </w:tc>
        <w:tc>
          <w:tcPr>
            <w:tcW w:w="6072" w:type="dxa"/>
            <w:vAlign w:val="center"/>
          </w:tcPr>
          <w:p w14:paraId="5F7B1D42">
            <w:pPr>
              <w:spacing w:before="240" w:after="240"/>
              <w:rPr>
                <w:rFonts w:ascii="GHEA Grapalat" w:hAnsi="GHEA Grapalat" w:eastAsia="GHEA Grapalat" w:cs="GHEA Grapalat"/>
              </w:rPr>
            </w:pPr>
          </w:p>
        </w:tc>
      </w:tr>
      <w:tr w14:paraId="299FCF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943" w:type="dxa"/>
            <w:shd w:val="clear" w:color="auto" w:fill="D9E2F3"/>
            <w:vAlign w:val="center"/>
          </w:tcPr>
          <w:p w14:paraId="403932BE">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426" w:hanging="426"/>
              <w:rPr>
                <w:rFonts w:ascii="GHEA Grapalat" w:hAnsi="GHEA Grapalat" w:eastAsia="GHEA Grapalat" w:cs="GHEA Grapalat"/>
                <w:color w:val="000000"/>
              </w:rPr>
            </w:pPr>
            <w:r>
              <w:rPr>
                <w:rFonts w:ascii="GHEA Grapalat" w:hAnsi="GHEA Grapalat" w:eastAsia="GHEA Grapalat" w:cs="GHEA Grapalat"/>
                <w:color w:val="000000"/>
              </w:rPr>
              <w:t>Название улицы, здание (дом), квартира</w:t>
            </w:r>
          </w:p>
        </w:tc>
        <w:tc>
          <w:tcPr>
            <w:tcW w:w="6072" w:type="dxa"/>
            <w:vAlign w:val="center"/>
          </w:tcPr>
          <w:p w14:paraId="7DFA7917">
            <w:pPr>
              <w:spacing w:before="240" w:after="240"/>
              <w:rPr>
                <w:rFonts w:ascii="GHEA Grapalat" w:hAnsi="GHEA Grapalat" w:eastAsia="GHEA Grapalat" w:cs="GHEA Grapalat"/>
              </w:rPr>
            </w:pPr>
          </w:p>
        </w:tc>
      </w:tr>
    </w:tbl>
    <w:p w14:paraId="242C197F">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rPr>
      </w:pPr>
      <w:r>
        <w:rPr>
          <w:rFonts w:ascii="GHEA Grapalat" w:hAnsi="GHEA Grapalat" w:eastAsia="GHEA Grapalat" w:cs="GHEA Grapalat"/>
          <w:i/>
          <w:color w:val="000000"/>
        </w:rPr>
        <w:t>Адрес проживания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78"/>
      </w:tblGrid>
      <w:tr w14:paraId="2CBF39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A0E060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Государство</w:t>
            </w:r>
          </w:p>
        </w:tc>
        <w:tc>
          <w:tcPr>
            <w:tcW w:w="6178" w:type="dxa"/>
            <w:vAlign w:val="center"/>
          </w:tcPr>
          <w:p w14:paraId="5799B8CB">
            <w:pPr>
              <w:spacing w:before="240" w:after="240"/>
              <w:rPr>
                <w:rFonts w:ascii="GHEA Grapalat" w:hAnsi="GHEA Grapalat" w:eastAsia="GHEA Grapalat" w:cs="GHEA Grapalat"/>
              </w:rPr>
            </w:pPr>
          </w:p>
        </w:tc>
      </w:tr>
      <w:tr w14:paraId="64FD61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9BB8A5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Муниципалитет</w:t>
            </w:r>
          </w:p>
        </w:tc>
        <w:tc>
          <w:tcPr>
            <w:tcW w:w="6178" w:type="dxa"/>
            <w:vAlign w:val="center"/>
          </w:tcPr>
          <w:p w14:paraId="7D731110">
            <w:pPr>
              <w:spacing w:before="240" w:after="240"/>
              <w:rPr>
                <w:rFonts w:ascii="GHEA Grapalat" w:hAnsi="GHEA Grapalat" w:eastAsia="GHEA Grapalat" w:cs="GHEA Grapalat"/>
              </w:rPr>
            </w:pPr>
          </w:p>
        </w:tc>
      </w:tr>
      <w:tr w14:paraId="717E4C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1CB2C2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Административно-территориальная единица</w:t>
            </w:r>
          </w:p>
        </w:tc>
        <w:tc>
          <w:tcPr>
            <w:tcW w:w="6178" w:type="dxa"/>
            <w:vAlign w:val="center"/>
          </w:tcPr>
          <w:p w14:paraId="4CC0A998">
            <w:pPr>
              <w:spacing w:before="240" w:after="240"/>
              <w:rPr>
                <w:rFonts w:ascii="GHEA Grapalat" w:hAnsi="GHEA Grapalat" w:eastAsia="GHEA Grapalat" w:cs="GHEA Grapalat"/>
              </w:rPr>
            </w:pPr>
          </w:p>
        </w:tc>
      </w:tr>
      <w:tr w14:paraId="2DB3AC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CD5E26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Название улицы, здание (дом), квартира</w:t>
            </w:r>
          </w:p>
        </w:tc>
        <w:tc>
          <w:tcPr>
            <w:tcW w:w="6178" w:type="dxa"/>
            <w:vAlign w:val="center"/>
          </w:tcPr>
          <w:p w14:paraId="59C1CEBA">
            <w:pPr>
              <w:spacing w:before="240" w:after="240"/>
              <w:rPr>
                <w:rFonts w:ascii="GHEA Grapalat" w:hAnsi="GHEA Grapalat" w:eastAsia="GHEA Grapalat" w:cs="GHEA Grapalat"/>
              </w:rPr>
            </w:pPr>
          </w:p>
        </w:tc>
      </w:tr>
    </w:tbl>
    <w:p w14:paraId="23763270">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rPr>
      </w:pPr>
      <w:r>
        <w:rPr>
          <w:rFonts w:ascii="GHEA Grapalat" w:hAnsi="GHEA Grapalat" w:eastAsia="GHEA Grapalat" w:cs="GHEA Grapalat"/>
          <w:i/>
          <w:color w:val="000000"/>
        </w:rPr>
        <w:t>Основания являться реальным бенефициаром (за исключением подотчетных организаций сферы недропользования)</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624944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24" w:hRule="atLeast"/>
        </w:trPr>
        <w:tc>
          <w:tcPr>
            <w:tcW w:w="9016" w:type="dxa"/>
            <w:gridSpan w:val="2"/>
            <w:vAlign w:val="center"/>
          </w:tcPr>
          <w:p w14:paraId="0CEDBBC6">
            <w:pPr>
              <w:spacing w:before="240" w:after="240"/>
              <w:jc w:val="both"/>
              <w:rPr>
                <w:rFonts w:ascii="GHEA Grapalat" w:hAnsi="GHEA Grapalat" w:eastAsia="GHEA Grapalat" w:cs="GHEA Grapalat"/>
              </w:rPr>
            </w:pPr>
            <w:sdt>
              <w:sdtPr>
                <w:rPr>
                  <w:rFonts w:ascii="GHEA Grapalat" w:hAnsi="GHEA Grapalat" w:eastAsia="GHEA Grapalat" w:cs="GHEA Grapalat"/>
                </w:rPr>
                <w:id w:val="-842393443"/>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lang w:val="hy-AM"/>
              </w:rPr>
              <w:t>а</w:t>
            </w:r>
            <w:r>
              <w:rPr>
                <w:rFonts w:ascii="GHEA Grapalat" w:hAnsi="GHEA Grapalat" w:eastAsia="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14:paraId="00CAF4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1474E52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Размер участия (%)</w:t>
            </w:r>
          </w:p>
        </w:tc>
        <w:tc>
          <w:tcPr>
            <w:tcW w:w="4508" w:type="dxa"/>
            <w:shd w:val="clear" w:color="auto" w:fill="FFFFFF"/>
            <w:vAlign w:val="center"/>
          </w:tcPr>
          <w:p w14:paraId="2D6FADE0">
            <w:pPr>
              <w:spacing w:before="240" w:after="240"/>
              <w:rPr>
                <w:rFonts w:ascii="GHEA Grapalat" w:hAnsi="GHEA Grapalat" w:eastAsia="GHEA Grapalat" w:cs="GHEA Grapalat"/>
              </w:rPr>
            </w:pPr>
          </w:p>
        </w:tc>
      </w:tr>
      <w:tr w14:paraId="03F376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5551CAF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Вид участия</w:t>
            </w:r>
          </w:p>
        </w:tc>
        <w:tc>
          <w:tcPr>
            <w:tcW w:w="4508" w:type="dxa"/>
            <w:vAlign w:val="center"/>
          </w:tcPr>
          <w:p w14:paraId="0139E26D">
            <w:pPr>
              <w:spacing w:before="240" w:after="240" w:line="259" w:lineRule="auto"/>
              <w:rPr>
                <w:rFonts w:ascii="GHEA Grapalat" w:hAnsi="GHEA Grapalat" w:eastAsia="GHEA Grapalat" w:cs="GHEA Grapalat"/>
              </w:rPr>
            </w:pPr>
            <w:sdt>
              <w:sdtPr>
                <w:rPr>
                  <w:rFonts w:ascii="GHEA Grapalat" w:hAnsi="GHEA Grapalat" w:eastAsia="GHEA Grapalat" w:cs="GHEA Grapalat"/>
                </w:rPr>
                <w:id w:val="-868681999"/>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rPr>
              <w:t>Прямое участие</w:t>
            </w:r>
          </w:p>
          <w:p w14:paraId="3ACCEB2D">
            <w:pPr>
              <w:spacing w:before="240" w:after="240" w:line="259" w:lineRule="auto"/>
              <w:rPr>
                <w:rFonts w:ascii="GHEA Grapalat" w:hAnsi="GHEA Grapalat" w:eastAsia="GHEA Grapalat" w:cs="GHEA Grapalat"/>
              </w:rPr>
            </w:pPr>
            <w:sdt>
              <w:sdtPr>
                <w:rPr>
                  <w:rFonts w:ascii="GHEA Grapalat" w:hAnsi="GHEA Grapalat" w:eastAsia="GHEA Grapalat" w:cs="GHEA Grapalat"/>
                </w:rPr>
                <w:id w:val="1440572912"/>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rPr>
              <w:t>Косвенное участие</w:t>
            </w:r>
          </w:p>
        </w:tc>
      </w:tr>
      <w:tr w14:paraId="0E01F1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17B301AD">
            <w:pPr>
              <w:spacing w:before="240" w:after="240"/>
              <w:rPr>
                <w:rFonts w:ascii="GHEA Grapalat" w:hAnsi="GHEA Grapalat" w:eastAsia="GHEA Grapalat" w:cs="GHEA Grapalat"/>
              </w:rPr>
            </w:pPr>
            <w:sdt>
              <w:sdtPr>
                <w:rPr>
                  <w:rFonts w:ascii="GHEA Grapalat" w:hAnsi="GHEA Grapalat" w:eastAsia="GHEA Grapalat" w:cs="GHEA Grapalat"/>
                </w:rPr>
                <w:id w:val="-170491207"/>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lang w:val="hy-AM"/>
              </w:rPr>
              <w:t>б</w:t>
            </w:r>
            <w:r>
              <w:rPr>
                <w:rFonts w:eastAsia="Cambria Math"/>
              </w:rPr>
              <w:t>․</w:t>
            </w:r>
            <w:r>
              <w:rPr>
                <w:rFonts w:ascii="GHEA Grapalat" w:hAnsi="GHEA Grapalat" w:eastAsia="GHEA Grapalat" w:cs="GHEA Grapalat"/>
              </w:rPr>
              <w:t xml:space="preserve"> осуществляет реальный (фактический) контроль за данным юридическим лицом иными средствами</w:t>
            </w:r>
          </w:p>
        </w:tc>
      </w:tr>
      <w:tr w14:paraId="496869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12177177">
            <w:pPr>
              <w:spacing w:before="240" w:after="240"/>
              <w:jc w:val="both"/>
              <w:rPr>
                <w:rFonts w:ascii="GHEA Grapalat" w:hAnsi="GHEA Grapalat" w:eastAsia="GHEA Grapalat" w:cs="GHEA Grapalat"/>
              </w:rPr>
            </w:pPr>
            <w:sdt>
              <w:sdtPr>
                <w:rPr>
                  <w:rFonts w:ascii="GHEA Grapalat" w:hAnsi="GHEA Grapalat" w:eastAsia="GHEA Grapalat" w:cs="GHEA Grapalat"/>
                </w:rPr>
                <w:id w:val="-181971841"/>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lang w:val="hy-AM"/>
              </w:rPr>
              <w:t>в</w:t>
            </w:r>
            <w:r>
              <w:rPr>
                <w:rFonts w:ascii="GHEA Grapalat" w:hAnsi="GHEA Grapalat" w:eastAsia="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Pr>
                <w:rFonts w:ascii="GHEA Grapalat" w:hAnsi="GHEA Grapalat" w:eastAsia="GHEA Grapalat" w:cs="GHEA Grapalat"/>
                <w:lang w:val="hy-AM"/>
              </w:rPr>
              <w:t>б</w:t>
            </w:r>
            <w:r>
              <w:rPr>
                <w:rFonts w:ascii="GHEA Grapalat" w:hAnsi="GHEA Grapalat" w:eastAsia="GHEA Grapalat" w:cs="GHEA Grapalat"/>
              </w:rPr>
              <w:t>"</w:t>
            </w:r>
          </w:p>
        </w:tc>
      </w:tr>
    </w:tbl>
    <w:p w14:paraId="5F57BD09">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Основания являться реальным бенефициаром (для подотчетных организаций сферы недропользования)</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508"/>
        <w:gridCol w:w="4508"/>
      </w:tblGrid>
      <w:tr w14:paraId="7071D6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24" w:hRule="atLeast"/>
        </w:trPr>
        <w:tc>
          <w:tcPr>
            <w:tcW w:w="9016" w:type="dxa"/>
            <w:gridSpan w:val="2"/>
            <w:vAlign w:val="center"/>
          </w:tcPr>
          <w:p w14:paraId="21ABE580">
            <w:pPr>
              <w:spacing w:before="240" w:after="240"/>
              <w:jc w:val="both"/>
              <w:rPr>
                <w:rFonts w:ascii="GHEA Grapalat" w:hAnsi="GHEA Grapalat" w:eastAsia="GHEA Grapalat" w:cs="GHEA Grapalat"/>
              </w:rPr>
            </w:pPr>
            <w:sdt>
              <w:sdtPr>
                <w:rPr>
                  <w:rFonts w:ascii="GHEA Grapalat" w:hAnsi="GHEA Grapalat" w:eastAsia="GHEA Grapalat" w:cs="GHEA Grapalat"/>
                </w:rPr>
                <w:id w:val="1897461338"/>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lang w:val="hy-AM"/>
              </w:rPr>
              <w:t>а</w:t>
            </w:r>
            <w:r>
              <w:rPr>
                <w:rFonts w:eastAsia="Cambria Math"/>
              </w:rPr>
              <w:t>․</w:t>
            </w:r>
            <w:r>
              <w:rPr>
                <w:rFonts w:ascii="GHEA Grapalat" w:hAnsi="GHEA Grapalat" w:eastAsia="Cambria Math" w:cs="Cambria Math"/>
              </w:rPr>
              <w:t xml:space="preserve"> </w:t>
            </w:r>
            <w:r>
              <w:rPr>
                <w:rFonts w:ascii="GHEA Grapalat" w:hAnsi="GHEA Grapalat" w:eastAsia="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14:paraId="431B5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4" w:hRule="atLeast"/>
        </w:trPr>
        <w:tc>
          <w:tcPr>
            <w:tcW w:w="4508" w:type="dxa"/>
            <w:shd w:val="clear" w:color="auto" w:fill="D9E2F3"/>
            <w:vAlign w:val="center"/>
          </w:tcPr>
          <w:p w14:paraId="67AB7019">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Размер участия (%)</w:t>
            </w:r>
          </w:p>
        </w:tc>
        <w:tc>
          <w:tcPr>
            <w:tcW w:w="4508" w:type="dxa"/>
            <w:shd w:val="clear" w:color="auto" w:fill="auto"/>
            <w:vAlign w:val="center"/>
          </w:tcPr>
          <w:p w14:paraId="7F0DB5AC">
            <w:pPr>
              <w:spacing w:before="240" w:after="240"/>
              <w:rPr>
                <w:rFonts w:ascii="GHEA Grapalat" w:hAnsi="GHEA Grapalat" w:eastAsia="GHEA Grapalat" w:cs="GHEA Grapalat"/>
              </w:rPr>
            </w:pPr>
          </w:p>
        </w:tc>
      </w:tr>
      <w:tr w14:paraId="46B53D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508" w:type="dxa"/>
            <w:shd w:val="clear" w:color="auto" w:fill="D9E2F3"/>
            <w:vAlign w:val="center"/>
          </w:tcPr>
          <w:p w14:paraId="60CDA51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Вид участия</w:t>
            </w:r>
          </w:p>
        </w:tc>
        <w:tc>
          <w:tcPr>
            <w:tcW w:w="4508" w:type="dxa"/>
            <w:vAlign w:val="center"/>
          </w:tcPr>
          <w:p w14:paraId="0A4A5852">
            <w:pPr>
              <w:spacing w:before="240" w:after="240" w:line="259" w:lineRule="auto"/>
              <w:rPr>
                <w:rFonts w:ascii="GHEA Grapalat" w:hAnsi="GHEA Grapalat" w:eastAsia="GHEA Grapalat" w:cs="GHEA Grapalat"/>
              </w:rPr>
            </w:pPr>
            <w:sdt>
              <w:sdtPr>
                <w:rPr>
                  <w:rFonts w:ascii="GHEA Grapalat" w:hAnsi="GHEA Grapalat" w:eastAsia="GHEA Grapalat" w:cs="GHEA Grapalat"/>
                </w:rPr>
                <w:id w:val="370194158"/>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rPr>
              <w:t>Прямое участие</w:t>
            </w:r>
          </w:p>
          <w:p w14:paraId="56076B5E">
            <w:pPr>
              <w:spacing w:before="240" w:after="240" w:line="259" w:lineRule="auto"/>
              <w:rPr>
                <w:rFonts w:ascii="GHEA Grapalat" w:hAnsi="GHEA Grapalat" w:eastAsia="GHEA Grapalat" w:cs="GHEA Grapalat"/>
              </w:rPr>
            </w:pPr>
            <w:sdt>
              <w:sdtPr>
                <w:rPr>
                  <w:rFonts w:ascii="GHEA Grapalat" w:hAnsi="GHEA Grapalat" w:eastAsia="GHEA Grapalat" w:cs="GHEA Grapalat"/>
                </w:rPr>
                <w:id w:val="1358386919"/>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rPr>
              <w:t>Косвенное участие</w:t>
            </w:r>
          </w:p>
        </w:tc>
      </w:tr>
      <w:tr w14:paraId="49F94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50FDC582">
            <w:pPr>
              <w:spacing w:before="240" w:after="240"/>
              <w:rPr>
                <w:rFonts w:ascii="GHEA Grapalat" w:hAnsi="GHEA Grapalat" w:eastAsia="GHEA Grapalat" w:cs="GHEA Grapalat"/>
              </w:rPr>
            </w:pPr>
            <w:sdt>
              <w:sdtPr>
                <w:rPr>
                  <w:rFonts w:ascii="GHEA Grapalat" w:hAnsi="GHEA Grapalat" w:eastAsia="GHEA Grapalat" w:cs="GHEA Grapalat"/>
                </w:rPr>
                <w:id w:val="-1350172285"/>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lang w:val="hy-AM"/>
              </w:rPr>
              <w:t>б</w:t>
            </w:r>
            <w:r>
              <w:rPr>
                <w:rFonts w:eastAsia="Cambria Math"/>
              </w:rPr>
              <w:t>․</w:t>
            </w:r>
            <w:r>
              <w:rPr>
                <w:rFonts w:ascii="GHEA Grapalat" w:hAnsi="GHEA Grapalat" w:eastAsia="Cambria Math" w:cs="Cambria Math"/>
              </w:rPr>
              <w:t xml:space="preserve"> </w:t>
            </w:r>
            <w:r>
              <w:rPr>
                <w:rFonts w:ascii="GHEA Grapalat" w:hAnsi="GHEA Grapalat" w:eastAsia="GHEA Grapalat" w:cs="GHEA Grapalat"/>
              </w:rPr>
              <w:t xml:space="preserve">имеет право назначать или </w:t>
            </w:r>
            <w:r>
              <w:rPr>
                <w:rFonts w:ascii="GHEA Grapalat" w:hAnsi="GHEA Grapalat" w:eastAsia="GHEA Grapalat" w:cs="GHEA Grapalat"/>
                <w:lang w:eastAsia="hy-AM"/>
              </w:rPr>
              <w:t>освобождать</w:t>
            </w:r>
            <w:r>
              <w:rPr>
                <w:rFonts w:ascii="GHEA Grapalat" w:hAnsi="GHEA Grapalat" w:eastAsia="GHEA Grapalat" w:cs="GHEA Grapalat"/>
              </w:rPr>
              <w:t xml:space="preserve"> большинство членов органов управления юридического лица</w:t>
            </w:r>
          </w:p>
        </w:tc>
      </w:tr>
      <w:tr w14:paraId="1C1849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7C347EC5">
            <w:pPr>
              <w:spacing w:before="240" w:after="240"/>
              <w:rPr>
                <w:rFonts w:ascii="GHEA Grapalat" w:hAnsi="GHEA Grapalat" w:eastAsia="GHEA Grapalat" w:cs="GHEA Grapalat"/>
              </w:rPr>
            </w:pPr>
            <w:sdt>
              <w:sdtPr>
                <w:rPr>
                  <w:rFonts w:ascii="GHEA Grapalat" w:hAnsi="GHEA Grapalat" w:eastAsia="GHEA Grapalat" w:cs="GHEA Grapalat"/>
                </w:rPr>
                <w:id w:val="-1722589211"/>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lang w:val="hy-AM"/>
              </w:rPr>
              <w:t>в</w:t>
            </w:r>
            <w:r>
              <w:rPr>
                <w:rFonts w:eastAsia="Cambria Math"/>
              </w:rPr>
              <w:t>․</w:t>
            </w:r>
            <w:r>
              <w:rPr>
                <w:rFonts w:ascii="GHEA Grapalat" w:hAnsi="GHEA Grapalat" w:eastAsia="Cambria Math" w:cs="Cambria Math"/>
              </w:rPr>
              <w:t xml:space="preserve"> </w:t>
            </w:r>
            <w:r>
              <w:rPr>
                <w:rFonts w:ascii="GHEA Grapalat" w:hAnsi="GHEA Grapalat" w:eastAsia="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14:paraId="210648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03BC4F9B">
            <w:pPr>
              <w:spacing w:before="240" w:after="240"/>
              <w:rPr>
                <w:rFonts w:ascii="GHEA Grapalat" w:hAnsi="GHEA Grapalat" w:eastAsia="GHEA Grapalat" w:cs="GHEA Grapalat"/>
              </w:rPr>
            </w:pPr>
            <w:sdt>
              <w:sdtPr>
                <w:rPr>
                  <w:rFonts w:ascii="GHEA Grapalat" w:hAnsi="GHEA Grapalat" w:eastAsia="GHEA Grapalat" w:cs="GHEA Grapalat"/>
                </w:rPr>
                <w:id w:val="-1583753897"/>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lang w:val="hy-AM"/>
              </w:rPr>
              <w:t>г</w:t>
            </w:r>
            <w:r>
              <w:rPr>
                <w:rFonts w:eastAsia="Cambria Math"/>
              </w:rPr>
              <w:t>․</w:t>
            </w:r>
            <w:r>
              <w:rPr>
                <w:rFonts w:ascii="GHEA Grapalat" w:hAnsi="GHEA Grapalat" w:eastAsia="Cambria Math" w:cs="Cambria Math"/>
              </w:rPr>
              <w:t xml:space="preserve"> </w:t>
            </w:r>
            <w:r>
              <w:rPr>
                <w:rFonts w:ascii="GHEA Grapalat" w:hAnsi="GHEA Grapalat" w:eastAsia="GHEA Grapalat" w:cs="GHEA Grapalat"/>
              </w:rPr>
              <w:t>осуществляет реальный (фактический) контроль за юридическим лицом иными средствами</w:t>
            </w:r>
          </w:p>
        </w:tc>
      </w:tr>
      <w:tr w14:paraId="568590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16" w:type="dxa"/>
            <w:gridSpan w:val="2"/>
            <w:vAlign w:val="center"/>
          </w:tcPr>
          <w:p w14:paraId="417823E3">
            <w:pPr>
              <w:spacing w:before="240" w:after="240"/>
              <w:rPr>
                <w:rFonts w:ascii="GHEA Grapalat" w:hAnsi="GHEA Grapalat" w:eastAsia="GHEA Grapalat" w:cs="GHEA Grapalat"/>
              </w:rPr>
            </w:pPr>
            <w:sdt>
              <w:sdtPr>
                <w:rPr>
                  <w:rFonts w:ascii="GHEA Grapalat" w:hAnsi="GHEA Grapalat" w:eastAsia="GHEA Grapalat" w:cs="GHEA Grapalat"/>
                </w:rPr>
                <w:id w:val="-1042667163"/>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lang w:val="hy-AM"/>
              </w:rPr>
              <w:t>д</w:t>
            </w:r>
            <w:r>
              <w:rPr>
                <w:rFonts w:eastAsia="Cambria Math"/>
              </w:rPr>
              <w:t>․</w:t>
            </w:r>
            <w:r>
              <w:rPr>
                <w:rFonts w:ascii="GHEA Grapalat" w:hAnsi="GHEA Grapalat" w:eastAsia="Cambria Math" w:cs="Cambria Math"/>
              </w:rPr>
              <w:t xml:space="preserve"> </w:t>
            </w:r>
            <w:r>
              <w:rPr>
                <w:rFonts w:ascii="GHEA Grapalat" w:hAnsi="GHEA Grapalat" w:eastAsia="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3FC6B0DC">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color w:val="000000"/>
        </w:rPr>
      </w:pPr>
      <w:r>
        <w:rPr>
          <w:rFonts w:ascii="GHEA Grapalat" w:hAnsi="GHEA Grapalat" w:eastAsia="GHEA Grapalat" w:cs="GHEA Grapalat"/>
          <w:i/>
          <w:color w:val="000000"/>
        </w:rPr>
        <w:t>Информация о статусе реального бене фициара</w:t>
      </w:r>
    </w:p>
    <w:tbl>
      <w:tblPr>
        <w:tblStyle w:val="12"/>
        <w:tblW w:w="901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3AEA9A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3003299F">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284" w:hanging="284"/>
              <w:rPr>
                <w:rFonts w:ascii="GHEA Grapalat" w:hAnsi="GHEA Grapalat" w:eastAsia="GHEA Grapalat" w:cs="GHEA Grapalat"/>
                <w:color w:val="000000"/>
              </w:rPr>
            </w:pPr>
            <w:r>
              <w:rPr>
                <w:rFonts w:ascii="GHEA Grapalat" w:hAnsi="GHEA Grapalat" w:eastAsia="GHEA Grapalat" w:cs="GHEA Grapalat"/>
                <w:color w:val="000000"/>
              </w:rPr>
              <w:t>День, месяц, год становления реальным бенефициаром</w:t>
            </w:r>
          </w:p>
        </w:tc>
        <w:tc>
          <w:tcPr>
            <w:tcW w:w="6180" w:type="dxa"/>
            <w:vAlign w:val="center"/>
          </w:tcPr>
          <w:p w14:paraId="004D581E">
            <w:pPr>
              <w:spacing w:before="240" w:after="240"/>
              <w:rPr>
                <w:rFonts w:ascii="GHEA Grapalat" w:hAnsi="GHEA Grapalat" w:eastAsia="GHEA Grapalat" w:cs="GHEA Grapalat"/>
              </w:rPr>
            </w:pPr>
          </w:p>
        </w:tc>
      </w:tr>
      <w:tr w14:paraId="721BEF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0DC0B93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142" w:hanging="142"/>
              <w:rPr>
                <w:rFonts w:ascii="GHEA Grapalat" w:hAnsi="GHEA Grapalat" w:eastAsia="GHEA Grapalat" w:cs="GHEA Grapalat"/>
                <w:color w:val="000000"/>
              </w:rPr>
            </w:pPr>
            <w:r>
              <w:rPr>
                <w:rFonts w:ascii="GHEA Grapalat" w:hAnsi="GHEA Grapalat" w:eastAsia="GHEA Grapalat" w:cs="GHEA Grapalat"/>
                <w:color w:val="000000"/>
              </w:rPr>
              <w:t>Осуществление контроля за организацией</w:t>
            </w:r>
          </w:p>
        </w:tc>
        <w:tc>
          <w:tcPr>
            <w:tcW w:w="6180" w:type="dxa"/>
            <w:vAlign w:val="center"/>
          </w:tcPr>
          <w:p w14:paraId="0C770047">
            <w:pPr>
              <w:spacing w:before="240" w:after="240" w:line="259" w:lineRule="auto"/>
              <w:rPr>
                <w:rFonts w:ascii="GHEA Grapalat" w:hAnsi="GHEA Grapalat" w:eastAsia="GHEA Grapalat" w:cs="GHEA Grapalat"/>
              </w:rPr>
            </w:pPr>
            <w:sdt>
              <w:sdtPr>
                <w:rPr>
                  <w:rFonts w:ascii="GHEA Grapalat" w:hAnsi="GHEA Grapalat" w:eastAsia="GHEA Grapalat" w:cs="GHEA Grapalat"/>
                </w:rPr>
                <w:id w:val="1769041764"/>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rPr>
              <w:t>Отдельно</w:t>
            </w:r>
          </w:p>
          <w:p w14:paraId="22BBD6D0">
            <w:pPr>
              <w:rPr>
                <w:rFonts w:ascii="GHEA Grapalat" w:hAnsi="GHEA Grapalat" w:eastAsia="GHEA Grapalat" w:cs="GHEA Grapalat"/>
              </w:rPr>
            </w:pPr>
            <w:sdt>
              <w:sdtPr>
                <w:rPr>
                  <w:rFonts w:ascii="GHEA Grapalat" w:hAnsi="GHEA Grapalat" w:eastAsia="GHEA Grapalat" w:cs="GHEA Grapalat"/>
                </w:rPr>
                <w:id w:val="454287896"/>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rPr>
              <w:t>Совместно с аффилированными лицами</w:t>
            </w:r>
          </w:p>
        </w:tc>
      </w:tr>
      <w:tr w14:paraId="7F629E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5DF6882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142" w:hanging="142"/>
              <w:rPr>
                <w:rFonts w:ascii="GHEA Grapalat" w:hAnsi="GHEA Grapalat" w:eastAsia="GHEA Grapalat" w:cs="GHEA Grapalat"/>
                <w:color w:val="000000"/>
              </w:rPr>
            </w:pPr>
            <w:r>
              <w:rPr>
                <w:rFonts w:ascii="GHEA Grapalat" w:hAnsi="GHEA Grapalat" w:eastAsia="GHEA Grapalat" w:cs="GHEA Grapalat"/>
                <w:color w:val="000000"/>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7E415ED5">
            <w:pPr>
              <w:spacing w:before="240" w:after="240" w:line="259" w:lineRule="auto"/>
              <w:rPr>
                <w:rFonts w:ascii="GHEA Grapalat" w:hAnsi="GHEA Grapalat" w:eastAsia="GHEA Grapalat" w:cs="GHEA Grapalat"/>
              </w:rPr>
            </w:pPr>
            <w:sdt>
              <w:sdtPr>
                <w:rPr>
                  <w:rFonts w:ascii="GHEA Grapalat" w:hAnsi="GHEA Grapalat" w:eastAsia="GHEA Grapalat" w:cs="GHEA Grapalat"/>
                </w:rPr>
                <w:id w:val="447587436"/>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rPr>
              <w:t>Да</w:t>
            </w:r>
          </w:p>
          <w:p w14:paraId="73FBECB9">
            <w:pPr>
              <w:spacing w:before="240" w:after="240" w:line="259" w:lineRule="auto"/>
              <w:rPr>
                <w:rFonts w:ascii="GHEA Grapalat" w:hAnsi="GHEA Grapalat" w:eastAsia="GHEA Grapalat" w:cs="GHEA Grapalat"/>
              </w:rPr>
            </w:pPr>
            <w:sdt>
              <w:sdtPr>
                <w:rPr>
                  <w:rFonts w:ascii="GHEA Grapalat" w:hAnsi="GHEA Grapalat" w:eastAsia="GHEA Grapalat" w:cs="GHEA Grapalat"/>
                </w:rPr>
                <w:id w:val="-1236392488"/>
                <w14:checkbox>
                  <w14:checked w14:val="0"/>
                  <w14:checkedState w14:val="2612" w14:font="MS Gothic"/>
                  <w14:uncheckedState w14:val="2610" w14:font="MS Gothic"/>
                </w14:checkbox>
              </w:sdtPr>
              <w:sdtEndPr>
                <w:rPr>
                  <w:rFonts w:ascii="GHEA Grapalat" w:hAnsi="GHEA Grapalat" w:eastAsia="GHEA Grapalat" w:cs="GHEA Grapalat"/>
                </w:rPr>
              </w:sdtEndPr>
              <w:sdtContent>
                <w:r>
                  <w:rPr>
                    <w:rFonts w:ascii="Segoe UI Symbol" w:hAnsi="Segoe UI Symbol" w:eastAsia="MS Gothic" w:cs="Segoe UI Symbol"/>
                  </w:rPr>
                  <w:t>☐</w:t>
                </w:r>
              </w:sdtContent>
            </w:sdt>
            <w:r>
              <w:rPr>
                <w:rFonts w:ascii="GHEA Grapalat" w:hAnsi="GHEA Grapalat" w:eastAsia="GHEA Grapalat" w:cs="GHEA Grapalat"/>
              </w:rPr>
              <w:tab/>
            </w:r>
            <w:r>
              <w:rPr>
                <w:rFonts w:ascii="GHEA Grapalat" w:hAnsi="GHEA Grapalat" w:eastAsia="GHEA Grapalat" w:cs="GHEA Grapalat"/>
              </w:rPr>
              <w:t>Нет</w:t>
            </w:r>
          </w:p>
        </w:tc>
      </w:tr>
    </w:tbl>
    <w:p w14:paraId="2DD17393">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Контактные данные реального бенефициара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7"/>
        <w:gridCol w:w="6180"/>
      </w:tblGrid>
      <w:tr w14:paraId="0A4253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2E59C7B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Адрес  электронной почты</w:t>
            </w:r>
          </w:p>
        </w:tc>
        <w:tc>
          <w:tcPr>
            <w:tcW w:w="6180" w:type="dxa"/>
            <w:vAlign w:val="center"/>
          </w:tcPr>
          <w:p w14:paraId="343CA5B0">
            <w:pPr>
              <w:spacing w:before="240" w:after="240"/>
              <w:rPr>
                <w:rFonts w:ascii="GHEA Grapalat" w:hAnsi="GHEA Grapalat" w:eastAsia="GHEA Grapalat" w:cs="GHEA Grapalat"/>
              </w:rPr>
            </w:pPr>
          </w:p>
        </w:tc>
      </w:tr>
      <w:tr w14:paraId="434EE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7" w:type="dxa"/>
            <w:shd w:val="clear" w:color="auto" w:fill="D9E2F3"/>
            <w:vAlign w:val="center"/>
          </w:tcPr>
          <w:p w14:paraId="6E0C73A0">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Номер телефона</w:t>
            </w:r>
          </w:p>
        </w:tc>
        <w:tc>
          <w:tcPr>
            <w:tcW w:w="6180" w:type="dxa"/>
            <w:vAlign w:val="center"/>
          </w:tcPr>
          <w:p w14:paraId="4EFF0E30">
            <w:pPr>
              <w:spacing w:before="240" w:after="240"/>
              <w:rPr>
                <w:rFonts w:ascii="GHEA Grapalat" w:hAnsi="GHEA Grapalat" w:eastAsia="GHEA Grapalat" w:cs="GHEA Grapalat"/>
              </w:rPr>
            </w:pPr>
          </w:p>
        </w:tc>
      </w:tr>
    </w:tbl>
    <w:p w14:paraId="218D94AB">
      <w:pPr>
        <w:pBdr>
          <w:top w:val="none" w:color="auto" w:sz="0" w:space="0"/>
          <w:left w:val="none" w:color="auto" w:sz="0" w:space="0"/>
          <w:bottom w:val="none" w:color="auto" w:sz="0" w:space="0"/>
          <w:right w:val="none" w:color="auto" w:sz="0" w:space="0"/>
          <w:between w:val="none" w:color="auto" w:sz="0" w:space="0"/>
        </w:pBdr>
        <w:ind w:left="792"/>
        <w:rPr>
          <w:rFonts w:ascii="GHEA Grapalat" w:hAnsi="GHEA Grapalat" w:eastAsia="GHEA Grapalat" w:cs="GHEA Grapalat"/>
          <w:i/>
          <w:color w:val="000000"/>
        </w:rPr>
      </w:pPr>
      <w:r>
        <w:rPr>
          <w:rFonts w:ascii="GHEA Grapalat" w:hAnsi="GHEA Grapalat"/>
        </w:rPr>
        <w:br w:type="page"/>
      </w:r>
    </w:p>
    <w:p w14:paraId="08D9F974">
      <w:pPr>
        <w:numPr>
          <w:ilvl w:val="0"/>
          <w:numId w:val="4"/>
        </w:numPr>
        <w:pBdr>
          <w:top w:val="none" w:color="auto" w:sz="0" w:space="0"/>
          <w:left w:val="none" w:color="auto" w:sz="0" w:space="0"/>
          <w:bottom w:val="none" w:color="auto" w:sz="0" w:space="0"/>
          <w:right w:val="none" w:color="auto" w:sz="0" w:space="0"/>
          <w:between w:val="none" w:color="auto" w:sz="0" w:space="0"/>
        </w:pBdr>
        <w:spacing w:line="259" w:lineRule="auto"/>
        <w:rPr>
          <w:rFonts w:ascii="GHEA Grapalat" w:hAnsi="GHEA Grapalat" w:eastAsia="GHEA Grapalat" w:cs="GHEA Grapalat"/>
          <w:b/>
          <w:color w:val="000000"/>
        </w:rPr>
      </w:pPr>
      <w:r>
        <w:rPr>
          <w:rFonts w:ascii="GHEA Grapalat" w:hAnsi="GHEA Grapalat" w:eastAsia="GHEA Grapalat" w:cs="GHEA Grapalat"/>
          <w:b/>
          <w:color w:val="000000"/>
        </w:rPr>
        <w:t>Промежуточные юридические лица</w:t>
      </w:r>
    </w:p>
    <w:p w14:paraId="36A08E73">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Данные организации</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1F3D55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32A19B7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Наименование</w:t>
            </w:r>
          </w:p>
        </w:tc>
        <w:tc>
          <w:tcPr>
            <w:tcW w:w="6180" w:type="dxa"/>
            <w:vAlign w:val="center"/>
          </w:tcPr>
          <w:p w14:paraId="47C679A2">
            <w:pPr>
              <w:spacing w:before="240" w:after="240"/>
              <w:rPr>
                <w:rFonts w:ascii="GHEA Grapalat" w:hAnsi="GHEA Grapalat" w:eastAsia="GHEA Grapalat" w:cs="GHEA Grapalat"/>
              </w:rPr>
            </w:pPr>
          </w:p>
        </w:tc>
      </w:tr>
      <w:tr w14:paraId="602BE2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2FB53B0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Наименование латинскими буквами</w:t>
            </w:r>
          </w:p>
        </w:tc>
        <w:tc>
          <w:tcPr>
            <w:tcW w:w="6180" w:type="dxa"/>
            <w:vAlign w:val="center"/>
          </w:tcPr>
          <w:p w14:paraId="3EBA140E">
            <w:pPr>
              <w:spacing w:before="240" w:after="240"/>
              <w:rPr>
                <w:rFonts w:ascii="GHEA Grapalat" w:hAnsi="GHEA Grapalat" w:eastAsia="GHEA Grapalat" w:cs="GHEA Grapalat"/>
              </w:rPr>
            </w:pPr>
          </w:p>
        </w:tc>
      </w:tr>
      <w:tr w14:paraId="6CCBBA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20F1D271">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Номер государственной регистрации</w:t>
            </w:r>
          </w:p>
        </w:tc>
        <w:tc>
          <w:tcPr>
            <w:tcW w:w="6180" w:type="dxa"/>
            <w:vAlign w:val="center"/>
          </w:tcPr>
          <w:p w14:paraId="4FEEB02E">
            <w:pPr>
              <w:spacing w:before="240" w:after="240"/>
              <w:rPr>
                <w:rFonts w:ascii="GHEA Grapalat" w:hAnsi="GHEA Grapalat" w:eastAsia="GHEA Grapalat" w:cs="GHEA Grapalat"/>
              </w:rPr>
            </w:pPr>
          </w:p>
        </w:tc>
      </w:tr>
      <w:tr w14:paraId="09E552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F1B6425">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День, месяц, год регистрации</w:t>
            </w:r>
          </w:p>
        </w:tc>
        <w:tc>
          <w:tcPr>
            <w:tcW w:w="6180" w:type="dxa"/>
            <w:vAlign w:val="center"/>
          </w:tcPr>
          <w:p w14:paraId="2C859573">
            <w:pPr>
              <w:spacing w:before="240" w:after="240"/>
              <w:rPr>
                <w:rFonts w:ascii="GHEA Grapalat" w:hAnsi="GHEA Grapalat" w:eastAsia="GHEA Grapalat" w:cs="GHEA Grapalat"/>
              </w:rPr>
            </w:pPr>
          </w:p>
        </w:tc>
      </w:tr>
      <w:tr w14:paraId="17AEAB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8002127">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Адрес регистрации</w:t>
            </w:r>
          </w:p>
        </w:tc>
        <w:tc>
          <w:tcPr>
            <w:tcW w:w="6180" w:type="dxa"/>
            <w:vAlign w:val="center"/>
          </w:tcPr>
          <w:p w14:paraId="0C5871B1">
            <w:pPr>
              <w:spacing w:before="240" w:after="240"/>
              <w:rPr>
                <w:rFonts w:ascii="GHEA Grapalat" w:hAnsi="GHEA Grapalat" w:eastAsia="GHEA Grapalat" w:cs="GHEA Grapalat"/>
              </w:rPr>
            </w:pPr>
          </w:p>
        </w:tc>
      </w:tr>
      <w:tr w14:paraId="2EA671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2835" w:type="dxa"/>
            <w:shd w:val="clear" w:color="auto" w:fill="D9E2F3"/>
            <w:vAlign w:val="center"/>
          </w:tcPr>
          <w:p w14:paraId="0FDC852C">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Государство регистрации</w:t>
            </w:r>
          </w:p>
        </w:tc>
        <w:tc>
          <w:tcPr>
            <w:tcW w:w="6180" w:type="dxa"/>
            <w:vAlign w:val="center"/>
          </w:tcPr>
          <w:p w14:paraId="7D3FAB4C">
            <w:pPr>
              <w:spacing w:before="240" w:after="240"/>
              <w:rPr>
                <w:rFonts w:ascii="GHEA Grapalat" w:hAnsi="GHEA Grapalat" w:eastAsia="GHEA Grapalat" w:cs="GHEA Grapalat"/>
              </w:rPr>
            </w:pPr>
          </w:p>
        </w:tc>
      </w:tr>
      <w:tr w14:paraId="7ECEB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0DF6BB88">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Имя и фамилия руководителя исполнительного органа</w:t>
            </w:r>
          </w:p>
        </w:tc>
        <w:tc>
          <w:tcPr>
            <w:tcW w:w="6180" w:type="dxa"/>
            <w:vAlign w:val="center"/>
          </w:tcPr>
          <w:p w14:paraId="28D30CA6">
            <w:pPr>
              <w:spacing w:before="240" w:after="240"/>
              <w:rPr>
                <w:rFonts w:ascii="GHEA Grapalat" w:hAnsi="GHEA Grapalat" w:eastAsia="GHEA Grapalat" w:cs="GHEA Grapalat"/>
              </w:rPr>
            </w:pPr>
          </w:p>
        </w:tc>
      </w:tr>
    </w:tbl>
    <w:p w14:paraId="1E2CE1E5">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ind w:left="788" w:hanging="431"/>
        <w:rPr>
          <w:rFonts w:ascii="GHEA Grapalat" w:hAnsi="GHEA Grapalat" w:eastAsia="GHEA Grapalat" w:cs="GHEA Grapalat"/>
          <w:i/>
          <w:color w:val="000000"/>
        </w:rPr>
      </w:pPr>
      <w:r>
        <w:rPr>
          <w:rFonts w:ascii="GHEA Grapalat" w:hAnsi="GHEA Grapalat" w:eastAsia="GHEA Grapalat" w:cs="GHEA Grapalat"/>
          <w:i/>
          <w:color w:val="000000"/>
        </w:rPr>
        <w:t>Данные реального бенефициара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0095E8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3" w:hRule="atLeast"/>
        </w:trPr>
        <w:tc>
          <w:tcPr>
            <w:tcW w:w="2835" w:type="dxa"/>
            <w:vMerge w:val="restart"/>
            <w:shd w:val="clear" w:color="auto" w:fill="D9E2F3"/>
            <w:vAlign w:val="center"/>
          </w:tcPr>
          <w:p w14:paraId="02651AF4">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142" w:hanging="142"/>
              <w:rPr>
                <w:rFonts w:ascii="GHEA Grapalat" w:hAnsi="GHEA Grapalat" w:eastAsia="GHEA Grapalat" w:cs="GHEA Grapalat"/>
                <w:color w:val="000000"/>
              </w:rPr>
            </w:pPr>
            <w:r>
              <w:rPr>
                <w:rFonts w:ascii="GHEA Grapalat" w:hAnsi="GHEA Grapalat" w:eastAsia="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4DE03525">
            <w:pPr>
              <w:spacing w:before="240" w:after="240"/>
              <w:rPr>
                <w:rFonts w:ascii="GHEA Grapalat" w:hAnsi="GHEA Grapalat" w:eastAsia="GHEA Grapalat" w:cs="GHEA Grapalat"/>
              </w:rPr>
            </w:pPr>
          </w:p>
        </w:tc>
      </w:tr>
      <w:tr w14:paraId="347564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5397866E">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p>
        </w:tc>
        <w:tc>
          <w:tcPr>
            <w:tcW w:w="6180" w:type="dxa"/>
          </w:tcPr>
          <w:p w14:paraId="23405499">
            <w:pPr>
              <w:spacing w:before="240" w:after="240"/>
              <w:rPr>
                <w:rFonts w:ascii="GHEA Grapalat" w:hAnsi="GHEA Grapalat" w:eastAsia="GHEA Grapalat" w:cs="GHEA Grapalat"/>
              </w:rPr>
            </w:pPr>
          </w:p>
        </w:tc>
      </w:tr>
      <w:tr w14:paraId="000A12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7D57AFFD">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p>
        </w:tc>
        <w:tc>
          <w:tcPr>
            <w:tcW w:w="6180" w:type="dxa"/>
          </w:tcPr>
          <w:p w14:paraId="20B13FC3">
            <w:pPr>
              <w:spacing w:before="240" w:after="240"/>
              <w:rPr>
                <w:rFonts w:ascii="GHEA Grapalat" w:hAnsi="GHEA Grapalat" w:eastAsia="GHEA Grapalat" w:cs="GHEA Grapalat"/>
              </w:rPr>
            </w:pPr>
          </w:p>
        </w:tc>
      </w:tr>
      <w:tr w14:paraId="6785E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28C9382B">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p>
        </w:tc>
        <w:tc>
          <w:tcPr>
            <w:tcW w:w="6180" w:type="dxa"/>
          </w:tcPr>
          <w:p w14:paraId="2FDE4309">
            <w:pPr>
              <w:spacing w:before="240" w:after="240"/>
              <w:rPr>
                <w:rFonts w:ascii="GHEA Grapalat" w:hAnsi="GHEA Grapalat" w:eastAsia="GHEA Grapalat" w:cs="GHEA Grapalat"/>
              </w:rPr>
            </w:pPr>
          </w:p>
        </w:tc>
      </w:tr>
      <w:tr w14:paraId="4A6649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trPr>
        <w:tc>
          <w:tcPr>
            <w:tcW w:w="2835" w:type="dxa"/>
            <w:vMerge w:val="continue"/>
            <w:shd w:val="clear" w:color="auto" w:fill="D9E2F3"/>
            <w:vAlign w:val="center"/>
          </w:tcPr>
          <w:p w14:paraId="0E7BD1F4">
            <w:pPr>
              <w:numPr>
                <w:ilvl w:val="2"/>
                <w:numId w:val="4"/>
              </w:numPr>
              <w:pBdr>
                <w:top w:val="none" w:color="auto" w:sz="0" w:space="0"/>
                <w:left w:val="none" w:color="auto" w:sz="0" w:space="0"/>
                <w:bottom w:val="none" w:color="auto" w:sz="0" w:space="0"/>
                <w:right w:val="none" w:color="auto" w:sz="0" w:space="0"/>
                <w:between w:val="none" w:color="auto" w:sz="0" w:space="0"/>
              </w:pBdr>
              <w:ind w:left="0" w:firstLine="0"/>
              <w:rPr>
                <w:rFonts w:ascii="GHEA Grapalat" w:hAnsi="GHEA Grapalat" w:eastAsia="GHEA Grapalat" w:cs="GHEA Grapalat"/>
                <w:color w:val="000000"/>
              </w:rPr>
            </w:pPr>
          </w:p>
        </w:tc>
        <w:tc>
          <w:tcPr>
            <w:tcW w:w="6180" w:type="dxa"/>
          </w:tcPr>
          <w:p w14:paraId="6F3E0825">
            <w:pPr>
              <w:spacing w:before="240" w:after="240"/>
              <w:rPr>
                <w:rFonts w:ascii="GHEA Grapalat" w:hAnsi="GHEA Grapalat" w:eastAsia="GHEA Grapalat" w:cs="GHEA Grapalat"/>
              </w:rPr>
            </w:pPr>
          </w:p>
        </w:tc>
      </w:tr>
    </w:tbl>
    <w:p w14:paraId="4BB99004">
      <w:pPr>
        <w:numPr>
          <w:ilvl w:val="1"/>
          <w:numId w:val="4"/>
        </w:numPr>
        <w:pBdr>
          <w:top w:val="none" w:color="auto" w:sz="0" w:space="0"/>
          <w:left w:val="none" w:color="auto" w:sz="0" w:space="0"/>
          <w:bottom w:val="none" w:color="auto" w:sz="0" w:space="0"/>
          <w:right w:val="none" w:color="auto" w:sz="0" w:space="0"/>
          <w:between w:val="none" w:color="auto" w:sz="0" w:space="0"/>
        </w:pBdr>
        <w:spacing w:before="240" w:after="160" w:line="259" w:lineRule="auto"/>
        <w:rPr>
          <w:rFonts w:ascii="GHEA Grapalat" w:hAnsi="GHEA Grapalat" w:eastAsia="GHEA Grapalat" w:cs="GHEA Grapalat"/>
          <w:i/>
        </w:rPr>
      </w:pPr>
      <w:r>
        <w:rPr>
          <w:rFonts w:ascii="GHEA Grapalat" w:hAnsi="GHEA Grapalat" w:eastAsia="GHEA Grapalat" w:cs="GHEA Grapalat"/>
          <w:i/>
        </w:rPr>
        <w:t>Данные о листинге акций промежуточного юридического лица</w:t>
      </w:r>
    </w:p>
    <w:tbl>
      <w:tblPr>
        <w:tblStyle w:val="12"/>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6180"/>
      </w:tblGrid>
      <w:tr w14:paraId="42151C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2897426">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Наименование фондовой биржи</w:t>
            </w:r>
          </w:p>
        </w:tc>
        <w:tc>
          <w:tcPr>
            <w:tcW w:w="6180" w:type="dxa"/>
            <w:vAlign w:val="center"/>
          </w:tcPr>
          <w:p w14:paraId="03757E26">
            <w:pPr>
              <w:spacing w:before="240" w:after="240"/>
              <w:rPr>
                <w:rFonts w:ascii="GHEA Grapalat" w:hAnsi="GHEA Grapalat" w:eastAsia="GHEA Grapalat" w:cs="GHEA Grapalat"/>
              </w:rPr>
            </w:pPr>
          </w:p>
        </w:tc>
      </w:tr>
      <w:tr w14:paraId="67593A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835" w:type="dxa"/>
            <w:shd w:val="clear" w:color="auto" w:fill="D9E2F3"/>
            <w:vAlign w:val="center"/>
          </w:tcPr>
          <w:p w14:paraId="4CFD53AD">
            <w:pPr>
              <w:numPr>
                <w:ilvl w:val="2"/>
                <w:numId w:val="4"/>
              </w:numPr>
              <w:pBdr>
                <w:top w:val="none" w:color="auto" w:sz="0" w:space="0"/>
                <w:left w:val="none" w:color="auto" w:sz="0" w:space="0"/>
                <w:bottom w:val="none" w:color="auto" w:sz="0" w:space="0"/>
                <w:right w:val="none" w:color="auto" w:sz="0" w:space="0"/>
                <w:between w:val="none" w:color="auto" w:sz="0" w:space="0"/>
              </w:pBdr>
              <w:spacing w:after="160" w:line="259" w:lineRule="auto"/>
              <w:ind w:left="0" w:firstLine="0"/>
              <w:rPr>
                <w:rFonts w:ascii="GHEA Grapalat" w:hAnsi="GHEA Grapalat" w:eastAsia="GHEA Grapalat" w:cs="GHEA Grapalat"/>
                <w:color w:val="000000"/>
              </w:rPr>
            </w:pPr>
            <w:r>
              <w:rPr>
                <w:rFonts w:ascii="GHEA Grapalat" w:hAnsi="GHEA Grapalat" w:eastAsia="GHEA Grapalat" w:cs="GHEA Grapalat"/>
                <w:color w:val="000000"/>
              </w:rPr>
              <w:t>Ссылка на документы, наличествующие на бирже</w:t>
            </w:r>
          </w:p>
        </w:tc>
        <w:tc>
          <w:tcPr>
            <w:tcW w:w="6180" w:type="dxa"/>
            <w:vAlign w:val="center"/>
          </w:tcPr>
          <w:p w14:paraId="2CF929CF">
            <w:pPr>
              <w:spacing w:before="240" w:after="240"/>
              <w:rPr>
                <w:rFonts w:ascii="GHEA Grapalat" w:hAnsi="GHEA Grapalat" w:eastAsia="GHEA Grapalat" w:cs="GHEA Grapalat"/>
              </w:rPr>
            </w:pPr>
          </w:p>
        </w:tc>
      </w:tr>
    </w:tbl>
    <w:p w14:paraId="65EC4062">
      <w:pPr>
        <w:pBdr>
          <w:top w:val="none" w:color="auto" w:sz="0" w:space="0"/>
          <w:left w:val="none" w:color="auto" w:sz="0" w:space="0"/>
          <w:bottom w:val="none" w:color="auto" w:sz="0" w:space="0"/>
          <w:right w:val="none" w:color="auto" w:sz="0" w:space="0"/>
          <w:between w:val="none" w:color="auto" w:sz="0" w:space="0"/>
        </w:pBdr>
        <w:spacing w:before="240"/>
        <w:rPr>
          <w:rFonts w:ascii="GHEA Grapalat" w:hAnsi="GHEA Grapalat" w:eastAsia="GHEA Grapalat" w:cs="GHEA Grapalat"/>
          <w:i/>
        </w:rPr>
      </w:pPr>
      <w:r>
        <w:rPr>
          <w:rFonts w:ascii="GHEA Grapalat" w:hAnsi="GHEA Grapalat" w:eastAsia="GHEA Grapalat" w:cs="GHEA Grapalat"/>
          <w:i/>
        </w:rPr>
        <w:br w:type="page"/>
      </w:r>
    </w:p>
    <w:p w14:paraId="56F82886">
      <w:pPr>
        <w:pStyle w:val="78"/>
        <w:numPr>
          <w:ilvl w:val="0"/>
          <w:numId w:val="4"/>
        </w:numPr>
        <w:pBdr>
          <w:top w:val="none" w:color="auto" w:sz="0" w:space="0"/>
          <w:left w:val="none" w:color="auto" w:sz="0" w:space="0"/>
          <w:bottom w:val="none" w:color="auto" w:sz="0" w:space="0"/>
          <w:right w:val="none" w:color="auto" w:sz="0" w:space="0"/>
          <w:between w:val="none" w:color="auto" w:sz="0" w:space="0"/>
        </w:pBdr>
        <w:rPr>
          <w:rFonts w:ascii="GHEA Grapalat" w:hAnsi="GHEA Grapalat" w:eastAsia="GHEA Grapalat" w:cs="GHEA Grapalat"/>
          <w:b/>
          <w:color w:val="000000"/>
        </w:rPr>
      </w:pPr>
      <w:r>
        <w:rPr>
          <w:rFonts w:ascii="GHEA Grapalat" w:hAnsi="GHEA Grapalat" w:eastAsia="GHEA Grapalat" w:cs="GHEA Grapalat"/>
          <w:b/>
          <w:color w:val="000000"/>
        </w:rPr>
        <w:t>Дополнительные примечания</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6"/>
      </w:tblGrid>
      <w:tr w14:paraId="24D4D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16" w:type="dxa"/>
            <w:shd w:val="clear" w:color="auto" w:fill="DBE5F1" w:themeFill="accent1" w:themeFillTint="33"/>
          </w:tcPr>
          <w:p w14:paraId="2E7A1947">
            <w:pPr>
              <w:spacing w:before="240" w:after="160" w:line="259" w:lineRule="auto"/>
              <w:rPr>
                <w:rFonts w:ascii="GHEA Grapalat" w:hAnsi="GHEA Grapalat" w:eastAsia="GHEA Grapalat" w:cs="GHEA Grapalat"/>
                <w:i/>
                <w:color w:val="000000"/>
              </w:rPr>
            </w:pPr>
            <w:r>
              <w:rPr>
                <w:rFonts w:ascii="GHEA Grapalat" w:hAnsi="GHEA Grapalat" w:eastAsia="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14:paraId="6ED0D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7" w:hRule="atLeast"/>
        </w:trPr>
        <w:tc>
          <w:tcPr>
            <w:tcW w:w="9016" w:type="dxa"/>
          </w:tcPr>
          <w:p w14:paraId="779F9937">
            <w:pPr>
              <w:rPr>
                <w:rFonts w:ascii="GHEA Grapalat" w:hAnsi="GHEA Grapalat" w:eastAsia="GHEA Grapalat" w:cs="GHEA Grapalat"/>
                <w:b/>
                <w:color w:val="000000"/>
              </w:rPr>
            </w:pPr>
          </w:p>
        </w:tc>
      </w:tr>
    </w:tbl>
    <w:p w14:paraId="10AC5AAD">
      <w:pPr>
        <w:pBdr>
          <w:top w:val="none" w:color="auto" w:sz="0" w:space="0"/>
          <w:left w:val="none" w:color="auto" w:sz="0" w:space="0"/>
          <w:bottom w:val="none" w:color="auto" w:sz="0" w:space="0"/>
          <w:right w:val="none" w:color="auto" w:sz="0" w:space="0"/>
          <w:between w:val="none" w:color="auto" w:sz="0" w:space="0"/>
        </w:pBdr>
        <w:rPr>
          <w:rFonts w:ascii="GHEA Grapalat" w:hAnsi="GHEA Grapalat" w:eastAsia="GHEA Grapalat" w:cs="GHEA Grapalat"/>
          <w:b/>
          <w:color w:val="000000"/>
        </w:rPr>
      </w:pPr>
    </w:p>
    <w:p w14:paraId="00C9BB47">
      <w:pPr>
        <w:rPr>
          <w:rFonts w:ascii="GHEA Grapalat" w:hAnsi="GHEA Grapalat"/>
          <w:b/>
        </w:rPr>
      </w:pPr>
    </w:p>
    <w:p w14:paraId="11DBF624">
      <w:pPr>
        <w:rPr>
          <w:rFonts w:ascii="GHEA Grapalat" w:hAnsi="GHEA Grapalat"/>
          <w:b/>
        </w:rPr>
      </w:pPr>
      <w:r>
        <w:rPr>
          <w:rFonts w:ascii="GHEA Grapalat" w:hAnsi="GHEA Grapalat"/>
          <w:b/>
        </w:rPr>
        <w:br w:type="page"/>
      </w:r>
    </w:p>
    <w:p w14:paraId="2DB4FD29">
      <w:pPr>
        <w:spacing w:line="360" w:lineRule="auto"/>
        <w:jc w:val="center"/>
        <w:rPr>
          <w:rFonts w:ascii="GHEA Grapalat" w:hAnsi="GHEA Grapalat"/>
          <w:b/>
          <w:sz w:val="28"/>
          <w:szCs w:val="28"/>
          <w:lang w:val="hy-AM"/>
        </w:rPr>
      </w:pPr>
      <w:r>
        <w:rPr>
          <w:rFonts w:ascii="GHEA Grapalat" w:hAnsi="GHEA Grapalat"/>
          <w:b/>
          <w:sz w:val="28"/>
          <w:szCs w:val="28"/>
        </w:rPr>
        <w:t>Порядок заполнения декларации</w:t>
      </w:r>
    </w:p>
    <w:p w14:paraId="715D534B">
      <w:pPr>
        <w:spacing w:line="360" w:lineRule="auto"/>
        <w:jc w:val="center"/>
        <w:rPr>
          <w:rFonts w:ascii="GHEA Grapalat" w:hAnsi="GHEA Grapalat"/>
          <w:b/>
          <w:sz w:val="28"/>
          <w:szCs w:val="28"/>
          <w:lang w:val="hy-AM"/>
        </w:rPr>
      </w:pPr>
    </w:p>
    <w:p w14:paraId="5C6B709F">
      <w:pPr>
        <w:pStyle w:val="78"/>
        <w:numPr>
          <w:ilvl w:val="0"/>
          <w:numId w:val="5"/>
        </w:numPr>
        <w:spacing w:after="200" w:line="360" w:lineRule="auto"/>
        <w:ind w:left="0"/>
        <w:contextualSpacing/>
        <w:jc w:val="both"/>
        <w:rPr>
          <w:rFonts w:ascii="GHEA Grapalat" w:hAnsi="GHEA Grapalat"/>
        </w:rPr>
      </w:pPr>
      <w:r>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6FBF693">
      <w:pPr>
        <w:pStyle w:val="78"/>
        <w:numPr>
          <w:ilvl w:val="0"/>
          <w:numId w:val="6"/>
        </w:numPr>
        <w:spacing w:after="200" w:line="360" w:lineRule="auto"/>
        <w:ind w:left="0" w:firstLine="142"/>
        <w:contextualSpacing/>
        <w:jc w:val="both"/>
        <w:rPr>
          <w:rFonts w:ascii="GHEA Grapalat" w:hAnsi="GHEA Grapalat"/>
        </w:rPr>
      </w:pPr>
      <w:r>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6FF08C6">
      <w:pPr>
        <w:pStyle w:val="78"/>
        <w:numPr>
          <w:ilvl w:val="0"/>
          <w:numId w:val="6"/>
        </w:numPr>
        <w:spacing w:after="200" w:line="360" w:lineRule="auto"/>
        <w:contextualSpacing/>
        <w:jc w:val="both"/>
        <w:rPr>
          <w:rFonts w:ascii="GHEA Grapalat" w:hAnsi="GHEA Grapalat"/>
        </w:rPr>
      </w:pPr>
      <w:r>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46F0F411">
      <w:pPr>
        <w:pStyle w:val="78"/>
        <w:numPr>
          <w:ilvl w:val="0"/>
          <w:numId w:val="6"/>
        </w:numPr>
        <w:spacing w:after="200" w:line="360" w:lineRule="auto"/>
        <w:ind w:left="0" w:firstLine="0"/>
        <w:contextualSpacing/>
        <w:jc w:val="both"/>
        <w:rPr>
          <w:rFonts w:ascii="GHEA Grapalat" w:hAnsi="GHEA Grapalat"/>
        </w:rPr>
      </w:pPr>
      <w:r>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A70E3CC">
      <w:pPr>
        <w:pStyle w:val="78"/>
        <w:numPr>
          <w:ilvl w:val="0"/>
          <w:numId w:val="5"/>
        </w:numPr>
        <w:spacing w:after="200" w:line="360" w:lineRule="auto"/>
        <w:ind w:left="142" w:hanging="284"/>
        <w:contextualSpacing/>
        <w:jc w:val="both"/>
        <w:rPr>
          <w:rFonts w:ascii="GHEA Grapalat" w:hAnsi="GHEA Grapalat"/>
        </w:rPr>
      </w:pPr>
      <w:r>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D8D7361">
      <w:pPr>
        <w:pStyle w:val="78"/>
        <w:numPr>
          <w:ilvl w:val="0"/>
          <w:numId w:val="7"/>
        </w:numPr>
        <w:spacing w:after="200" w:line="360" w:lineRule="auto"/>
        <w:contextualSpacing/>
        <w:jc w:val="both"/>
        <w:rPr>
          <w:rFonts w:ascii="GHEA Grapalat" w:hAnsi="GHEA Grapalat"/>
        </w:rPr>
      </w:pPr>
      <w:r>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8CC05CF">
      <w:pPr>
        <w:pStyle w:val="78"/>
        <w:numPr>
          <w:ilvl w:val="0"/>
          <w:numId w:val="7"/>
        </w:numPr>
        <w:spacing w:after="200" w:line="360" w:lineRule="auto"/>
        <w:contextualSpacing/>
        <w:jc w:val="both"/>
        <w:rPr>
          <w:rFonts w:ascii="GHEA Grapalat" w:hAnsi="GHEA Grapalat"/>
        </w:rPr>
      </w:pPr>
      <w:r>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7DD69633">
      <w:pPr>
        <w:pStyle w:val="78"/>
        <w:numPr>
          <w:ilvl w:val="0"/>
          <w:numId w:val="7"/>
        </w:numPr>
        <w:spacing w:after="200" w:line="360" w:lineRule="auto"/>
        <w:contextualSpacing/>
        <w:jc w:val="both"/>
        <w:rPr>
          <w:rFonts w:ascii="GHEA Grapalat" w:hAnsi="GHEA Grapalat"/>
        </w:rPr>
      </w:pPr>
      <w:r>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772E278">
      <w:pPr>
        <w:pStyle w:val="78"/>
        <w:numPr>
          <w:ilvl w:val="0"/>
          <w:numId w:val="5"/>
        </w:numPr>
        <w:spacing w:after="200" w:line="360" w:lineRule="auto"/>
        <w:ind w:left="0"/>
        <w:contextualSpacing/>
        <w:jc w:val="both"/>
        <w:rPr>
          <w:rFonts w:ascii="GHEA Grapalat" w:hAnsi="GHEA Grapalat"/>
        </w:rPr>
      </w:pPr>
      <w:r>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Pr>
          <w:rFonts w:ascii="Cambria Math" w:hAnsi="Cambria Math" w:eastAsia="MS Mincho" w:cs="Cambria Math"/>
        </w:rPr>
        <w:t>․</w:t>
      </w:r>
    </w:p>
    <w:p w14:paraId="344AEA9B">
      <w:pPr>
        <w:pStyle w:val="78"/>
        <w:numPr>
          <w:ilvl w:val="0"/>
          <w:numId w:val="8"/>
        </w:numPr>
        <w:spacing w:after="200" w:line="360" w:lineRule="auto"/>
        <w:ind w:left="0" w:hanging="426"/>
        <w:contextualSpacing/>
        <w:jc w:val="both"/>
        <w:rPr>
          <w:rFonts w:ascii="GHEA Grapalat" w:hAnsi="GHEA Grapalat"/>
        </w:rPr>
      </w:pPr>
      <w:r>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A38E7B1">
      <w:pPr>
        <w:spacing w:line="360" w:lineRule="auto"/>
        <w:ind w:left="-360"/>
        <w:jc w:val="both"/>
        <w:rPr>
          <w:rFonts w:ascii="GHEA Grapalat" w:hAnsi="GHEA Grapalat"/>
        </w:rPr>
      </w:pPr>
      <w:r>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AB10960">
      <w:pPr>
        <w:pStyle w:val="78"/>
        <w:numPr>
          <w:ilvl w:val="0"/>
          <w:numId w:val="5"/>
        </w:numPr>
        <w:spacing w:after="200" w:line="360" w:lineRule="auto"/>
        <w:ind w:left="0"/>
        <w:contextualSpacing/>
        <w:jc w:val="both"/>
        <w:rPr>
          <w:rFonts w:ascii="GHEA Grapalat" w:hAnsi="GHEA Grapalat"/>
        </w:rPr>
      </w:pPr>
      <w:r>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Pr>
          <w:rFonts w:ascii="Cambria Math" w:hAnsi="Cambria Math" w:eastAsia="MS Mincho" w:cs="Cambria Math"/>
        </w:rPr>
        <w:t>․</w:t>
      </w:r>
    </w:p>
    <w:p w14:paraId="125290A3">
      <w:pPr>
        <w:pStyle w:val="78"/>
        <w:numPr>
          <w:ilvl w:val="0"/>
          <w:numId w:val="9"/>
        </w:numPr>
        <w:spacing w:after="200" w:line="360" w:lineRule="auto"/>
        <w:ind w:left="0"/>
        <w:contextualSpacing/>
        <w:jc w:val="both"/>
        <w:rPr>
          <w:rFonts w:ascii="GHEA Grapalat" w:hAnsi="GHEA Grapalat"/>
        </w:rPr>
      </w:pPr>
      <w:r>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190AAE">
      <w:pPr>
        <w:spacing w:line="360" w:lineRule="auto"/>
        <w:ind w:left="-375"/>
        <w:jc w:val="both"/>
        <w:rPr>
          <w:rFonts w:ascii="GHEA Grapalat" w:hAnsi="GHEA Grapalat"/>
        </w:rPr>
      </w:pPr>
      <w:r>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656735EC">
      <w:pPr>
        <w:spacing w:line="360" w:lineRule="auto"/>
        <w:ind w:left="-375"/>
        <w:jc w:val="both"/>
        <w:rPr>
          <w:rFonts w:ascii="GHEA Grapalat" w:hAnsi="GHEA Grapalat"/>
        </w:rPr>
      </w:pPr>
      <w:r>
        <w:rPr>
          <w:rFonts w:ascii="GHEA Grapalat" w:hAnsi="GHEA Grapalat"/>
        </w:rPr>
        <w:t>3) в подразделе "Адрес учета лица" заполняется адрес места учета реального бенефициара;</w:t>
      </w:r>
    </w:p>
    <w:p w14:paraId="6D7E02AB">
      <w:pPr>
        <w:spacing w:line="360" w:lineRule="auto"/>
        <w:ind w:left="-375"/>
        <w:jc w:val="both"/>
        <w:rPr>
          <w:rFonts w:ascii="GHEA Grapalat" w:hAnsi="GHEA Grapalat"/>
        </w:rPr>
      </w:pPr>
      <w:r>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5E35FD76">
      <w:pPr>
        <w:spacing w:line="360" w:lineRule="auto"/>
        <w:ind w:left="-375"/>
        <w:jc w:val="both"/>
        <w:rPr>
          <w:rFonts w:ascii="GHEA Grapalat" w:hAnsi="GHEA Grapalat"/>
        </w:rPr>
      </w:pPr>
      <w:r>
        <w:rPr>
          <w:rFonts w:ascii="GHEA Grapalat" w:hAnsi="GHEA Grapalat"/>
        </w:rPr>
        <w:t xml:space="preserve">5) подраздел "Основания </w:t>
      </w:r>
      <w:r>
        <w:rPr>
          <w:rFonts w:ascii="GHEA Grapalat" w:hAnsi="GHEA Grapalat" w:eastAsiaTheme="minorHAnsi" w:cstheme="minorBidi"/>
        </w:rPr>
        <w:t>являться</w:t>
      </w:r>
      <w:r>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9485130">
      <w:pPr>
        <w:spacing w:line="360" w:lineRule="auto"/>
        <w:jc w:val="both"/>
        <w:rPr>
          <w:rFonts w:ascii="GHEA Grapalat" w:hAnsi="GHEA Grapalat" w:eastAsia="GHEA Grapalat" w:cs="GHEA Grapalat"/>
        </w:rPr>
      </w:pPr>
      <w:r>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Pr>
          <w:rFonts w:ascii="GHEA Grapalat" w:hAnsi="GHEA Grapalat"/>
          <w:lang w:val="hy-AM"/>
        </w:rPr>
        <w:t>Օ</w:t>
      </w:r>
      <w:r>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Pr>
          <w:rFonts w:ascii="GHEA Grapalat" w:hAnsi="GHEA Grapalat"/>
          <w:lang w:val="hy-AM"/>
        </w:rPr>
        <w:t>Օ</w:t>
      </w:r>
      <w:r>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Pr>
          <w:rFonts w:ascii="GHEA Grapalat" w:hAnsi="GHEA Grapalat"/>
          <w:lang w:val="hy-AM"/>
        </w:rPr>
        <w:t>Օ</w:t>
      </w:r>
      <w:r>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Pr>
          <w:rFonts w:ascii="GHEA Grapalat" w:hAnsi="GHEA Grapalat" w:eastAsia="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7E34BC4">
      <w:pPr>
        <w:spacing w:line="360" w:lineRule="auto"/>
        <w:jc w:val="both"/>
        <w:rPr>
          <w:rFonts w:ascii="GHEA Grapalat" w:hAnsi="GHEA Grapalat"/>
          <w:lang w:val="hy-AM"/>
        </w:rPr>
      </w:pPr>
      <w:r>
        <w:rPr>
          <w:rFonts w:ascii="GHEA Grapalat" w:hAnsi="GHEA Grapalat"/>
        </w:rPr>
        <w:t xml:space="preserve">б. в пункте </w:t>
      </w:r>
      <w:r>
        <w:rPr>
          <w:rFonts w:ascii="GHEA Grapalat" w:hAnsi="GHEA Grapalat" w:eastAsia="GHEA Grapalat" w:cs="GHEA Grapalat"/>
        </w:rPr>
        <w:t>"</w:t>
      </w:r>
      <w:r>
        <w:rPr>
          <w:rFonts w:ascii="GHEA Grapalat" w:hAnsi="GHEA Grapalat"/>
        </w:rPr>
        <w:t>б</w:t>
      </w:r>
      <w:r>
        <w:rPr>
          <w:rFonts w:ascii="GHEA Grapalat" w:hAnsi="GHEA Grapalat" w:eastAsia="GHEA Grapalat" w:cs="GHEA Grapalat"/>
        </w:rPr>
        <w:t>"</w:t>
      </w:r>
      <w:r>
        <w:rPr>
          <w:rFonts w:ascii="GHEA Grapalat" w:hAnsi="GHEA Grapalat"/>
        </w:rPr>
        <w:t xml:space="preserve"> этого подраздела делается отметка, если лицо по смыслу пункта </w:t>
      </w:r>
      <w:r>
        <w:rPr>
          <w:rFonts w:ascii="GHEA Grapalat" w:hAnsi="GHEA Grapalat" w:eastAsia="GHEA Grapalat" w:cs="GHEA Grapalat"/>
        </w:rPr>
        <w:t>"</w:t>
      </w:r>
      <w:r>
        <w:rPr>
          <w:rFonts w:ascii="GHEA Grapalat" w:hAnsi="GHEA Grapalat"/>
        </w:rPr>
        <w:t>а</w:t>
      </w:r>
      <w:r>
        <w:rPr>
          <w:rFonts w:ascii="GHEA Grapalat" w:hAnsi="GHEA Grapalat" w:eastAsia="GHEA Grapalat" w:cs="GHEA Grapalat"/>
        </w:rPr>
        <w:t>"</w:t>
      </w:r>
      <w:r>
        <w:rPr>
          <w:rFonts w:ascii="GHEA Grapalat" w:hAnsi="GHEA Grapalat"/>
        </w:rPr>
        <w:t xml:space="preserve"> не является реальным бенефициаром Организации, но контролирует </w:t>
      </w:r>
      <w:r>
        <w:rPr>
          <w:rFonts w:ascii="GHEA Grapalat" w:hAnsi="GHEA Grapalat"/>
          <w:lang w:val="hy-AM"/>
        </w:rPr>
        <w:t>Օ</w:t>
      </w:r>
      <w:r>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76CF83A2">
      <w:pPr>
        <w:spacing w:line="360" w:lineRule="auto"/>
        <w:jc w:val="both"/>
        <w:rPr>
          <w:rFonts w:ascii="GHEA Grapalat" w:hAnsi="GHEA Grapalat"/>
        </w:rPr>
      </w:pPr>
      <w:r>
        <w:rPr>
          <w:rFonts w:ascii="GHEA Grapalat" w:hAnsi="GHEA Grapalat"/>
        </w:rPr>
        <w:t>в</w:t>
      </w:r>
      <w:r>
        <w:rPr>
          <w:rFonts w:ascii="GHEA Grapalat" w:hAnsi="GHEA Grapalat"/>
          <w:lang w:val="hy-AM"/>
        </w:rPr>
        <w:t xml:space="preserve">. </w:t>
      </w:r>
      <w:r>
        <w:rPr>
          <w:rFonts w:ascii="GHEA Grapalat" w:hAnsi="GHEA Grapalat"/>
        </w:rPr>
        <w:t>в</w:t>
      </w:r>
      <w:r>
        <w:rPr>
          <w:rFonts w:ascii="GHEA Grapalat" w:hAnsi="GHEA Grapalat"/>
          <w:lang w:val="hy-AM"/>
        </w:rPr>
        <w:t xml:space="preserve"> пункте </w:t>
      </w:r>
      <w:r>
        <w:rPr>
          <w:rFonts w:ascii="GHEA Grapalat" w:hAnsi="GHEA Grapalat" w:eastAsia="GHEA Grapalat" w:cs="GHEA Grapalat"/>
        </w:rPr>
        <w:t>"</w:t>
      </w:r>
      <w:r>
        <w:rPr>
          <w:rFonts w:ascii="GHEA Grapalat" w:hAnsi="GHEA Grapalat"/>
        </w:rPr>
        <w:t>в</w:t>
      </w:r>
      <w:r>
        <w:rPr>
          <w:rFonts w:ascii="GHEA Grapalat" w:hAnsi="GHEA Grapalat" w:eastAsia="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Pr>
          <w:rFonts w:ascii="GHEA Grapalat" w:hAnsi="GHEA Grapalat"/>
        </w:rPr>
        <w:t>О</w:t>
      </w:r>
      <w:r>
        <w:rPr>
          <w:rFonts w:ascii="GHEA Grapalat" w:hAnsi="GHEA Grapalat"/>
          <w:lang w:val="hy-AM"/>
        </w:rPr>
        <w:t xml:space="preserve">рганизации, в случае если не имеется физическое лицо, соответствующее требованиям пунктов </w:t>
      </w:r>
      <w:r>
        <w:rPr>
          <w:rFonts w:ascii="GHEA Grapalat" w:hAnsi="GHEA Grapalat" w:eastAsia="GHEA Grapalat" w:cs="GHEA Grapalat"/>
        </w:rPr>
        <w:t>"</w:t>
      </w:r>
      <w:r>
        <w:rPr>
          <w:rFonts w:ascii="GHEA Grapalat" w:hAnsi="GHEA Grapalat"/>
        </w:rPr>
        <w:t>а</w:t>
      </w:r>
      <w:r>
        <w:rPr>
          <w:rFonts w:ascii="GHEA Grapalat" w:hAnsi="GHEA Grapalat" w:eastAsia="GHEA Grapalat" w:cs="GHEA Grapalat"/>
        </w:rPr>
        <w:t>"</w:t>
      </w:r>
      <w:r>
        <w:rPr>
          <w:rFonts w:ascii="GHEA Grapalat" w:hAnsi="GHEA Grapalat"/>
        </w:rPr>
        <w:t xml:space="preserve"> </w:t>
      </w:r>
      <w:r>
        <w:rPr>
          <w:rFonts w:ascii="GHEA Grapalat" w:hAnsi="GHEA Grapalat"/>
          <w:lang w:val="hy-AM"/>
        </w:rPr>
        <w:t xml:space="preserve">и </w:t>
      </w:r>
      <w:r>
        <w:rPr>
          <w:rFonts w:ascii="GHEA Grapalat" w:hAnsi="GHEA Grapalat" w:eastAsia="GHEA Grapalat" w:cs="GHEA Grapalat"/>
        </w:rPr>
        <w:t>"</w:t>
      </w:r>
      <w:r>
        <w:rPr>
          <w:rFonts w:ascii="GHEA Grapalat" w:hAnsi="GHEA Grapalat"/>
        </w:rPr>
        <w:t>б</w:t>
      </w:r>
      <w:r>
        <w:rPr>
          <w:rFonts w:ascii="GHEA Grapalat" w:hAnsi="GHEA Grapalat" w:eastAsia="GHEA Grapalat" w:cs="GHEA Grapalat"/>
        </w:rPr>
        <w:t>"</w:t>
      </w:r>
      <w:r>
        <w:rPr>
          <w:rFonts w:ascii="GHEA Grapalat" w:hAnsi="GHEA Grapalat"/>
        </w:rPr>
        <w:t xml:space="preserve"> </w:t>
      </w:r>
      <w:r>
        <w:rPr>
          <w:rFonts w:ascii="GHEA Grapalat" w:hAnsi="GHEA Grapalat"/>
          <w:lang w:val="hy-AM"/>
        </w:rPr>
        <w:t>этого подраздела</w:t>
      </w:r>
      <w:r>
        <w:rPr>
          <w:rFonts w:ascii="GHEA Grapalat" w:hAnsi="GHEA Grapalat"/>
        </w:rPr>
        <w:t>.</w:t>
      </w:r>
    </w:p>
    <w:p w14:paraId="2D9A3E40">
      <w:pPr>
        <w:spacing w:line="360" w:lineRule="auto"/>
        <w:jc w:val="both"/>
        <w:rPr>
          <w:rFonts w:ascii="GHEA Grapalat" w:hAnsi="GHEA Grapalat" w:cs="Cambria Math"/>
        </w:rPr>
      </w:pPr>
      <w:r>
        <w:rPr>
          <w:rFonts w:ascii="GHEA Grapalat" w:hAnsi="GHEA Grapalat"/>
          <w:lang w:val="hy-AM"/>
        </w:rPr>
        <w:t xml:space="preserve">6) </w:t>
      </w:r>
      <w:r>
        <w:rPr>
          <w:rFonts w:ascii="GHEA Grapalat" w:hAnsi="GHEA Grapalat"/>
        </w:rPr>
        <w:t>П</w:t>
      </w:r>
      <w:r>
        <w:rPr>
          <w:rFonts w:ascii="GHEA Grapalat" w:hAnsi="GHEA Grapalat"/>
          <w:lang w:val="hy-AM"/>
        </w:rPr>
        <w:t xml:space="preserve">одраздел </w:t>
      </w:r>
      <w:r>
        <w:rPr>
          <w:rFonts w:ascii="GHEA Grapalat" w:hAnsi="GHEA Grapalat" w:eastAsia="GHEA Grapalat" w:cs="GHEA Grapalat"/>
        </w:rPr>
        <w:t>"</w:t>
      </w:r>
      <w:r>
        <w:rPr>
          <w:rFonts w:ascii="GHEA Grapalat" w:hAnsi="GHEA Grapalat"/>
        </w:rPr>
        <w:t>О</w:t>
      </w:r>
      <w:r>
        <w:rPr>
          <w:rFonts w:ascii="GHEA Grapalat" w:hAnsi="GHEA Grapalat"/>
          <w:lang w:val="hy-AM"/>
        </w:rPr>
        <w:t xml:space="preserve">снования </w:t>
      </w:r>
      <w:r>
        <w:rPr>
          <w:rFonts w:ascii="GHEA Grapalat" w:hAnsi="GHEA Grapalat"/>
        </w:rPr>
        <w:t>являться</w:t>
      </w:r>
      <w:r>
        <w:rPr>
          <w:rFonts w:ascii="GHEA Grapalat" w:hAnsi="GHEA Grapalat"/>
          <w:lang w:val="hy-AM"/>
        </w:rPr>
        <w:t xml:space="preserve"> реальн</w:t>
      </w:r>
      <w:r>
        <w:rPr>
          <w:rFonts w:ascii="GHEA Grapalat" w:hAnsi="GHEA Grapalat"/>
        </w:rPr>
        <w:t>ым</w:t>
      </w:r>
      <w:r>
        <w:rPr>
          <w:rFonts w:ascii="GHEA Grapalat" w:hAnsi="GHEA Grapalat"/>
          <w:lang w:val="hy-AM"/>
        </w:rPr>
        <w:t xml:space="preserve"> </w:t>
      </w:r>
      <w:r>
        <w:rPr>
          <w:rFonts w:ascii="GHEA Grapalat" w:hAnsi="GHEA Grapalat"/>
        </w:rPr>
        <w:t>бенефициаром</w:t>
      </w:r>
      <w:r>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Pr>
          <w:rFonts w:ascii="GHEA Grapalat" w:hAnsi="GHEA Grapalat"/>
        </w:rPr>
        <w:t xml:space="preserve"> </w:t>
      </w:r>
      <w:r>
        <w:rPr>
          <w:rFonts w:ascii="GHEA Grapalat" w:hAnsi="GHEA Grapalat"/>
          <w:lang w:val="hy-AM"/>
        </w:rPr>
        <w:t xml:space="preserve">Раскрытие реальных </w:t>
      </w:r>
      <w:r>
        <w:rPr>
          <w:rFonts w:ascii="GHEA Grapalat" w:hAnsi="GHEA Grapalat"/>
        </w:rPr>
        <w:t>бенефициаров</w:t>
      </w:r>
      <w:r>
        <w:rPr>
          <w:rFonts w:ascii="GHEA Grapalat" w:hAnsi="GHEA Grapalat"/>
          <w:lang w:val="hy-AM"/>
        </w:rPr>
        <w:t xml:space="preserve"> осуществляется по критериям, установленным Кодексом О недрах</w:t>
      </w:r>
      <w:r>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Pr>
          <w:rFonts w:ascii="GHEA Grapalat" w:hAnsi="GHEA Grapalat" w:cs="Cambria Math"/>
        </w:rPr>
        <w:t>:</w:t>
      </w:r>
    </w:p>
    <w:p w14:paraId="108B36CB">
      <w:pPr>
        <w:spacing w:line="360" w:lineRule="auto"/>
        <w:jc w:val="both"/>
        <w:rPr>
          <w:rFonts w:ascii="GHEA Grapalat" w:hAnsi="GHEA Grapalat"/>
        </w:rPr>
      </w:pPr>
      <w:r>
        <w:rPr>
          <w:rFonts w:ascii="GHEA Grapalat" w:hAnsi="GHEA Grapalat"/>
        </w:rPr>
        <w:t xml:space="preserve">а. в пункте </w:t>
      </w:r>
      <w:r>
        <w:rPr>
          <w:rFonts w:ascii="GHEA Grapalat" w:hAnsi="GHEA Grapalat" w:eastAsia="GHEA Grapalat" w:cs="GHEA Grapalat"/>
        </w:rPr>
        <w:t>"</w:t>
      </w:r>
      <w:r>
        <w:rPr>
          <w:rFonts w:ascii="GHEA Grapalat" w:hAnsi="GHEA Grapalat"/>
        </w:rPr>
        <w:t>а</w:t>
      </w:r>
      <w:r>
        <w:rPr>
          <w:rFonts w:ascii="GHEA Grapalat" w:hAnsi="GHEA Grapalat" w:eastAsia="GHEA Grapalat" w:cs="GHEA Grapalat"/>
        </w:rPr>
        <w:t>"</w:t>
      </w:r>
      <w:r>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Pr>
          <w:rFonts w:ascii="GHEA Grapalat" w:hAnsi="GHEA Grapalat" w:eastAsia="GHEA Grapalat" w:cs="GHEA Grapalat"/>
        </w:rPr>
        <w:t>"</w:t>
      </w:r>
      <w:r>
        <w:rPr>
          <w:rFonts w:ascii="GHEA Grapalat" w:hAnsi="GHEA Grapalat"/>
        </w:rPr>
        <w:t>а</w:t>
      </w:r>
      <w:r>
        <w:rPr>
          <w:rFonts w:ascii="GHEA Grapalat" w:hAnsi="GHEA Grapalat" w:eastAsia="GHEA Grapalat" w:cs="GHEA Grapalat"/>
        </w:rPr>
        <w:t>"</w:t>
      </w:r>
      <w:r>
        <w:rPr>
          <w:rFonts w:ascii="GHEA Grapalat" w:hAnsi="GHEA Grapalat"/>
        </w:rPr>
        <w:t xml:space="preserve"> подпункта 5 пункта 4 настоящего Порядка;</w:t>
      </w:r>
    </w:p>
    <w:p w14:paraId="05750329">
      <w:pPr>
        <w:spacing w:line="360" w:lineRule="auto"/>
        <w:jc w:val="both"/>
        <w:rPr>
          <w:rFonts w:ascii="GHEA Grapalat" w:hAnsi="GHEA Grapalat"/>
          <w:lang w:val="hy-AM"/>
        </w:rPr>
      </w:pPr>
      <w:r>
        <w:rPr>
          <w:rFonts w:ascii="GHEA Grapalat" w:hAnsi="GHEA Grapalat"/>
          <w:lang w:val="hy-AM"/>
        </w:rPr>
        <w:t xml:space="preserve">б.в пункте </w:t>
      </w:r>
      <w:r>
        <w:rPr>
          <w:rFonts w:ascii="GHEA Grapalat" w:hAnsi="GHEA Grapalat" w:eastAsia="GHEA Grapalat" w:cs="GHEA Grapalat"/>
        </w:rPr>
        <w:t>"</w:t>
      </w:r>
      <w:r>
        <w:rPr>
          <w:rFonts w:ascii="GHEA Grapalat" w:hAnsi="GHEA Grapalat"/>
        </w:rPr>
        <w:t>б</w:t>
      </w:r>
      <w:r>
        <w:rPr>
          <w:rFonts w:ascii="GHEA Grapalat" w:hAnsi="GHEA Grapalat" w:eastAsia="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имеет право назначать или </w:t>
      </w:r>
      <w:r>
        <w:rPr>
          <w:rFonts w:ascii="GHEA Grapalat" w:hAnsi="GHEA Grapalat"/>
        </w:rPr>
        <w:t>отстраня</w:t>
      </w:r>
      <w:r>
        <w:rPr>
          <w:rFonts w:ascii="GHEA Grapalat" w:hAnsi="GHEA Grapalat"/>
          <w:lang w:val="hy-AM"/>
        </w:rPr>
        <w:t>ть большинство членов органов управления юридического лица;</w:t>
      </w:r>
    </w:p>
    <w:p w14:paraId="0C21D30A">
      <w:pPr>
        <w:spacing w:line="360" w:lineRule="auto"/>
        <w:jc w:val="both"/>
        <w:rPr>
          <w:rFonts w:ascii="GHEA Grapalat" w:hAnsi="GHEA Grapalat"/>
        </w:rPr>
      </w:pPr>
      <w:r>
        <w:rPr>
          <w:rFonts w:ascii="GHEA Grapalat" w:hAnsi="GHEA Grapalat"/>
        </w:rPr>
        <w:t xml:space="preserve">в. В пункте </w:t>
      </w:r>
      <w:r>
        <w:rPr>
          <w:rFonts w:ascii="GHEA Grapalat" w:hAnsi="GHEA Grapalat" w:eastAsia="GHEA Grapalat" w:cs="GHEA Grapalat"/>
        </w:rPr>
        <w:t>"</w:t>
      </w:r>
      <w:r>
        <w:rPr>
          <w:rFonts w:ascii="GHEA Grapalat" w:hAnsi="GHEA Grapalat"/>
        </w:rPr>
        <w:t>в</w:t>
      </w:r>
      <w:r>
        <w:rPr>
          <w:rFonts w:ascii="GHEA Grapalat" w:hAnsi="GHEA Grapalat" w:eastAsia="GHEA Grapalat" w:cs="GHEA Grapalat"/>
        </w:rPr>
        <w:t>"</w:t>
      </w:r>
      <w:r>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5F81BC82">
      <w:pPr>
        <w:spacing w:line="360" w:lineRule="auto"/>
        <w:jc w:val="both"/>
        <w:rPr>
          <w:rFonts w:ascii="GHEA Grapalat" w:hAnsi="GHEA Grapalat"/>
        </w:rPr>
      </w:pPr>
      <w:r>
        <w:rPr>
          <w:rFonts w:ascii="GHEA Grapalat" w:hAnsi="GHEA Grapalat"/>
        </w:rPr>
        <w:t xml:space="preserve">г. в пункте </w:t>
      </w:r>
      <w:r>
        <w:rPr>
          <w:rFonts w:ascii="GHEA Grapalat" w:hAnsi="GHEA Grapalat" w:eastAsia="GHEA Grapalat" w:cs="GHEA Grapalat"/>
        </w:rPr>
        <w:t>"</w:t>
      </w:r>
      <w:r>
        <w:rPr>
          <w:rFonts w:ascii="GHEA Grapalat" w:hAnsi="GHEA Grapalat"/>
        </w:rPr>
        <w:t>г</w:t>
      </w:r>
      <w:r>
        <w:rPr>
          <w:rFonts w:ascii="GHEA Grapalat" w:hAnsi="GHEA Grapalat" w:eastAsia="GHEA Grapalat" w:cs="GHEA Grapalat"/>
        </w:rPr>
        <w:t>"</w:t>
      </w:r>
      <w:r>
        <w:rPr>
          <w:rFonts w:ascii="GHEA Grapalat" w:hAnsi="GHEA Grapalat"/>
        </w:rPr>
        <w:t xml:space="preserve"> этого подраздела производится отметка, если лицо по смыслу пунктов </w:t>
      </w:r>
      <w:r>
        <w:rPr>
          <w:rFonts w:ascii="GHEA Grapalat" w:hAnsi="GHEA Grapalat" w:eastAsia="GHEA Grapalat" w:cs="GHEA Grapalat"/>
        </w:rPr>
        <w:t>"</w:t>
      </w:r>
      <w:r>
        <w:rPr>
          <w:rFonts w:ascii="GHEA Grapalat" w:hAnsi="GHEA Grapalat"/>
        </w:rPr>
        <w:t>а</w:t>
      </w:r>
      <w:r>
        <w:rPr>
          <w:rFonts w:ascii="GHEA Grapalat" w:hAnsi="GHEA Grapalat" w:eastAsia="GHEA Grapalat" w:cs="GHEA Grapalat"/>
        </w:rPr>
        <w:t>"</w:t>
      </w:r>
      <w:r>
        <w:rPr>
          <w:rFonts w:ascii="GHEA Grapalat" w:hAnsi="GHEA Grapalat" w:eastAsia="GHEA Grapalat" w:cs="GHEA Grapalat"/>
          <w:lang w:val="hy-AM"/>
        </w:rPr>
        <w:t xml:space="preserve"> </w:t>
      </w:r>
      <w:r>
        <w:rPr>
          <w:rFonts w:ascii="GHEA Grapalat" w:hAnsi="GHEA Grapalat"/>
        </w:rPr>
        <w:t>-</w:t>
      </w:r>
      <w:r>
        <w:rPr>
          <w:rFonts w:ascii="GHEA Grapalat" w:hAnsi="GHEA Grapalat"/>
          <w:lang w:val="hy-AM"/>
        </w:rPr>
        <w:t xml:space="preserve"> </w:t>
      </w:r>
      <w:r>
        <w:rPr>
          <w:rFonts w:ascii="GHEA Grapalat" w:hAnsi="GHEA Grapalat" w:eastAsia="GHEA Grapalat" w:cs="GHEA Grapalat"/>
        </w:rPr>
        <w:t>"</w:t>
      </w:r>
      <w:r>
        <w:rPr>
          <w:rFonts w:ascii="GHEA Grapalat" w:hAnsi="GHEA Grapalat"/>
        </w:rPr>
        <w:t>в</w:t>
      </w:r>
      <w:r>
        <w:rPr>
          <w:rFonts w:ascii="GHEA Grapalat" w:hAnsi="GHEA Grapalat" w:eastAsia="GHEA Grapalat" w:cs="GHEA Grapalat"/>
        </w:rPr>
        <w:t>"</w:t>
      </w:r>
      <w:r>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3CEF2B">
      <w:pPr>
        <w:spacing w:line="360" w:lineRule="auto"/>
        <w:jc w:val="both"/>
        <w:rPr>
          <w:rFonts w:ascii="GHEA Grapalat" w:hAnsi="GHEA Grapalat"/>
        </w:rPr>
      </w:pPr>
      <w:r>
        <w:rPr>
          <w:rFonts w:ascii="GHEA Grapalat" w:hAnsi="GHEA Grapalat"/>
        </w:rPr>
        <w:t xml:space="preserve">д. в пункте </w:t>
      </w:r>
      <w:r>
        <w:rPr>
          <w:rFonts w:ascii="GHEA Grapalat" w:hAnsi="GHEA Grapalat" w:eastAsia="GHEA Grapalat" w:cs="GHEA Grapalat"/>
        </w:rPr>
        <w:t>"</w:t>
      </w:r>
      <w:r>
        <w:rPr>
          <w:rFonts w:ascii="GHEA Grapalat" w:hAnsi="GHEA Grapalat"/>
        </w:rPr>
        <w:t>д</w:t>
      </w:r>
      <w:r>
        <w:rPr>
          <w:rFonts w:ascii="GHEA Grapalat" w:hAnsi="GHEA Grapalat" w:eastAsia="GHEA Grapalat" w:cs="GHEA Grapalat"/>
        </w:rPr>
        <w:t>"</w:t>
      </w:r>
      <w:r>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Pr>
          <w:rFonts w:ascii="GHEA Grapalat" w:hAnsi="GHEA Grapalat" w:eastAsia="GHEA Grapalat" w:cs="GHEA Grapalat"/>
        </w:rPr>
        <w:t>"</w:t>
      </w:r>
      <w:r>
        <w:rPr>
          <w:rFonts w:ascii="GHEA Grapalat" w:hAnsi="GHEA Grapalat"/>
        </w:rPr>
        <w:t>а</w:t>
      </w:r>
      <w:r>
        <w:rPr>
          <w:rFonts w:ascii="GHEA Grapalat" w:hAnsi="GHEA Grapalat" w:eastAsia="GHEA Grapalat" w:cs="GHEA Grapalat"/>
        </w:rPr>
        <w:t xml:space="preserve">" </w:t>
      </w:r>
      <w:r>
        <w:rPr>
          <w:rFonts w:ascii="GHEA Grapalat" w:hAnsi="GHEA Grapalat"/>
        </w:rPr>
        <w:t xml:space="preserve">- </w:t>
      </w:r>
      <w:r>
        <w:rPr>
          <w:rFonts w:ascii="GHEA Grapalat" w:hAnsi="GHEA Grapalat" w:eastAsia="GHEA Grapalat" w:cs="GHEA Grapalat"/>
        </w:rPr>
        <w:t>"</w:t>
      </w:r>
      <w:r>
        <w:rPr>
          <w:rFonts w:ascii="GHEA Grapalat" w:hAnsi="GHEA Grapalat"/>
        </w:rPr>
        <w:t>г</w:t>
      </w:r>
      <w:r>
        <w:rPr>
          <w:rFonts w:ascii="GHEA Grapalat" w:hAnsi="GHEA Grapalat" w:eastAsia="GHEA Grapalat" w:cs="GHEA Grapalat"/>
        </w:rPr>
        <w:t>"</w:t>
      </w:r>
      <w:r>
        <w:rPr>
          <w:rFonts w:ascii="GHEA Grapalat" w:hAnsi="GHEA Grapalat"/>
        </w:rPr>
        <w:t xml:space="preserve"> этого подраздела.</w:t>
      </w:r>
    </w:p>
    <w:p w14:paraId="007D0127">
      <w:pPr>
        <w:spacing w:line="360" w:lineRule="auto"/>
        <w:jc w:val="both"/>
        <w:rPr>
          <w:rFonts w:ascii="GHEA Grapalat" w:hAnsi="GHEA Grapalat"/>
        </w:rPr>
      </w:pPr>
      <w:r>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Pr>
          <w:rFonts w:ascii="GHEA Grapalat" w:hAnsi="GHEA Grapalat"/>
          <w:lang w:val="hy-AM"/>
        </w:rPr>
        <w:t>Օ</w:t>
      </w:r>
      <w:r>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4C60D12">
      <w:pPr>
        <w:spacing w:line="360" w:lineRule="auto"/>
        <w:jc w:val="both"/>
        <w:rPr>
          <w:rFonts w:ascii="GHEA Grapalat" w:hAnsi="GHEA Grapalat" w:eastAsia="GHEA Grapalat" w:cs="GHEA Grapalat"/>
        </w:rPr>
      </w:pPr>
      <w:r>
        <w:rPr>
          <w:rFonts w:ascii="GHEA Grapalat" w:hAnsi="GHEA Grapalat" w:eastAsia="GHEA Grapalat" w:cs="GHEA Grapalat"/>
        </w:rPr>
        <w:t>8) в подразделе</w:t>
      </w:r>
      <w:r>
        <w:rPr>
          <w:rFonts w:ascii="GHEA Grapalat" w:hAnsi="GHEA Grapalat" w:eastAsia="GHEA Grapalat" w:cs="GHEA Grapalat"/>
          <w:lang w:val="hy-AM"/>
        </w:rPr>
        <w:t xml:space="preserve"> </w:t>
      </w:r>
      <w:r>
        <w:rPr>
          <w:rFonts w:ascii="GHEA Grapalat" w:hAnsi="GHEA Grapalat" w:eastAsia="GHEA Grapalat" w:cs="GHEA Grapalat"/>
        </w:rPr>
        <w:t xml:space="preserve">"Контактные данные реального </w:t>
      </w:r>
      <w:r>
        <w:rPr>
          <w:rFonts w:ascii="GHEA Grapalat" w:hAnsi="GHEA Grapalat"/>
        </w:rPr>
        <w:t>бенефициара</w:t>
      </w:r>
      <w:r>
        <w:rPr>
          <w:rFonts w:ascii="GHEA Grapalat" w:hAnsi="GHEA Grapalat" w:eastAsia="GHEA Grapalat" w:cs="GHEA Grapalat"/>
        </w:rPr>
        <w:t xml:space="preserve">" заполняются адрес электронной почты и номер телефона реального </w:t>
      </w:r>
      <w:r>
        <w:rPr>
          <w:rFonts w:ascii="GHEA Grapalat" w:hAnsi="GHEA Grapalat"/>
        </w:rPr>
        <w:t>бенефициара</w:t>
      </w:r>
      <w:r>
        <w:rPr>
          <w:rFonts w:ascii="GHEA Grapalat" w:hAnsi="GHEA Grapalat" w:eastAsia="GHEA Grapalat" w:cs="GHEA Grapalat"/>
        </w:rPr>
        <w:t>.</w:t>
      </w:r>
    </w:p>
    <w:p w14:paraId="77CA9037">
      <w:pPr>
        <w:spacing w:line="360" w:lineRule="auto"/>
        <w:jc w:val="both"/>
        <w:rPr>
          <w:rFonts w:ascii="GHEA Grapalat" w:hAnsi="GHEA Grapalat"/>
        </w:rPr>
      </w:pPr>
      <w:r>
        <w:rPr>
          <w:rFonts w:ascii="GHEA Grapalat" w:hAnsi="GHEA Grapalat"/>
        </w:rPr>
        <w:t xml:space="preserve">5. Раздел 5 декларации (Промежуточные юридические лица) заполняется, </w:t>
      </w:r>
    </w:p>
    <w:p w14:paraId="31A95742">
      <w:pPr>
        <w:spacing w:line="360" w:lineRule="auto"/>
        <w:jc w:val="both"/>
        <w:rPr>
          <w:rFonts w:ascii="GHEA Grapalat" w:hAnsi="GHEA Grapalat"/>
        </w:rPr>
      </w:pPr>
      <w:r>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Pr>
          <w:rFonts w:ascii="Cambria Math" w:hAnsi="Cambria Math" w:eastAsia="MS Mincho" w:cs="Cambria Math"/>
        </w:rPr>
        <w:t>․</w:t>
      </w:r>
    </w:p>
    <w:p w14:paraId="5C7A520B">
      <w:pPr>
        <w:spacing w:line="360" w:lineRule="auto"/>
        <w:jc w:val="both"/>
        <w:rPr>
          <w:rFonts w:ascii="GHEA Grapalat" w:hAnsi="GHEA Grapalat"/>
        </w:rPr>
      </w:pPr>
      <w:r>
        <w:rPr>
          <w:rFonts w:ascii="GHEA Grapalat" w:hAnsi="GHEA Grapalat"/>
        </w:rPr>
        <w:t>1) в подразделе</w:t>
      </w:r>
      <w:r>
        <w:rPr>
          <w:rFonts w:ascii="GHEA Grapalat" w:hAnsi="GHEA Grapalat"/>
          <w:lang w:val="hy-AM"/>
        </w:rPr>
        <w:t xml:space="preserve"> </w:t>
      </w:r>
      <w:r>
        <w:rPr>
          <w:rFonts w:ascii="GHEA Grapalat" w:hAnsi="GHEA Grapalat" w:eastAsia="GHEA Grapalat" w:cs="GHEA Grapalat"/>
        </w:rPr>
        <w:t>"</w:t>
      </w:r>
      <w:r>
        <w:rPr>
          <w:rFonts w:ascii="GHEA Grapalat" w:hAnsi="GHEA Grapalat"/>
        </w:rPr>
        <w:t>Данные организации"</w:t>
      </w:r>
      <w:r>
        <w:rPr>
          <w:rFonts w:ascii="GHEA Grapalat" w:hAnsi="GHEA Grapalat"/>
          <w:lang w:val="hy-AM"/>
        </w:rPr>
        <w:t xml:space="preserve"> </w:t>
      </w:r>
      <w:r>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709996B">
      <w:pPr>
        <w:spacing w:line="360" w:lineRule="auto"/>
        <w:jc w:val="both"/>
        <w:rPr>
          <w:rFonts w:ascii="GHEA Grapalat" w:hAnsi="GHEA Grapalat"/>
        </w:rPr>
      </w:pPr>
      <w:r>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8ACB323">
      <w:pPr>
        <w:spacing w:line="360" w:lineRule="auto"/>
        <w:jc w:val="both"/>
        <w:rPr>
          <w:rFonts w:ascii="GHEA Grapalat" w:hAnsi="GHEA Grapalat"/>
        </w:rPr>
      </w:pPr>
      <w:r>
        <w:rPr>
          <w:rFonts w:ascii="GHEA Grapalat" w:hAnsi="GHEA Grapalat"/>
        </w:rPr>
        <w:t>3) Подраздел</w:t>
      </w:r>
      <w:r>
        <w:rPr>
          <w:rFonts w:ascii="GHEA Grapalat" w:hAnsi="GHEA Grapalat"/>
          <w:lang w:val="hy-AM"/>
        </w:rPr>
        <w:t xml:space="preserve"> </w:t>
      </w:r>
      <w:r>
        <w:rPr>
          <w:rFonts w:ascii="GHEA Grapalat" w:hAnsi="GHEA Grapalat" w:eastAsia="GHEA Grapalat" w:cs="GHEA Grapalat"/>
        </w:rPr>
        <w:t>"</w:t>
      </w:r>
      <w:r>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04964939">
      <w:pPr>
        <w:spacing w:line="360" w:lineRule="auto"/>
        <w:jc w:val="both"/>
        <w:rPr>
          <w:rFonts w:ascii="GHEA Grapalat" w:hAnsi="GHEA Grapalat"/>
        </w:rPr>
      </w:pPr>
      <w:r>
        <w:rPr>
          <w:rFonts w:ascii="GHEA Grapalat" w:hAnsi="GHEA Grapalat"/>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40A2B04E">
      <w:pPr>
        <w:spacing w:line="360" w:lineRule="auto"/>
        <w:jc w:val="both"/>
        <w:rPr>
          <w:rFonts w:ascii="GHEA Grapalat" w:hAnsi="GHEA Grapalat"/>
        </w:rPr>
      </w:pPr>
      <w:r>
        <w:rPr>
          <w:rFonts w:ascii="GHEA Grapalat" w:hAnsi="GHEA Grapalat"/>
        </w:rPr>
        <w:t>7. Декларация заполняется и подписывается лицом, подающим заявку.</w:t>
      </w:r>
      <w:r>
        <w:rPr>
          <w:rFonts w:ascii="GHEA Grapalat" w:hAnsi="GHEA Grapalat"/>
          <w:lang w:val="hy-AM"/>
        </w:rPr>
        <w:t xml:space="preserve"> </w:t>
      </w:r>
    </w:p>
    <w:p w14:paraId="2ACAD840">
      <w:pPr>
        <w:contextualSpacing/>
        <w:jc w:val="both"/>
        <w:rPr>
          <w:rFonts w:ascii="GHEA Grapalat" w:hAnsi="GHEA Grapalat"/>
          <w:sz w:val="28"/>
          <w:szCs w:val="28"/>
        </w:rPr>
      </w:pPr>
    </w:p>
    <w:p w14:paraId="69EBACDC">
      <w:pPr>
        <w:contextualSpacing/>
        <w:jc w:val="both"/>
        <w:rPr>
          <w:rFonts w:ascii="GHEA Grapalat" w:hAnsi="GHEA Grapalat"/>
          <w:sz w:val="28"/>
          <w:szCs w:val="28"/>
        </w:rPr>
      </w:pPr>
    </w:p>
    <w:p w14:paraId="6D9CFB7D">
      <w:pPr>
        <w:contextualSpacing/>
        <w:jc w:val="both"/>
        <w:rPr>
          <w:rFonts w:ascii="GHEA Grapalat" w:hAnsi="GHEA Grapalat"/>
          <w:i/>
          <w:sz w:val="20"/>
          <w:szCs w:val="20"/>
        </w:rPr>
      </w:pPr>
      <w:r>
        <w:rPr>
          <w:rFonts w:ascii="GHEA Grapalat" w:hAnsi="GHEA Grapalat"/>
          <w:sz w:val="28"/>
          <w:szCs w:val="28"/>
        </w:rPr>
        <w:t xml:space="preserve">* </w:t>
      </w:r>
      <w:r>
        <w:rPr>
          <w:rFonts w:ascii="GHEA Grapalat" w:hAnsi="GHEA Grapalat"/>
          <w:i/>
          <w:sz w:val="20"/>
          <w:szCs w:val="20"/>
        </w:rPr>
        <w:t>заполняется секретарем комиссии до публикации приглашения в бюллетене:</w:t>
      </w:r>
    </w:p>
    <w:p w14:paraId="5CE1E2D3">
      <w:pPr>
        <w:contextualSpacing/>
        <w:jc w:val="both"/>
        <w:rPr>
          <w:rFonts w:ascii="GHEA Grapalat" w:hAnsi="GHEA Grapalat"/>
          <w:i/>
          <w:sz w:val="20"/>
          <w:szCs w:val="20"/>
        </w:rPr>
      </w:pPr>
      <w:r>
        <w:rPr>
          <w:rFonts w:ascii="GHEA Grapalat" w:hAnsi="GHEA Grapalat"/>
          <w:i/>
          <w:sz w:val="20"/>
          <w:szCs w:val="20"/>
        </w:rPr>
        <w:t>** Приложение 1.2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14:paraId="3B0872E9">
      <w:pPr>
        <w:rPr>
          <w:rFonts w:ascii="GHEA Grapalat" w:hAnsi="GHEA Grapalat"/>
          <w:b/>
        </w:rPr>
      </w:pPr>
    </w:p>
    <w:p w14:paraId="78D713B3">
      <w:pPr>
        <w:rPr>
          <w:rFonts w:ascii="GHEA Grapalat" w:hAnsi="GHEA Grapalat"/>
          <w:b/>
        </w:rPr>
      </w:pPr>
      <w:r>
        <w:rPr>
          <w:rFonts w:ascii="GHEA Grapalat" w:hAnsi="GHEA Grapalat"/>
          <w:b/>
        </w:rPr>
        <w:br w:type="page"/>
      </w:r>
    </w:p>
    <w:p w14:paraId="3B2DD769">
      <w:pPr>
        <w:rPr>
          <w:rFonts w:ascii="GHEA Grapalat" w:hAnsi="GHEA Grapalat"/>
          <w:b/>
        </w:rPr>
      </w:pPr>
    </w:p>
    <w:p w14:paraId="35773F8F">
      <w:pPr>
        <w:pStyle w:val="20"/>
        <w:widowControl w:val="0"/>
        <w:spacing w:after="160" w:line="240" w:lineRule="auto"/>
        <w:ind w:firstLine="0"/>
        <w:jc w:val="right"/>
        <w:rPr>
          <w:rFonts w:ascii="GHEA Grapalat" w:hAnsi="GHEA Grapalat" w:cs="Arial"/>
          <w:b/>
          <w:sz w:val="24"/>
          <w:szCs w:val="24"/>
        </w:rPr>
      </w:pPr>
      <w:r>
        <w:rPr>
          <w:rFonts w:ascii="GHEA Grapalat" w:hAnsi="GHEA Grapalat"/>
          <w:b/>
          <w:sz w:val="24"/>
          <w:szCs w:val="24"/>
        </w:rPr>
        <w:t>Приложение № 2</w:t>
      </w:r>
    </w:p>
    <w:p w14:paraId="3F979606">
      <w:pPr>
        <w:pStyle w:val="20"/>
        <w:widowControl w:val="0"/>
        <w:spacing w:after="160" w:line="240" w:lineRule="auto"/>
        <w:jc w:val="right"/>
        <w:rPr>
          <w:rFonts w:ascii="GHEA Grapalat" w:hAnsi="GHEA Grapalat" w:cs="Arial"/>
          <w:b/>
          <w:sz w:val="24"/>
          <w:szCs w:val="24"/>
        </w:rPr>
      </w:pPr>
      <w:r>
        <w:rPr>
          <w:rFonts w:ascii="GHEA Grapalat" w:hAnsi="GHEA Grapalat"/>
          <w:b/>
          <w:sz w:val="24"/>
          <w:szCs w:val="24"/>
        </w:rPr>
        <w:t xml:space="preserve">к Приглашению на </w:t>
      </w:r>
      <w:r>
        <w:rPr>
          <w:rFonts w:ascii="GHEA Grapalat" w:hAnsi="GHEA Grapalat"/>
          <w:b/>
        </w:rPr>
        <w:t>запрос котировок</w:t>
      </w:r>
      <w:r>
        <w:rPr>
          <w:rFonts w:ascii="GHEA Grapalat" w:hAnsi="GHEA Grapalat" w:cs="Arial"/>
          <w:b/>
          <w:sz w:val="24"/>
          <w:szCs w:val="24"/>
        </w:rPr>
        <w:br w:type="textWrapping"/>
      </w:r>
      <w:r>
        <w:rPr>
          <w:rFonts w:ascii="GHEA Grapalat" w:hAnsi="GHEA Grapalat"/>
          <w:b/>
          <w:sz w:val="24"/>
          <w:szCs w:val="24"/>
        </w:rPr>
        <w:t>под кодом "</w:t>
      </w:r>
      <w:r>
        <w:rPr>
          <w:rFonts w:ascii="GHEA Grapalat" w:hAnsi="GHEA Grapalat"/>
          <w:sz w:val="24"/>
          <w:szCs w:val="24"/>
          <w:lang w:val="hy-AM"/>
        </w:rPr>
        <w:t xml:space="preserve"> ՀՀ ԳՄՍ6ՄԴ</w:t>
      </w:r>
      <w:r>
        <w:rPr>
          <w:rFonts w:ascii="GHEA Grapalat" w:hAnsi="GHEA Grapalat"/>
          <w:b/>
          <w:lang w:val="es-ES"/>
        </w:rPr>
        <w:t>-</w:t>
      </w:r>
      <w:r>
        <w:rPr>
          <w:rFonts w:ascii="GHEA Grapalat" w:hAnsi="GHEA Grapalat" w:cs="Sylfaen"/>
          <w:b/>
          <w:lang w:val="hy-AM"/>
        </w:rPr>
        <w:t>ԳՀԱ</w:t>
      </w:r>
      <w:r>
        <w:rPr>
          <w:rFonts w:ascii="GHEA Grapalat" w:hAnsi="GHEA Grapalat" w:cs="Sylfaen"/>
          <w:b/>
        </w:rPr>
        <w:t>Շ</w:t>
      </w:r>
      <w:r>
        <w:rPr>
          <w:rFonts w:ascii="GHEA Grapalat" w:hAnsi="GHEA Grapalat" w:cs="Sylfaen"/>
          <w:b/>
          <w:lang w:val="hy-AM"/>
        </w:rPr>
        <w:t>ՁԲ</w:t>
      </w:r>
      <w:r>
        <w:rPr>
          <w:rFonts w:ascii="GHEA Grapalat" w:hAnsi="GHEA Grapalat"/>
          <w:b/>
          <w:lang w:val="es-ES"/>
        </w:rPr>
        <w:t>-</w:t>
      </w:r>
      <w:r>
        <w:rPr>
          <w:rFonts w:ascii="GHEA Grapalat" w:hAnsi="GHEA Grapalat"/>
          <w:b/>
          <w:lang w:val="hy-AM"/>
        </w:rPr>
        <w:t>24</w:t>
      </w:r>
      <w:r>
        <w:rPr>
          <w:rFonts w:ascii="GHEA Grapalat" w:hAnsi="GHEA Grapalat"/>
          <w:b/>
          <w:lang w:val="es-ES"/>
        </w:rPr>
        <w:t>/</w:t>
      </w:r>
      <w:r>
        <w:rPr>
          <w:rFonts w:ascii="GHEA Grapalat" w:hAnsi="GHEA Grapalat"/>
          <w:b/>
          <w:lang w:val="hy-AM"/>
        </w:rPr>
        <w:t>02</w:t>
      </w:r>
      <w:r>
        <w:rPr>
          <w:rFonts w:ascii="GHEA Grapalat" w:hAnsi="GHEA Grapalat"/>
          <w:sz w:val="24"/>
          <w:szCs w:val="24"/>
          <w:lang w:val="af-ZA"/>
        </w:rPr>
        <w:t>»</w:t>
      </w:r>
      <w:r>
        <w:rPr>
          <w:rStyle w:val="30"/>
          <w:rFonts w:ascii="GHEA Grapalat" w:hAnsi="GHEA Grapalat"/>
          <w:b/>
          <w:sz w:val="24"/>
          <w:szCs w:val="24"/>
        </w:rPr>
        <w:footnoteReference w:id="12" w:customMarkFollows="1"/>
        <w:t>*</w:t>
      </w:r>
    </w:p>
    <w:p w14:paraId="065C4128">
      <w:pPr>
        <w:widowControl w:val="0"/>
        <w:spacing w:after="120"/>
        <w:ind w:firstLine="567"/>
        <w:jc w:val="center"/>
        <w:rPr>
          <w:rFonts w:ascii="GHEA Grapalat" w:hAnsi="GHEA Grapalat"/>
        </w:rPr>
      </w:pPr>
    </w:p>
    <w:p w14:paraId="6931837D">
      <w:pPr>
        <w:widowControl w:val="0"/>
        <w:spacing w:after="120"/>
        <w:ind w:left="-66"/>
        <w:jc w:val="center"/>
        <w:rPr>
          <w:rFonts w:ascii="GHEA Grapalat" w:hAnsi="GHEA Grapalat"/>
          <w:b/>
        </w:rPr>
      </w:pPr>
      <w:r>
        <w:rPr>
          <w:rFonts w:ascii="GHEA Grapalat" w:hAnsi="GHEA Grapalat"/>
          <w:b/>
        </w:rPr>
        <w:t>ЦЕНОВОЕ ПРЕДЛОЖЕНИЕ</w:t>
      </w:r>
    </w:p>
    <w:p w14:paraId="18C87EC8">
      <w:pPr>
        <w:widowControl w:val="0"/>
        <w:spacing w:after="120"/>
        <w:ind w:firstLine="567"/>
        <w:jc w:val="center"/>
        <w:rPr>
          <w:rFonts w:ascii="GHEA Grapalat" w:hAnsi="GHEA Grapalat"/>
        </w:rPr>
      </w:pPr>
    </w:p>
    <w:p w14:paraId="086EA3B2">
      <w:pPr>
        <w:widowControl w:val="0"/>
        <w:spacing w:after="160"/>
        <w:ind w:firstLine="567"/>
        <w:jc w:val="both"/>
        <w:rPr>
          <w:rFonts w:ascii="GHEA Grapalat" w:hAnsi="GHEA Grapalat"/>
        </w:rPr>
      </w:pPr>
      <w:r>
        <w:rPr>
          <w:rFonts w:ascii="GHEA Grapalat" w:hAnsi="GHEA Grapalat"/>
          <w:spacing w:val="-6"/>
        </w:rPr>
        <w:t xml:space="preserve">Рассмотрев приглашение на </w:t>
      </w:r>
      <w:r>
        <w:rPr>
          <w:rFonts w:ascii="GHEA Grapalat" w:hAnsi="GHEA Grapalat"/>
          <w:b/>
        </w:rPr>
        <w:t>запрос котировок</w:t>
      </w:r>
      <w:r>
        <w:rPr>
          <w:rFonts w:ascii="GHEA Grapalat" w:hAnsi="GHEA Grapalat"/>
          <w:spacing w:val="-6"/>
        </w:rPr>
        <w:t xml:space="preserve"> под кодом "</w:t>
      </w:r>
      <w:r>
        <w:rPr>
          <w:rFonts w:ascii="GHEA Grapalat" w:hAnsi="GHEA Grapalat"/>
          <w:lang w:val="hy-AM"/>
        </w:rPr>
        <w:t xml:space="preserve"> ՀՀ ԳՄՍ6ՄԴ</w:t>
      </w:r>
      <w:r>
        <w:rPr>
          <w:rFonts w:ascii="GHEA Grapalat" w:hAnsi="GHEA Grapalat"/>
          <w:b/>
          <w:lang w:val="es-ES"/>
        </w:rPr>
        <w:t>-</w:t>
      </w:r>
      <w:r>
        <w:rPr>
          <w:rFonts w:ascii="GHEA Grapalat" w:hAnsi="GHEA Grapalat" w:cs="Sylfaen"/>
          <w:b/>
          <w:lang w:val="hy-AM"/>
        </w:rPr>
        <w:t>ԳՀԱ</w:t>
      </w:r>
      <w:r>
        <w:rPr>
          <w:rFonts w:ascii="GHEA Grapalat" w:hAnsi="GHEA Grapalat" w:cs="Sylfaen"/>
          <w:b/>
        </w:rPr>
        <w:t>Շ</w:t>
      </w:r>
      <w:r>
        <w:rPr>
          <w:rFonts w:ascii="GHEA Grapalat" w:hAnsi="GHEA Grapalat" w:cs="Sylfaen"/>
          <w:b/>
          <w:lang w:val="hy-AM"/>
        </w:rPr>
        <w:t>ՁԲ</w:t>
      </w:r>
      <w:r>
        <w:rPr>
          <w:rFonts w:ascii="GHEA Grapalat" w:hAnsi="GHEA Grapalat"/>
          <w:b/>
          <w:lang w:val="es-ES"/>
        </w:rPr>
        <w:t>-</w:t>
      </w:r>
      <w:r>
        <w:rPr>
          <w:rFonts w:ascii="GHEA Grapalat" w:hAnsi="GHEA Grapalat"/>
          <w:b/>
          <w:lang w:val="hy-AM"/>
        </w:rPr>
        <w:t>24</w:t>
      </w:r>
      <w:r>
        <w:rPr>
          <w:rFonts w:ascii="GHEA Grapalat" w:hAnsi="GHEA Grapalat"/>
          <w:b/>
          <w:lang w:val="es-ES"/>
        </w:rPr>
        <w:t>/</w:t>
      </w:r>
      <w:r>
        <w:rPr>
          <w:rFonts w:ascii="GHEA Grapalat" w:hAnsi="GHEA Grapalat"/>
          <w:b/>
          <w:lang w:val="hy-AM"/>
        </w:rPr>
        <w:t>02</w:t>
      </w:r>
      <w:r>
        <w:rPr>
          <w:rFonts w:ascii="GHEA Grapalat" w:hAnsi="GHEA Grapalat"/>
          <w:lang w:val="af-ZA"/>
        </w:rPr>
        <w:t>»</w:t>
      </w:r>
      <w:r>
        <w:rPr>
          <w:rStyle w:val="30"/>
          <w:rFonts w:ascii="GHEA Grapalat" w:hAnsi="GHEA Grapalat"/>
          <w:b/>
        </w:rPr>
        <w:footnoteReference w:id="13" w:customMarkFollows="1"/>
        <w:t>*</w:t>
      </w:r>
      <w:r>
        <w:rPr>
          <w:rFonts w:ascii="GHEA Grapalat" w:hAnsi="GHEA Grapalat"/>
          <w:spacing w:val="-6"/>
        </w:rPr>
        <w:t>*,</w:t>
      </w:r>
      <w:r>
        <w:rPr>
          <w:rFonts w:ascii="GHEA Grapalat" w:hAnsi="GHEA Grapalat"/>
        </w:rPr>
        <w:t>в том числе проект заключаемого договора __________________________________</w:t>
      </w:r>
    </w:p>
    <w:p w14:paraId="09DAF0FA">
      <w:pPr>
        <w:widowControl w:val="0"/>
        <w:spacing w:after="160"/>
        <w:ind w:left="6237"/>
        <w:jc w:val="both"/>
        <w:rPr>
          <w:rFonts w:ascii="GHEA Grapalat" w:hAnsi="GHEA Grapalat"/>
          <w:vertAlign w:val="superscript"/>
        </w:rPr>
      </w:pPr>
      <w:r>
        <w:rPr>
          <w:rFonts w:ascii="GHEA Grapalat" w:hAnsi="GHEA Grapalat"/>
          <w:vertAlign w:val="superscript"/>
        </w:rPr>
        <w:t>наименование участника</w:t>
      </w:r>
    </w:p>
    <w:p w14:paraId="1BD52AD6">
      <w:pPr>
        <w:widowControl w:val="0"/>
        <w:spacing w:after="160"/>
        <w:jc w:val="both"/>
        <w:rPr>
          <w:rFonts w:ascii="GHEA Grapalat" w:hAnsi="GHEA Grapalat"/>
        </w:rPr>
      </w:pPr>
      <w:r>
        <w:rPr>
          <w:rFonts w:ascii="GHEA Grapalat" w:hAnsi="GHEA Grapalat"/>
        </w:rPr>
        <w:t>предлагает выполнить договор по нижеуказанным общим ценам:</w:t>
      </w:r>
    </w:p>
    <w:p w14:paraId="3B8353AC">
      <w:pPr>
        <w:widowControl w:val="0"/>
        <w:spacing w:after="160"/>
        <w:jc w:val="right"/>
        <w:rPr>
          <w:rFonts w:ascii="GHEA Grapalat" w:hAnsi="GHEA Grapalat"/>
        </w:rPr>
      </w:pPr>
      <w:r>
        <w:rPr>
          <w:rFonts w:ascii="GHEA Grapalat" w:hAnsi="GHEA Grapalat"/>
        </w:rPr>
        <w:t>драмов РА</w:t>
      </w:r>
    </w:p>
    <w:tbl>
      <w:tblPr>
        <w:tblStyle w:val="12"/>
        <w:tblW w:w="783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68"/>
        <w:gridCol w:w="1559"/>
        <w:gridCol w:w="1843"/>
        <w:gridCol w:w="1617"/>
        <w:gridCol w:w="1448"/>
      </w:tblGrid>
      <w:tr w14:paraId="08E3AD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16" w:hRule="atLeast"/>
          <w:jc w:val="center"/>
        </w:trPr>
        <w:tc>
          <w:tcPr>
            <w:tcW w:w="1368" w:type="dxa"/>
            <w:tcBorders>
              <w:top w:val="single" w:color="auto" w:sz="4" w:space="0"/>
              <w:left w:val="single" w:color="auto" w:sz="4" w:space="0"/>
              <w:right w:val="single" w:color="auto" w:sz="4" w:space="0"/>
            </w:tcBorders>
            <w:vAlign w:val="center"/>
          </w:tcPr>
          <w:p w14:paraId="1DBB76A4">
            <w:pPr>
              <w:widowControl w:val="0"/>
              <w:jc w:val="center"/>
              <w:rPr>
                <w:rFonts w:ascii="GHEA Grapalat" w:hAnsi="GHEA Grapalat"/>
                <w:b/>
                <w:bCs/>
                <w:sz w:val="20"/>
                <w:szCs w:val="20"/>
                <w:lang w:val="en-US"/>
              </w:rPr>
            </w:pPr>
            <w:r>
              <w:rPr>
                <w:rFonts w:ascii="GHEA Grapalat" w:hAnsi="GHEA Grapalat"/>
                <w:b/>
                <w:sz w:val="20"/>
                <w:szCs w:val="20"/>
              </w:rPr>
              <w:t>Номера лотов</w:t>
            </w:r>
          </w:p>
        </w:tc>
        <w:tc>
          <w:tcPr>
            <w:tcW w:w="1559" w:type="dxa"/>
            <w:tcBorders>
              <w:top w:val="single" w:color="auto" w:sz="4" w:space="0"/>
              <w:left w:val="single" w:color="auto" w:sz="4" w:space="0"/>
              <w:right w:val="single" w:color="auto" w:sz="4" w:space="0"/>
            </w:tcBorders>
            <w:vAlign w:val="center"/>
          </w:tcPr>
          <w:p w14:paraId="19EAEC60">
            <w:pPr>
              <w:widowControl w:val="0"/>
              <w:jc w:val="center"/>
              <w:rPr>
                <w:rFonts w:ascii="GHEA Grapalat" w:hAnsi="GHEA Grapalat"/>
                <w:b/>
                <w:bCs/>
                <w:sz w:val="20"/>
                <w:szCs w:val="20"/>
              </w:rPr>
            </w:pPr>
            <w:r>
              <w:rPr>
                <w:rFonts w:ascii="GHEA Grapalat" w:hAnsi="GHEA Grapalat"/>
                <w:b/>
                <w:sz w:val="20"/>
                <w:szCs w:val="20"/>
              </w:rPr>
              <w:t>Наименование товара</w:t>
            </w:r>
          </w:p>
        </w:tc>
        <w:tc>
          <w:tcPr>
            <w:tcW w:w="1843" w:type="dxa"/>
            <w:tcBorders>
              <w:top w:val="single" w:color="auto" w:sz="4" w:space="0"/>
              <w:left w:val="single" w:color="auto" w:sz="4" w:space="0"/>
              <w:right w:val="single" w:color="auto" w:sz="4" w:space="0"/>
            </w:tcBorders>
            <w:vAlign w:val="center"/>
          </w:tcPr>
          <w:p w14:paraId="3ADD44DD">
            <w:pPr>
              <w:widowControl w:val="0"/>
              <w:jc w:val="center"/>
              <w:rPr>
                <w:rFonts w:ascii="GHEA Grapalat" w:hAnsi="GHEA Grapalat"/>
                <w:b/>
                <w:sz w:val="20"/>
                <w:szCs w:val="20"/>
              </w:rPr>
            </w:pPr>
            <w:r>
              <w:rPr>
                <w:rFonts w:ascii="GHEA Grapalat" w:hAnsi="GHEA Grapalat"/>
                <w:b/>
                <w:sz w:val="20"/>
                <w:szCs w:val="20"/>
              </w:rPr>
              <w:t>Стоимость</w:t>
            </w:r>
          </w:p>
          <w:p w14:paraId="3300718F">
            <w:pPr>
              <w:widowControl w:val="0"/>
              <w:jc w:val="center"/>
              <w:rPr>
                <w:rFonts w:ascii="GHEA Grapalat" w:hAnsi="GHEA Grapalat"/>
                <w:b/>
                <w:bCs/>
                <w:sz w:val="20"/>
                <w:szCs w:val="20"/>
              </w:rPr>
            </w:pPr>
            <w:r>
              <w:rPr>
                <w:rFonts w:ascii="GHEA Grapalat" w:hAnsi="GHEA Grapalat"/>
                <w:sz w:val="16"/>
                <w:szCs w:val="16"/>
              </w:rPr>
              <w:t>(совокупность себестоимости и прогнозируемой прибыли)</w:t>
            </w:r>
            <w:r>
              <w:rPr>
                <w:rFonts w:ascii="GHEA Grapalat" w:hAnsi="GHEA Grapalat"/>
                <w:b/>
                <w:sz w:val="20"/>
                <w:szCs w:val="20"/>
              </w:rPr>
              <w:t xml:space="preserve"> /прописью и цифрами/</w:t>
            </w:r>
          </w:p>
        </w:tc>
        <w:tc>
          <w:tcPr>
            <w:tcW w:w="1617" w:type="dxa"/>
            <w:tcBorders>
              <w:top w:val="single" w:color="auto" w:sz="4" w:space="0"/>
              <w:left w:val="single" w:color="auto" w:sz="4" w:space="0"/>
              <w:right w:val="single" w:color="auto" w:sz="4" w:space="0"/>
            </w:tcBorders>
            <w:vAlign w:val="center"/>
          </w:tcPr>
          <w:p w14:paraId="6CCCA0E0">
            <w:pPr>
              <w:widowControl w:val="0"/>
              <w:jc w:val="center"/>
              <w:rPr>
                <w:rFonts w:ascii="GHEA Grapalat" w:hAnsi="GHEA Grapalat"/>
                <w:b/>
                <w:sz w:val="20"/>
                <w:szCs w:val="20"/>
                <w:lang w:val="en-US"/>
              </w:rPr>
            </w:pPr>
            <w:r>
              <w:rPr>
                <w:rFonts w:ascii="GHEA Grapalat" w:hAnsi="GHEA Grapalat"/>
                <w:b/>
                <w:sz w:val="20"/>
                <w:szCs w:val="20"/>
              </w:rPr>
              <w:t>НДС</w:t>
            </w:r>
            <w:r>
              <w:rPr>
                <w:rStyle w:val="30"/>
                <w:rFonts w:ascii="GHEA Grapalat" w:hAnsi="GHEA Grapalat"/>
                <w:b/>
                <w:sz w:val="20"/>
                <w:szCs w:val="20"/>
              </w:rPr>
              <w:footnoteReference w:id="14" w:customMarkFollows="1"/>
              <w:t>**</w:t>
            </w:r>
          </w:p>
          <w:p w14:paraId="6D09CE2F">
            <w:pPr>
              <w:widowControl w:val="0"/>
              <w:jc w:val="center"/>
              <w:rPr>
                <w:rFonts w:ascii="GHEA Grapalat" w:hAnsi="GHEA Grapalat"/>
                <w:b/>
                <w:bCs/>
                <w:sz w:val="20"/>
                <w:szCs w:val="20"/>
              </w:rPr>
            </w:pPr>
            <w:r>
              <w:rPr>
                <w:rFonts w:ascii="GHEA Grapalat" w:hAnsi="GHEA Grapalat"/>
                <w:b/>
                <w:sz w:val="20"/>
                <w:szCs w:val="20"/>
              </w:rPr>
              <w:t>/прописью и цифрами/</w:t>
            </w:r>
          </w:p>
        </w:tc>
        <w:tc>
          <w:tcPr>
            <w:tcW w:w="1448" w:type="dxa"/>
            <w:tcBorders>
              <w:top w:val="single" w:color="auto" w:sz="4" w:space="0"/>
              <w:left w:val="single" w:color="auto" w:sz="4" w:space="0"/>
              <w:right w:val="single" w:color="auto" w:sz="4" w:space="0"/>
            </w:tcBorders>
            <w:vAlign w:val="center"/>
          </w:tcPr>
          <w:p w14:paraId="5B253ABE">
            <w:pPr>
              <w:widowControl w:val="0"/>
              <w:jc w:val="center"/>
              <w:rPr>
                <w:rFonts w:ascii="GHEA Grapalat" w:hAnsi="GHEA Grapalat"/>
                <w:b/>
                <w:bCs/>
                <w:sz w:val="20"/>
                <w:szCs w:val="20"/>
              </w:rPr>
            </w:pPr>
            <w:r>
              <w:rPr>
                <w:rFonts w:ascii="GHEA Grapalat" w:hAnsi="GHEA Grapalat"/>
                <w:b/>
                <w:sz w:val="20"/>
                <w:szCs w:val="20"/>
              </w:rPr>
              <w:t>Общая цена</w:t>
            </w:r>
          </w:p>
          <w:p w14:paraId="534AEFC6">
            <w:pPr>
              <w:widowControl w:val="0"/>
              <w:jc w:val="center"/>
              <w:rPr>
                <w:rFonts w:ascii="GHEA Grapalat" w:hAnsi="GHEA Grapalat"/>
                <w:b/>
                <w:bCs/>
                <w:sz w:val="20"/>
                <w:szCs w:val="20"/>
              </w:rPr>
            </w:pPr>
            <w:r>
              <w:rPr>
                <w:rFonts w:ascii="GHEA Grapalat" w:hAnsi="GHEA Grapalat"/>
                <w:b/>
                <w:sz w:val="20"/>
                <w:szCs w:val="20"/>
              </w:rPr>
              <w:t>/прописью и цифрами/</w:t>
            </w:r>
          </w:p>
        </w:tc>
      </w:tr>
      <w:tr w14:paraId="6903DEB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368" w:type="dxa"/>
            <w:tcBorders>
              <w:top w:val="single" w:color="auto" w:sz="4" w:space="0"/>
              <w:left w:val="single" w:color="auto" w:sz="4" w:space="0"/>
              <w:bottom w:val="single" w:color="auto" w:sz="4" w:space="0"/>
              <w:right w:val="single" w:color="auto" w:sz="4" w:space="0"/>
            </w:tcBorders>
            <w:shd w:val="clear" w:color="auto" w:fill="99CCFF"/>
            <w:vAlign w:val="center"/>
          </w:tcPr>
          <w:p w14:paraId="123E687F">
            <w:pPr>
              <w:widowControl w:val="0"/>
              <w:jc w:val="center"/>
              <w:rPr>
                <w:rFonts w:ascii="GHEA Grapalat" w:hAnsi="GHEA Grapalat"/>
                <w:b/>
                <w:i/>
                <w:sz w:val="20"/>
                <w:szCs w:val="20"/>
              </w:rPr>
            </w:pPr>
            <w:r>
              <w:rPr>
                <w:rFonts w:ascii="GHEA Grapalat" w:hAnsi="GHEA Grapalat"/>
                <w:b/>
                <w:i/>
                <w:sz w:val="20"/>
                <w:szCs w:val="20"/>
              </w:rPr>
              <w:t>1</w:t>
            </w:r>
          </w:p>
        </w:tc>
        <w:tc>
          <w:tcPr>
            <w:tcW w:w="1559" w:type="dxa"/>
            <w:tcBorders>
              <w:top w:val="single" w:color="auto" w:sz="4" w:space="0"/>
              <w:left w:val="single" w:color="auto" w:sz="4" w:space="0"/>
              <w:bottom w:val="single" w:color="auto" w:sz="4" w:space="0"/>
              <w:right w:val="single" w:color="auto" w:sz="4" w:space="0"/>
            </w:tcBorders>
            <w:shd w:val="clear" w:color="auto" w:fill="99CCFF"/>
          </w:tcPr>
          <w:p w14:paraId="283BC193">
            <w:pPr>
              <w:widowControl w:val="0"/>
              <w:jc w:val="center"/>
              <w:rPr>
                <w:rFonts w:ascii="GHEA Grapalat" w:hAnsi="GHEA Grapalat"/>
                <w:b/>
                <w:i/>
                <w:sz w:val="20"/>
                <w:szCs w:val="20"/>
              </w:rPr>
            </w:pPr>
            <w:r>
              <w:rPr>
                <w:rFonts w:ascii="GHEA Grapalat" w:hAnsi="GHEA Grapalat"/>
                <w:b/>
                <w:i/>
                <w:sz w:val="20"/>
                <w:szCs w:val="20"/>
              </w:rPr>
              <w:t>2</w:t>
            </w:r>
          </w:p>
        </w:tc>
        <w:tc>
          <w:tcPr>
            <w:tcW w:w="1843" w:type="dxa"/>
            <w:tcBorders>
              <w:top w:val="single" w:color="auto" w:sz="4" w:space="0"/>
              <w:left w:val="single" w:color="auto" w:sz="4" w:space="0"/>
              <w:bottom w:val="single" w:color="auto" w:sz="4" w:space="0"/>
              <w:right w:val="single" w:color="auto" w:sz="4" w:space="0"/>
            </w:tcBorders>
            <w:shd w:val="clear" w:color="auto" w:fill="99CCFF"/>
          </w:tcPr>
          <w:p w14:paraId="07C10012">
            <w:pPr>
              <w:widowControl w:val="0"/>
              <w:jc w:val="center"/>
              <w:rPr>
                <w:rFonts w:ascii="GHEA Grapalat" w:hAnsi="GHEA Grapalat"/>
                <w:i/>
                <w:sz w:val="20"/>
                <w:szCs w:val="20"/>
              </w:rPr>
            </w:pPr>
            <w:r>
              <w:rPr>
                <w:rFonts w:ascii="GHEA Grapalat" w:hAnsi="GHEA Grapalat"/>
                <w:b/>
                <w:i/>
                <w:sz w:val="20"/>
                <w:szCs w:val="20"/>
              </w:rPr>
              <w:t>3</w:t>
            </w:r>
          </w:p>
        </w:tc>
        <w:tc>
          <w:tcPr>
            <w:tcW w:w="1617" w:type="dxa"/>
            <w:tcBorders>
              <w:top w:val="single" w:color="auto" w:sz="4" w:space="0"/>
              <w:left w:val="single" w:color="auto" w:sz="4" w:space="0"/>
              <w:bottom w:val="single" w:color="auto" w:sz="4" w:space="0"/>
              <w:right w:val="single" w:color="auto" w:sz="4" w:space="0"/>
            </w:tcBorders>
            <w:shd w:val="clear" w:color="auto" w:fill="99CCFF"/>
          </w:tcPr>
          <w:p w14:paraId="0677EC71">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color="auto" w:sz="4" w:space="0"/>
              <w:left w:val="single" w:color="auto" w:sz="4" w:space="0"/>
              <w:bottom w:val="single" w:color="auto" w:sz="4" w:space="0"/>
              <w:right w:val="single" w:color="auto" w:sz="4" w:space="0"/>
            </w:tcBorders>
            <w:shd w:val="clear" w:color="auto" w:fill="99CCFF"/>
          </w:tcPr>
          <w:p w14:paraId="0E22535D">
            <w:pPr>
              <w:widowControl w:val="0"/>
              <w:jc w:val="center"/>
              <w:rPr>
                <w:rFonts w:ascii="GHEA Grapalat" w:hAnsi="GHEA Grapalat"/>
                <w:i/>
                <w:sz w:val="20"/>
                <w:szCs w:val="20"/>
              </w:rPr>
            </w:pPr>
            <w:r>
              <w:rPr>
                <w:rFonts w:ascii="GHEA Grapalat" w:hAnsi="GHEA Grapalat"/>
                <w:b/>
                <w:i/>
                <w:sz w:val="20"/>
                <w:szCs w:val="20"/>
                <w:lang w:val="en-US"/>
              </w:rPr>
              <w:t>5</w:t>
            </w:r>
            <w:r>
              <w:rPr>
                <w:rFonts w:ascii="GHEA Grapalat" w:hAnsi="GHEA Grapalat"/>
                <w:b/>
                <w:i/>
                <w:sz w:val="20"/>
                <w:szCs w:val="20"/>
              </w:rPr>
              <w:t>=3+4</w:t>
            </w:r>
          </w:p>
        </w:tc>
      </w:tr>
      <w:tr w14:paraId="52D4F8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368" w:type="dxa"/>
            <w:tcBorders>
              <w:top w:val="single" w:color="auto" w:sz="4" w:space="0"/>
              <w:left w:val="single" w:color="auto" w:sz="4" w:space="0"/>
              <w:bottom w:val="single" w:color="auto" w:sz="4" w:space="0"/>
              <w:right w:val="single" w:color="auto" w:sz="4" w:space="0"/>
            </w:tcBorders>
            <w:vAlign w:val="center"/>
          </w:tcPr>
          <w:p w14:paraId="6A940FA7">
            <w:pPr>
              <w:widowControl w:val="0"/>
              <w:jc w:val="center"/>
              <w:rPr>
                <w:rFonts w:ascii="GHEA Grapalat" w:hAnsi="GHEA Grapalat"/>
                <w:b/>
                <w:bCs/>
                <w:sz w:val="20"/>
                <w:szCs w:val="20"/>
              </w:rPr>
            </w:pPr>
            <w:r>
              <w:rPr>
                <w:rFonts w:ascii="GHEA Grapalat" w:hAnsi="GHEA Grapalat"/>
                <w:b/>
                <w:sz w:val="20"/>
                <w:szCs w:val="20"/>
              </w:rPr>
              <w:t>1</w:t>
            </w:r>
          </w:p>
        </w:tc>
        <w:tc>
          <w:tcPr>
            <w:tcW w:w="1559" w:type="dxa"/>
            <w:tcBorders>
              <w:top w:val="single" w:color="auto" w:sz="4" w:space="0"/>
              <w:left w:val="single" w:color="auto" w:sz="4" w:space="0"/>
              <w:bottom w:val="single" w:color="auto" w:sz="4" w:space="0"/>
              <w:right w:val="single" w:color="auto" w:sz="4" w:space="0"/>
            </w:tcBorders>
            <w:vAlign w:val="center"/>
          </w:tcPr>
          <w:p w14:paraId="27A43EA1">
            <w:pPr>
              <w:widowControl w:val="0"/>
              <w:rPr>
                <w:rFonts w:ascii="GHEA Grapalat" w:hAnsi="GHEA Grapalat"/>
                <w:sz w:val="20"/>
                <w:szCs w:val="20"/>
              </w:rPr>
            </w:pPr>
            <w:r>
              <w:rPr>
                <w:rFonts w:ascii="GHEA Grapalat" w:hAnsi="GHEA Grapalat"/>
                <w:sz w:val="20"/>
                <w:szCs w:val="20"/>
                <w:u w:val="single"/>
                <w:vertAlign w:val="subscript"/>
              </w:rPr>
              <w:t>"Наименование лота предмета закупки № 1"</w:t>
            </w: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3A28CC1D">
            <w:pPr>
              <w:widowControl w:val="0"/>
              <w:jc w:val="center"/>
              <w:rPr>
                <w:rFonts w:ascii="GHEA Grapalat" w:hAnsi="GHEA Grapalat"/>
                <w:sz w:val="20"/>
                <w:szCs w:val="20"/>
              </w:rPr>
            </w:pPr>
          </w:p>
        </w:tc>
        <w:tc>
          <w:tcPr>
            <w:tcW w:w="1617" w:type="dxa"/>
            <w:tcBorders>
              <w:top w:val="single" w:color="auto" w:sz="4" w:space="0"/>
              <w:left w:val="single" w:color="auto" w:sz="4" w:space="0"/>
              <w:bottom w:val="single" w:color="auto" w:sz="4" w:space="0"/>
              <w:right w:val="single" w:color="auto" w:sz="4" w:space="0"/>
            </w:tcBorders>
            <w:shd w:val="clear" w:color="auto" w:fill="auto"/>
          </w:tcPr>
          <w:p w14:paraId="148905A0">
            <w:pPr>
              <w:widowControl w:val="0"/>
              <w:jc w:val="center"/>
              <w:rPr>
                <w:rFonts w:ascii="GHEA Grapalat" w:hAnsi="GHEA Grapalat"/>
                <w:sz w:val="20"/>
                <w:szCs w:val="20"/>
              </w:rPr>
            </w:pPr>
          </w:p>
        </w:tc>
        <w:tc>
          <w:tcPr>
            <w:tcW w:w="1448" w:type="dxa"/>
            <w:tcBorders>
              <w:top w:val="single" w:color="auto" w:sz="4" w:space="0"/>
              <w:left w:val="single" w:color="auto" w:sz="4" w:space="0"/>
              <w:bottom w:val="single" w:color="auto" w:sz="4" w:space="0"/>
              <w:right w:val="single" w:color="auto" w:sz="4" w:space="0"/>
            </w:tcBorders>
            <w:shd w:val="clear" w:color="auto" w:fill="auto"/>
          </w:tcPr>
          <w:p w14:paraId="5A598A8D">
            <w:pPr>
              <w:widowControl w:val="0"/>
              <w:jc w:val="center"/>
              <w:rPr>
                <w:rFonts w:ascii="GHEA Grapalat" w:hAnsi="GHEA Grapalat"/>
                <w:sz w:val="20"/>
                <w:szCs w:val="20"/>
              </w:rPr>
            </w:pPr>
          </w:p>
        </w:tc>
      </w:tr>
      <w:tr w14:paraId="75E849E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1" w:hRule="atLeast"/>
          <w:jc w:val="center"/>
        </w:trPr>
        <w:tc>
          <w:tcPr>
            <w:tcW w:w="1368" w:type="dxa"/>
            <w:tcBorders>
              <w:top w:val="single" w:color="auto" w:sz="4" w:space="0"/>
              <w:left w:val="single" w:color="auto" w:sz="4" w:space="0"/>
              <w:bottom w:val="single" w:color="auto" w:sz="4" w:space="0"/>
              <w:right w:val="single" w:color="auto" w:sz="4" w:space="0"/>
            </w:tcBorders>
            <w:vAlign w:val="center"/>
          </w:tcPr>
          <w:p w14:paraId="13C06577">
            <w:pPr>
              <w:widowControl w:val="0"/>
              <w:jc w:val="center"/>
              <w:rPr>
                <w:rFonts w:ascii="GHEA Grapalat" w:hAnsi="GHEA Grapalat"/>
                <w:b/>
                <w:bCs/>
                <w:sz w:val="20"/>
                <w:szCs w:val="20"/>
              </w:rPr>
            </w:pPr>
            <w:r>
              <w:rPr>
                <w:rFonts w:ascii="GHEA Grapalat" w:hAnsi="GHEA Grapalat"/>
                <w:b/>
                <w:sz w:val="20"/>
                <w:szCs w:val="20"/>
              </w:rPr>
              <w:t>2</w:t>
            </w:r>
          </w:p>
        </w:tc>
        <w:tc>
          <w:tcPr>
            <w:tcW w:w="1559" w:type="dxa"/>
            <w:tcBorders>
              <w:top w:val="single" w:color="auto" w:sz="4" w:space="0"/>
              <w:left w:val="single" w:color="auto" w:sz="4" w:space="0"/>
              <w:bottom w:val="single" w:color="auto" w:sz="4" w:space="0"/>
              <w:right w:val="single" w:color="auto" w:sz="4" w:space="0"/>
            </w:tcBorders>
            <w:vAlign w:val="center"/>
          </w:tcPr>
          <w:p w14:paraId="2782C1BF">
            <w:pPr>
              <w:widowControl w:val="0"/>
              <w:rPr>
                <w:rFonts w:ascii="GHEA Grapalat" w:hAnsi="GHEA Grapalat"/>
                <w:sz w:val="20"/>
                <w:szCs w:val="20"/>
              </w:rPr>
            </w:pPr>
            <w:r>
              <w:rPr>
                <w:rFonts w:ascii="GHEA Grapalat" w:hAnsi="GHEA Grapalat"/>
                <w:sz w:val="20"/>
                <w:szCs w:val="20"/>
                <w:u w:val="single"/>
                <w:vertAlign w:val="subscript"/>
              </w:rPr>
              <w:t>"Наименование лота предмета закупки № 2"</w:t>
            </w: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26692697">
            <w:pPr>
              <w:widowControl w:val="0"/>
              <w:jc w:val="center"/>
              <w:rPr>
                <w:rFonts w:ascii="GHEA Grapalat" w:hAnsi="GHEA Grapalat"/>
                <w:sz w:val="20"/>
                <w:szCs w:val="20"/>
              </w:rPr>
            </w:pPr>
          </w:p>
        </w:tc>
        <w:tc>
          <w:tcPr>
            <w:tcW w:w="1617" w:type="dxa"/>
            <w:tcBorders>
              <w:top w:val="single" w:color="auto" w:sz="4" w:space="0"/>
              <w:left w:val="single" w:color="auto" w:sz="4" w:space="0"/>
              <w:bottom w:val="single" w:color="auto" w:sz="4" w:space="0"/>
              <w:right w:val="single" w:color="auto" w:sz="4" w:space="0"/>
            </w:tcBorders>
            <w:shd w:val="clear" w:color="auto" w:fill="auto"/>
          </w:tcPr>
          <w:p w14:paraId="1F8FEDE9">
            <w:pPr>
              <w:widowControl w:val="0"/>
              <w:jc w:val="center"/>
              <w:rPr>
                <w:rFonts w:ascii="GHEA Grapalat" w:hAnsi="GHEA Grapalat"/>
                <w:sz w:val="20"/>
                <w:szCs w:val="20"/>
              </w:rPr>
            </w:pPr>
          </w:p>
        </w:tc>
        <w:tc>
          <w:tcPr>
            <w:tcW w:w="1448" w:type="dxa"/>
            <w:tcBorders>
              <w:top w:val="single" w:color="auto" w:sz="4" w:space="0"/>
              <w:left w:val="single" w:color="auto" w:sz="4" w:space="0"/>
              <w:bottom w:val="single" w:color="auto" w:sz="4" w:space="0"/>
              <w:right w:val="single" w:color="auto" w:sz="4" w:space="0"/>
            </w:tcBorders>
            <w:shd w:val="clear" w:color="auto" w:fill="auto"/>
          </w:tcPr>
          <w:p w14:paraId="3C0B16D8">
            <w:pPr>
              <w:widowControl w:val="0"/>
              <w:rPr>
                <w:rFonts w:ascii="GHEA Grapalat" w:hAnsi="GHEA Grapalat"/>
                <w:sz w:val="20"/>
                <w:szCs w:val="20"/>
              </w:rPr>
            </w:pPr>
          </w:p>
        </w:tc>
      </w:tr>
      <w:tr w14:paraId="1649CDD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368" w:type="dxa"/>
            <w:tcBorders>
              <w:top w:val="single" w:color="auto" w:sz="4" w:space="0"/>
              <w:left w:val="single" w:color="auto" w:sz="4" w:space="0"/>
              <w:bottom w:val="single" w:color="auto" w:sz="4" w:space="0"/>
              <w:right w:val="single" w:color="auto" w:sz="4" w:space="0"/>
            </w:tcBorders>
            <w:vAlign w:val="center"/>
          </w:tcPr>
          <w:p w14:paraId="0BE25DCB">
            <w:pPr>
              <w:widowControl w:val="0"/>
              <w:jc w:val="center"/>
              <w:rPr>
                <w:rFonts w:ascii="GHEA Grapalat" w:hAnsi="GHEA Grapalat"/>
                <w:b/>
                <w:bCs/>
                <w:sz w:val="20"/>
                <w:szCs w:val="20"/>
              </w:rPr>
            </w:pPr>
            <w:r>
              <w:rPr>
                <w:rFonts w:ascii="GHEA Grapalat" w:hAnsi="GHEA Grapalat"/>
                <w:b/>
                <w:sz w:val="20"/>
                <w:szCs w:val="20"/>
              </w:rPr>
              <w:t>3</w:t>
            </w:r>
          </w:p>
        </w:tc>
        <w:tc>
          <w:tcPr>
            <w:tcW w:w="1559" w:type="dxa"/>
            <w:tcBorders>
              <w:top w:val="single" w:color="auto" w:sz="4" w:space="0"/>
              <w:left w:val="single" w:color="auto" w:sz="4" w:space="0"/>
              <w:bottom w:val="single" w:color="auto" w:sz="4" w:space="0"/>
              <w:right w:val="single" w:color="auto" w:sz="4" w:space="0"/>
            </w:tcBorders>
            <w:vAlign w:val="center"/>
          </w:tcPr>
          <w:p w14:paraId="4771E9FD">
            <w:pPr>
              <w:widowControl w:val="0"/>
              <w:rPr>
                <w:rFonts w:ascii="GHEA Grapalat" w:hAnsi="GHEA Grapalat"/>
                <w:sz w:val="20"/>
                <w:szCs w:val="20"/>
              </w:rPr>
            </w:pPr>
            <w:r>
              <w:rPr>
                <w:rFonts w:ascii="GHEA Grapalat" w:hAnsi="GHEA Grapalat"/>
                <w:sz w:val="20"/>
                <w:szCs w:val="20"/>
                <w:u w:val="single"/>
                <w:vertAlign w:val="subscript"/>
              </w:rPr>
              <w:t>"Наименование лота предмета закупки № 3"</w:t>
            </w: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5F2EAE8D">
            <w:pPr>
              <w:widowControl w:val="0"/>
              <w:jc w:val="center"/>
              <w:rPr>
                <w:rFonts w:ascii="GHEA Grapalat" w:hAnsi="GHEA Grapalat"/>
                <w:sz w:val="20"/>
                <w:szCs w:val="20"/>
              </w:rPr>
            </w:pPr>
          </w:p>
        </w:tc>
        <w:tc>
          <w:tcPr>
            <w:tcW w:w="1617" w:type="dxa"/>
            <w:tcBorders>
              <w:top w:val="single" w:color="auto" w:sz="4" w:space="0"/>
              <w:left w:val="single" w:color="auto" w:sz="4" w:space="0"/>
              <w:bottom w:val="single" w:color="auto" w:sz="4" w:space="0"/>
              <w:right w:val="single" w:color="auto" w:sz="4" w:space="0"/>
            </w:tcBorders>
            <w:shd w:val="clear" w:color="auto" w:fill="auto"/>
          </w:tcPr>
          <w:p w14:paraId="43B7A4D1">
            <w:pPr>
              <w:widowControl w:val="0"/>
              <w:jc w:val="center"/>
              <w:rPr>
                <w:rFonts w:ascii="GHEA Grapalat" w:hAnsi="GHEA Grapalat"/>
                <w:sz w:val="20"/>
                <w:szCs w:val="20"/>
              </w:rPr>
            </w:pPr>
          </w:p>
        </w:tc>
        <w:tc>
          <w:tcPr>
            <w:tcW w:w="1448" w:type="dxa"/>
            <w:tcBorders>
              <w:top w:val="single" w:color="auto" w:sz="4" w:space="0"/>
              <w:left w:val="single" w:color="auto" w:sz="4" w:space="0"/>
              <w:bottom w:val="single" w:color="auto" w:sz="4" w:space="0"/>
              <w:right w:val="single" w:color="auto" w:sz="4" w:space="0"/>
            </w:tcBorders>
            <w:shd w:val="clear" w:color="auto" w:fill="auto"/>
          </w:tcPr>
          <w:p w14:paraId="7EA60F71">
            <w:pPr>
              <w:widowControl w:val="0"/>
              <w:jc w:val="center"/>
              <w:rPr>
                <w:rFonts w:ascii="GHEA Grapalat" w:hAnsi="GHEA Grapalat"/>
                <w:sz w:val="20"/>
                <w:szCs w:val="20"/>
              </w:rPr>
            </w:pPr>
          </w:p>
        </w:tc>
      </w:tr>
      <w:tr w14:paraId="48ED19C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368" w:type="dxa"/>
            <w:tcBorders>
              <w:top w:val="single" w:color="auto" w:sz="4" w:space="0"/>
              <w:left w:val="single" w:color="auto" w:sz="4" w:space="0"/>
              <w:bottom w:val="single" w:color="auto" w:sz="4" w:space="0"/>
              <w:right w:val="single" w:color="auto" w:sz="4" w:space="0"/>
            </w:tcBorders>
            <w:vAlign w:val="center"/>
          </w:tcPr>
          <w:p w14:paraId="63B112D5">
            <w:pPr>
              <w:widowControl w:val="0"/>
              <w:jc w:val="center"/>
              <w:rPr>
                <w:rFonts w:ascii="GHEA Grapalat" w:hAnsi="GHEA Grapalat"/>
                <w:b/>
                <w:bCs/>
                <w:sz w:val="20"/>
                <w:szCs w:val="20"/>
              </w:rPr>
            </w:pPr>
            <w:r>
              <w:rPr>
                <w:rFonts w:ascii="GHEA Grapalat" w:hAnsi="GHEA Grapalat"/>
                <w:b/>
                <w:sz w:val="20"/>
                <w:szCs w:val="20"/>
              </w:rPr>
              <w:t>…</w:t>
            </w:r>
          </w:p>
        </w:tc>
        <w:tc>
          <w:tcPr>
            <w:tcW w:w="1559" w:type="dxa"/>
            <w:tcBorders>
              <w:top w:val="single" w:color="auto" w:sz="4" w:space="0"/>
              <w:left w:val="single" w:color="auto" w:sz="4" w:space="0"/>
              <w:bottom w:val="single" w:color="auto" w:sz="4" w:space="0"/>
              <w:right w:val="single" w:color="auto" w:sz="4" w:space="0"/>
            </w:tcBorders>
            <w:vAlign w:val="center"/>
          </w:tcPr>
          <w:p w14:paraId="050382A4">
            <w:pPr>
              <w:widowControl w:val="0"/>
              <w:rPr>
                <w:rFonts w:ascii="GHEA Grapalat" w:hAnsi="GHEA Grapalat"/>
                <w:sz w:val="20"/>
                <w:szCs w:val="20"/>
              </w:rPr>
            </w:pPr>
            <w:r>
              <w:rPr>
                <w:rFonts w:ascii="GHEA Grapalat" w:hAnsi="GHEA Grapalat"/>
                <w:sz w:val="20"/>
                <w:szCs w:val="20"/>
              </w:rPr>
              <w:t>...</w:t>
            </w:r>
          </w:p>
        </w:tc>
        <w:tc>
          <w:tcPr>
            <w:tcW w:w="1843" w:type="dxa"/>
            <w:tcBorders>
              <w:top w:val="single" w:color="auto" w:sz="4" w:space="0"/>
              <w:left w:val="single" w:color="auto" w:sz="4" w:space="0"/>
              <w:bottom w:val="single" w:color="auto" w:sz="4" w:space="0"/>
              <w:right w:val="single" w:color="auto" w:sz="4" w:space="0"/>
            </w:tcBorders>
            <w:shd w:val="clear" w:color="auto" w:fill="auto"/>
          </w:tcPr>
          <w:p w14:paraId="0F9235B9">
            <w:pPr>
              <w:widowControl w:val="0"/>
              <w:jc w:val="center"/>
              <w:rPr>
                <w:rFonts w:ascii="GHEA Grapalat" w:hAnsi="GHEA Grapalat"/>
                <w:sz w:val="20"/>
                <w:szCs w:val="20"/>
              </w:rPr>
            </w:pPr>
          </w:p>
        </w:tc>
        <w:tc>
          <w:tcPr>
            <w:tcW w:w="1617" w:type="dxa"/>
            <w:tcBorders>
              <w:top w:val="single" w:color="auto" w:sz="4" w:space="0"/>
              <w:left w:val="single" w:color="auto" w:sz="4" w:space="0"/>
              <w:bottom w:val="single" w:color="auto" w:sz="4" w:space="0"/>
              <w:right w:val="single" w:color="auto" w:sz="4" w:space="0"/>
            </w:tcBorders>
            <w:shd w:val="clear" w:color="auto" w:fill="auto"/>
          </w:tcPr>
          <w:p w14:paraId="4465EAA5">
            <w:pPr>
              <w:widowControl w:val="0"/>
              <w:jc w:val="center"/>
              <w:rPr>
                <w:rFonts w:ascii="GHEA Grapalat" w:hAnsi="GHEA Grapalat"/>
                <w:sz w:val="20"/>
                <w:szCs w:val="20"/>
              </w:rPr>
            </w:pPr>
          </w:p>
        </w:tc>
        <w:tc>
          <w:tcPr>
            <w:tcW w:w="1448" w:type="dxa"/>
            <w:tcBorders>
              <w:top w:val="single" w:color="auto" w:sz="4" w:space="0"/>
              <w:left w:val="single" w:color="auto" w:sz="4" w:space="0"/>
              <w:bottom w:val="single" w:color="auto" w:sz="4" w:space="0"/>
              <w:right w:val="single" w:color="auto" w:sz="4" w:space="0"/>
            </w:tcBorders>
            <w:shd w:val="clear" w:color="auto" w:fill="auto"/>
          </w:tcPr>
          <w:p w14:paraId="347E632C">
            <w:pPr>
              <w:widowControl w:val="0"/>
              <w:jc w:val="center"/>
              <w:rPr>
                <w:rFonts w:ascii="GHEA Grapalat" w:hAnsi="GHEA Grapalat"/>
                <w:sz w:val="20"/>
                <w:szCs w:val="20"/>
              </w:rPr>
            </w:pPr>
          </w:p>
        </w:tc>
      </w:tr>
      <w:tr w14:paraId="0F5859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0" w:hRule="atLeast"/>
          <w:jc w:val="center"/>
        </w:trPr>
        <w:tc>
          <w:tcPr>
            <w:tcW w:w="1368" w:type="dxa"/>
            <w:tcBorders>
              <w:top w:val="single" w:color="auto" w:sz="4" w:space="0"/>
              <w:left w:val="single" w:color="auto" w:sz="4" w:space="0"/>
              <w:bottom w:val="single" w:color="auto" w:sz="4" w:space="0"/>
              <w:right w:val="single" w:color="auto" w:sz="4" w:space="0"/>
            </w:tcBorders>
            <w:vAlign w:val="center"/>
          </w:tcPr>
          <w:p w14:paraId="3713F822">
            <w:pPr>
              <w:widowControl w:val="0"/>
              <w:jc w:val="center"/>
              <w:rPr>
                <w:rFonts w:ascii="GHEA Grapalat" w:hAnsi="GHEA Grapalat"/>
                <w:b/>
                <w:bCs/>
                <w:sz w:val="20"/>
                <w:szCs w:val="20"/>
              </w:rPr>
            </w:pPr>
            <w:r>
              <w:rPr>
                <w:rFonts w:ascii="GHEA Grapalat" w:hAnsi="GHEA Grapalat"/>
                <w:b/>
                <w:sz w:val="20"/>
                <w:szCs w:val="20"/>
              </w:rPr>
              <w:t>…</w:t>
            </w:r>
          </w:p>
        </w:tc>
        <w:tc>
          <w:tcPr>
            <w:tcW w:w="1559" w:type="dxa"/>
            <w:tcBorders>
              <w:top w:val="single" w:color="auto" w:sz="4" w:space="0"/>
              <w:left w:val="single" w:color="auto" w:sz="4" w:space="0"/>
              <w:bottom w:val="single" w:color="auto" w:sz="4" w:space="0"/>
              <w:right w:val="single" w:color="auto" w:sz="4" w:space="0"/>
            </w:tcBorders>
            <w:vAlign w:val="center"/>
          </w:tcPr>
          <w:p w14:paraId="21AD2D5C">
            <w:pPr>
              <w:widowControl w:val="0"/>
              <w:rPr>
                <w:rFonts w:ascii="GHEA Grapalat" w:hAnsi="GHEA Grapalat"/>
                <w:sz w:val="20"/>
                <w:szCs w:val="20"/>
              </w:rPr>
            </w:pPr>
            <w:r>
              <w:rPr>
                <w:rFonts w:ascii="GHEA Grapalat" w:hAnsi="GHEA Grapalat"/>
                <w:sz w:val="20"/>
                <w:szCs w:val="20"/>
              </w:rPr>
              <w:t>...</w:t>
            </w:r>
          </w:p>
        </w:tc>
        <w:tc>
          <w:tcPr>
            <w:tcW w:w="1843" w:type="dxa"/>
            <w:tcBorders>
              <w:top w:val="single" w:color="auto" w:sz="4" w:space="0"/>
              <w:left w:val="single" w:color="auto" w:sz="4" w:space="0"/>
              <w:bottom w:val="single" w:color="auto" w:sz="4" w:space="0"/>
              <w:right w:val="single" w:color="auto" w:sz="4" w:space="0"/>
            </w:tcBorders>
            <w:shd w:val="clear" w:color="auto" w:fill="auto"/>
            <w:vAlign w:val="center"/>
          </w:tcPr>
          <w:p w14:paraId="15CC61A7">
            <w:pPr>
              <w:widowControl w:val="0"/>
              <w:jc w:val="center"/>
              <w:rPr>
                <w:rFonts w:ascii="GHEA Grapalat" w:hAnsi="GHEA Grapalat"/>
                <w:sz w:val="20"/>
                <w:szCs w:val="20"/>
              </w:rPr>
            </w:pPr>
          </w:p>
        </w:tc>
        <w:tc>
          <w:tcPr>
            <w:tcW w:w="1617" w:type="dxa"/>
            <w:tcBorders>
              <w:top w:val="single" w:color="auto" w:sz="4" w:space="0"/>
              <w:left w:val="single" w:color="auto" w:sz="4" w:space="0"/>
              <w:bottom w:val="single" w:color="auto" w:sz="4" w:space="0"/>
              <w:right w:val="single" w:color="auto" w:sz="4" w:space="0"/>
            </w:tcBorders>
            <w:shd w:val="clear" w:color="auto" w:fill="auto"/>
            <w:vAlign w:val="center"/>
          </w:tcPr>
          <w:p w14:paraId="39BC0A44">
            <w:pPr>
              <w:widowControl w:val="0"/>
              <w:jc w:val="center"/>
              <w:rPr>
                <w:rFonts w:ascii="GHEA Grapalat" w:hAnsi="GHEA Grapalat"/>
                <w:sz w:val="20"/>
                <w:szCs w:val="20"/>
              </w:rPr>
            </w:pPr>
          </w:p>
        </w:tc>
        <w:tc>
          <w:tcPr>
            <w:tcW w:w="1448" w:type="dxa"/>
            <w:tcBorders>
              <w:top w:val="single" w:color="auto" w:sz="4" w:space="0"/>
              <w:left w:val="single" w:color="auto" w:sz="4" w:space="0"/>
              <w:bottom w:val="single" w:color="auto" w:sz="4" w:space="0"/>
              <w:right w:val="single" w:color="auto" w:sz="4" w:space="0"/>
            </w:tcBorders>
            <w:shd w:val="clear" w:color="auto" w:fill="auto"/>
            <w:vAlign w:val="center"/>
          </w:tcPr>
          <w:p w14:paraId="1AC7FDA4">
            <w:pPr>
              <w:widowControl w:val="0"/>
              <w:jc w:val="center"/>
              <w:rPr>
                <w:rFonts w:ascii="GHEA Grapalat" w:hAnsi="GHEA Grapalat"/>
                <w:sz w:val="20"/>
                <w:szCs w:val="20"/>
              </w:rPr>
            </w:pPr>
          </w:p>
        </w:tc>
      </w:tr>
    </w:tbl>
    <w:p w14:paraId="06FEEEB2">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r>
      <w:r>
        <w:rPr>
          <w:rFonts w:ascii="GHEA Grapalat" w:hAnsi="GHEA Grapalat"/>
        </w:rPr>
        <w:t>_________________</w:t>
      </w:r>
    </w:p>
    <w:p w14:paraId="127A6972">
      <w:pPr>
        <w:widowControl w:val="0"/>
        <w:tabs>
          <w:tab w:val="left" w:pos="7513"/>
        </w:tabs>
        <w:spacing w:after="160"/>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r>
      <w:r>
        <w:rPr>
          <w:rFonts w:ascii="GHEA Grapalat" w:hAnsi="GHEA Grapalat"/>
          <w:sz w:val="16"/>
        </w:rPr>
        <w:t>подпись</w:t>
      </w:r>
    </w:p>
    <w:p w14:paraId="7F164700">
      <w:pPr>
        <w:widowControl w:val="0"/>
        <w:spacing w:after="160"/>
        <w:jc w:val="both"/>
        <w:rPr>
          <w:rFonts w:ascii="GHEA Grapalat" w:hAnsi="GHEA Grapalat"/>
          <w:lang w:val="es-ES"/>
        </w:rPr>
      </w:pPr>
    </w:p>
    <w:p w14:paraId="10427EB9">
      <w:pPr>
        <w:widowControl w:val="0"/>
        <w:spacing w:after="160"/>
        <w:jc w:val="right"/>
        <w:rPr>
          <w:rFonts w:ascii="GHEA Grapalat" w:hAnsi="GHEA Grapalat"/>
        </w:rPr>
      </w:pPr>
      <w:r>
        <w:rPr>
          <w:rFonts w:ascii="GHEA Grapalat" w:hAnsi="GHEA Grapalat"/>
        </w:rPr>
        <w:t>М. П.</w:t>
      </w:r>
    </w:p>
    <w:p w14:paraId="2EBA8764">
      <w:pPr>
        <w:rPr>
          <w:rFonts w:ascii="GHEA Grapalat" w:hAnsi="GHEA Grapalat"/>
          <w:b/>
        </w:rPr>
      </w:pPr>
      <w:r>
        <w:rPr>
          <w:rFonts w:ascii="GHEA Grapalat" w:hAnsi="GHEA Grapalat"/>
          <w:b/>
        </w:rPr>
        <w:br w:type="page"/>
      </w:r>
    </w:p>
    <w:p w14:paraId="4CDBE869">
      <w:pPr>
        <w:widowControl w:val="0"/>
        <w:spacing w:after="160"/>
        <w:jc w:val="right"/>
        <w:rPr>
          <w:rFonts w:ascii="GHEA Grapalat" w:hAnsi="GHEA Grapalat" w:cs="GHEA Grapalat"/>
          <w:i/>
          <w:sz w:val="22"/>
          <w:szCs w:val="22"/>
        </w:rPr>
      </w:pPr>
      <w:r>
        <w:rPr>
          <w:rFonts w:ascii="GHEA Grapalat" w:hAnsi="GHEA Grapalat"/>
          <w:i/>
          <w:sz w:val="22"/>
          <w:szCs w:val="22"/>
        </w:rPr>
        <w:t>Приложение № 4.2</w:t>
      </w:r>
    </w:p>
    <w:p w14:paraId="23C95970">
      <w:pPr>
        <w:widowControl w:val="0"/>
        <w:spacing w:after="160"/>
        <w:jc w:val="right"/>
        <w:rPr>
          <w:rFonts w:ascii="GHEA Grapalat" w:hAnsi="GHEA Grapalat" w:cs="GHEA Grapalat"/>
          <w:i/>
          <w:sz w:val="22"/>
          <w:szCs w:val="22"/>
        </w:rPr>
      </w:pPr>
      <w:r>
        <w:rPr>
          <w:rFonts w:ascii="GHEA Grapalat" w:hAnsi="GHEA Grapalat"/>
          <w:i/>
          <w:sz w:val="22"/>
          <w:szCs w:val="22"/>
        </w:rPr>
        <w:t xml:space="preserve">к Приглашению на </w:t>
      </w:r>
      <w:r>
        <w:rPr>
          <w:rFonts w:ascii="GHEA Grapalat" w:hAnsi="GHEA Grapalat"/>
          <w:b/>
        </w:rPr>
        <w:t>запрос котировок</w:t>
      </w:r>
      <w:r>
        <w:rPr>
          <w:rFonts w:ascii="GHEA Grapalat" w:hAnsi="GHEA Grapalat"/>
          <w:i/>
          <w:sz w:val="22"/>
          <w:szCs w:val="22"/>
        </w:rPr>
        <w:t xml:space="preserve"> </w:t>
      </w:r>
      <w:r>
        <w:rPr>
          <w:rFonts w:ascii="GHEA Grapalat" w:hAnsi="GHEA Grapalat" w:cs="GHEA Grapalat"/>
          <w:i/>
          <w:sz w:val="22"/>
          <w:szCs w:val="22"/>
        </w:rPr>
        <w:br w:type="textWrapping"/>
      </w:r>
      <w:r>
        <w:rPr>
          <w:rFonts w:ascii="GHEA Grapalat" w:hAnsi="GHEA Grapalat"/>
          <w:i/>
          <w:sz w:val="22"/>
          <w:szCs w:val="22"/>
        </w:rPr>
        <w:t>под кодом "</w:t>
      </w:r>
      <w:r>
        <w:rPr>
          <w:rFonts w:ascii="GHEA Grapalat" w:hAnsi="GHEA Grapalat"/>
          <w:lang w:val="es-ES"/>
        </w:rPr>
        <w:t>«</w:t>
      </w:r>
      <w:r>
        <w:rPr>
          <w:rFonts w:ascii="GHEA Grapalat" w:hAnsi="GHEA Grapalat"/>
          <w:lang w:val="hy-AM"/>
        </w:rPr>
        <w:t>ՀՀ ԳՄՍ6ՄԴ</w:t>
      </w:r>
      <w:r>
        <w:rPr>
          <w:rFonts w:ascii="GHEA Grapalat" w:hAnsi="GHEA Grapalat"/>
          <w:lang w:val="es-ES"/>
        </w:rPr>
        <w:t>---</w:t>
      </w:r>
      <w:r>
        <w:rPr>
          <w:rFonts w:ascii="GHEA Grapalat" w:hAnsi="GHEA Grapalat" w:cs="Sylfaen"/>
          <w:lang w:val="hy-AM"/>
        </w:rPr>
        <w:t>ԳՀ</w:t>
      </w:r>
      <w:r>
        <w:rPr>
          <w:rFonts w:ascii="GHEA Grapalat" w:hAnsi="GHEA Grapalat" w:cs="Sylfaen"/>
          <w:lang w:val="es-ES"/>
        </w:rPr>
        <w:t>Ա</w:t>
      </w:r>
      <w:r>
        <w:rPr>
          <w:rFonts w:ascii="GHEA Grapalat" w:hAnsi="GHEA Grapalat" w:cs="Sylfaen"/>
          <w:lang w:val="hy-AM"/>
        </w:rPr>
        <w:t>Շ</w:t>
      </w:r>
      <w:r>
        <w:rPr>
          <w:rFonts w:ascii="GHEA Grapalat" w:hAnsi="GHEA Grapalat" w:cs="Sylfaen"/>
          <w:lang w:val="es-ES"/>
        </w:rPr>
        <w:t>ՁԲ</w:t>
      </w:r>
      <w:r>
        <w:rPr>
          <w:rFonts w:ascii="GHEA Grapalat" w:hAnsi="GHEA Grapalat" w:cs="Sylfaen"/>
          <w:lang w:val="hy-AM"/>
        </w:rPr>
        <w:t xml:space="preserve"> </w:t>
      </w:r>
      <w:r>
        <w:rPr>
          <w:rFonts w:ascii="GHEA Grapalat" w:hAnsi="GHEA Grapalat" w:cs="Arial"/>
          <w:lang w:val="hy-AM"/>
        </w:rPr>
        <w:t>24</w:t>
      </w:r>
      <w:r>
        <w:rPr>
          <w:rFonts w:ascii="GHEA Grapalat" w:hAnsi="GHEA Grapalat" w:cs="Arial"/>
          <w:lang w:val="es-ES"/>
        </w:rPr>
        <w:t>/</w:t>
      </w:r>
      <w:r>
        <w:rPr>
          <w:rFonts w:ascii="GHEA Grapalat" w:hAnsi="GHEA Grapalat" w:cs="Arial"/>
          <w:lang w:val="hy-AM"/>
        </w:rPr>
        <w:t>02</w:t>
      </w:r>
      <w:r>
        <w:rPr>
          <w:rFonts w:ascii="GHEA Grapalat" w:hAnsi="GHEA Grapalat"/>
          <w:lang w:val="es-ES"/>
        </w:rPr>
        <w:t>»</w:t>
      </w:r>
      <w:r>
        <w:rPr>
          <w:rFonts w:ascii="GHEA Grapalat" w:hAnsi="GHEA Grapalat" w:cs="Sylfaen"/>
          <w:b/>
          <w:lang w:val="es-ES"/>
        </w:rPr>
        <w:t>*</w:t>
      </w:r>
      <w:r>
        <w:rPr>
          <w:rStyle w:val="30"/>
          <w:rFonts w:ascii="GHEA Grapalat" w:hAnsi="GHEA Grapalat"/>
          <w:i/>
          <w:sz w:val="22"/>
          <w:szCs w:val="22"/>
        </w:rPr>
        <w:footnoteReference w:id="15" w:customMarkFollows="1"/>
        <w:t>*</w:t>
      </w:r>
    </w:p>
    <w:p w14:paraId="629572D4">
      <w:pPr>
        <w:widowControl w:val="0"/>
        <w:spacing w:after="160"/>
        <w:jc w:val="center"/>
        <w:rPr>
          <w:rFonts w:ascii="GHEA Grapalat" w:hAnsi="GHEA Grapalat"/>
          <w:b/>
          <w:sz w:val="22"/>
          <w:szCs w:val="22"/>
        </w:rPr>
      </w:pPr>
    </w:p>
    <w:p w14:paraId="4D142E76">
      <w:pPr>
        <w:widowControl w:val="0"/>
        <w:spacing w:after="160"/>
        <w:jc w:val="center"/>
        <w:rPr>
          <w:rFonts w:ascii="GHEA Grapalat" w:hAnsi="GHEA Grapalat" w:cs="GHEA Grapalat"/>
          <w:b/>
          <w:sz w:val="22"/>
          <w:szCs w:val="22"/>
        </w:rPr>
      </w:pPr>
      <w:r>
        <w:rPr>
          <w:rFonts w:ascii="GHEA Grapalat" w:hAnsi="GHEA Grapalat"/>
          <w:b/>
          <w:sz w:val="22"/>
          <w:szCs w:val="22"/>
        </w:rPr>
        <w:t xml:space="preserve">СОГЛАШЕНИЕ О НЕУСТОЙКЕ </w:t>
      </w:r>
    </w:p>
    <w:p w14:paraId="52EB7162">
      <w:pPr>
        <w:widowControl w:val="0"/>
        <w:spacing w:after="160"/>
        <w:jc w:val="center"/>
        <w:rPr>
          <w:rFonts w:ascii="GHEA Grapalat" w:hAnsi="GHEA Grapalat" w:cs="GHEA Grapalat"/>
          <w:b/>
          <w:sz w:val="22"/>
          <w:szCs w:val="22"/>
        </w:rPr>
      </w:pPr>
      <w:r>
        <w:rPr>
          <w:rFonts w:ascii="GHEA Grapalat" w:hAnsi="GHEA Grapalat"/>
          <w:b/>
          <w:sz w:val="22"/>
          <w:szCs w:val="22"/>
        </w:rPr>
        <w:t>(обеспечение квалификации)</w:t>
      </w:r>
    </w:p>
    <w:tbl>
      <w:tblPr>
        <w:tblStyle w:val="4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86"/>
        <w:gridCol w:w="4500"/>
      </w:tblGrid>
      <w:tr w14:paraId="4934B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786" w:type="dxa"/>
          </w:tcPr>
          <w:p w14:paraId="43FE15D5">
            <w:pPr>
              <w:widowControl w:val="0"/>
              <w:spacing w:after="160"/>
              <w:rPr>
                <w:rFonts w:ascii="GHEA Grapalat" w:hAnsi="GHEA Grapalat" w:cs="GHEA Grapalat"/>
                <w:b/>
                <w:sz w:val="22"/>
                <w:szCs w:val="22"/>
                <w:lang w:val="en-US"/>
              </w:rPr>
            </w:pPr>
            <w:r>
              <w:rPr>
                <w:rFonts w:ascii="GHEA Grapalat" w:hAnsi="GHEA Grapalat"/>
                <w:sz w:val="22"/>
                <w:szCs w:val="22"/>
              </w:rPr>
              <w:t>г. Ереван</w:t>
            </w:r>
          </w:p>
        </w:tc>
        <w:tc>
          <w:tcPr>
            <w:tcW w:w="4500" w:type="dxa"/>
          </w:tcPr>
          <w:p w14:paraId="466CF54E">
            <w:pPr>
              <w:widowControl w:val="0"/>
              <w:spacing w:after="160"/>
              <w:jc w:val="right"/>
              <w:rPr>
                <w:rFonts w:ascii="GHEA Grapalat" w:hAnsi="GHEA Grapalat" w:cs="GHEA Grapalat"/>
                <w:b/>
                <w:sz w:val="22"/>
                <w:szCs w:val="22"/>
              </w:rPr>
            </w:pPr>
            <w:r>
              <w:rPr>
                <w:rFonts w:ascii="GHEA Grapalat" w:hAnsi="GHEA Grapalat"/>
                <w:sz w:val="22"/>
                <w:szCs w:val="22"/>
              </w:rPr>
              <w:t>"</w:t>
            </w:r>
            <w:r>
              <w:rPr>
                <w:rFonts w:ascii="GHEA Grapalat" w:hAnsi="GHEA Grapalat"/>
                <w:sz w:val="22"/>
                <w:szCs w:val="22"/>
                <w:lang w:val="en-US"/>
              </w:rPr>
              <w:tab/>
            </w:r>
            <w:r>
              <w:rPr>
                <w:rFonts w:ascii="GHEA Grapalat" w:hAnsi="GHEA Grapalat"/>
                <w:sz w:val="22"/>
                <w:szCs w:val="22"/>
              </w:rPr>
              <w:t xml:space="preserve">" </w:t>
            </w:r>
            <w:r>
              <w:rPr>
                <w:rFonts w:ascii="GHEA Grapalat" w:hAnsi="GHEA Grapalat"/>
                <w:sz w:val="22"/>
                <w:szCs w:val="22"/>
                <w:lang w:val="en-US"/>
              </w:rPr>
              <w:tab/>
            </w:r>
            <w:r>
              <w:rPr>
                <w:rFonts w:ascii="GHEA Grapalat" w:hAnsi="GHEA Grapalat"/>
                <w:sz w:val="22"/>
                <w:szCs w:val="22"/>
              </w:rPr>
              <w:t>20</w:t>
            </w:r>
            <w:r>
              <w:rPr>
                <w:rFonts w:ascii="GHEA Grapalat" w:hAnsi="GHEA Grapalat"/>
                <w:sz w:val="22"/>
                <w:szCs w:val="22"/>
                <w:lang w:val="en-US"/>
              </w:rPr>
              <w:tab/>
            </w:r>
            <w:r>
              <w:rPr>
                <w:rFonts w:ascii="GHEA Grapalat" w:hAnsi="GHEA Grapalat"/>
                <w:sz w:val="22"/>
                <w:szCs w:val="22"/>
              </w:rPr>
              <w:t>г.</w:t>
            </w:r>
            <w:r>
              <w:rPr>
                <w:rStyle w:val="30"/>
                <w:rFonts w:ascii="GHEA Grapalat" w:hAnsi="GHEA Grapalat"/>
                <w:sz w:val="22"/>
                <w:szCs w:val="22"/>
              </w:rPr>
              <w:footnoteReference w:id="16" w:customMarkFollows="1"/>
              <w:t>**</w:t>
            </w:r>
          </w:p>
        </w:tc>
      </w:tr>
    </w:tbl>
    <w:p w14:paraId="7C009972">
      <w:pPr>
        <w:widowControl w:val="0"/>
        <w:spacing w:after="160"/>
        <w:rPr>
          <w:rFonts w:ascii="GHEA Grapalat" w:hAnsi="GHEA Grapalat" w:cs="GHEA Grapalat"/>
          <w:b/>
          <w:sz w:val="22"/>
          <w:szCs w:val="22"/>
        </w:rPr>
      </w:pPr>
    </w:p>
    <w:p w14:paraId="07CCE5D2">
      <w:pPr>
        <w:widowControl w:val="0"/>
        <w:jc w:val="both"/>
        <w:rPr>
          <w:rFonts w:ascii="GHEA Grapalat" w:hAnsi="GHEA Grapalat" w:cs="GHEA Grapalat"/>
          <w:sz w:val="22"/>
          <w:szCs w:val="22"/>
          <w:u w:val="single"/>
          <w:vertAlign w:val="subscript"/>
        </w:rPr>
      </w:pPr>
      <w:r>
        <w:rPr>
          <w:rFonts w:ascii="GHEA Grapalat" w:hAnsi="GHEA Grapalat"/>
          <w:sz w:val="22"/>
          <w:szCs w:val="22"/>
        </w:rPr>
        <w:t>_______________________________________________, в лице директора Компании,</w:t>
      </w:r>
    </w:p>
    <w:p w14:paraId="7B925E1F">
      <w:pPr>
        <w:widowControl w:val="0"/>
        <w:spacing w:after="160"/>
        <w:ind w:left="1843"/>
        <w:jc w:val="both"/>
        <w:rPr>
          <w:rFonts w:ascii="GHEA Grapalat" w:hAnsi="GHEA Grapalat"/>
          <w:sz w:val="22"/>
          <w:szCs w:val="22"/>
          <w:vertAlign w:val="superscript"/>
        </w:rPr>
      </w:pPr>
      <w:r>
        <w:rPr>
          <w:rFonts w:ascii="GHEA Grapalat" w:hAnsi="GHEA Grapalat"/>
          <w:sz w:val="22"/>
          <w:szCs w:val="22"/>
          <w:vertAlign w:val="superscript"/>
        </w:rPr>
        <w:t>наименование Компании</w:t>
      </w:r>
    </w:p>
    <w:p w14:paraId="0BDE13F6">
      <w:pPr>
        <w:widowControl w:val="0"/>
        <w:jc w:val="both"/>
        <w:rPr>
          <w:rFonts w:ascii="GHEA Grapalat" w:hAnsi="GHEA Grapalat"/>
          <w:sz w:val="22"/>
          <w:szCs w:val="22"/>
        </w:rPr>
      </w:pPr>
      <w:r>
        <w:rPr>
          <w:rFonts w:ascii="GHEA Grapalat" w:hAnsi="GHEA Grapalat"/>
          <w:sz w:val="22"/>
          <w:szCs w:val="22"/>
        </w:rPr>
        <w:t>_________________________________________________________________________</w:t>
      </w:r>
    </w:p>
    <w:p w14:paraId="25155DF9">
      <w:pPr>
        <w:widowControl w:val="0"/>
        <w:spacing w:after="160"/>
        <w:jc w:val="center"/>
        <w:rPr>
          <w:rFonts w:ascii="GHEA Grapalat" w:hAnsi="GHEA Grapalat"/>
          <w:sz w:val="22"/>
          <w:szCs w:val="22"/>
          <w:vertAlign w:val="superscript"/>
        </w:rPr>
      </w:pPr>
      <w:r>
        <w:rPr>
          <w:rFonts w:ascii="GHEA Grapalat" w:hAnsi="GHEA Grapalat"/>
          <w:sz w:val="22"/>
          <w:szCs w:val="22"/>
          <w:vertAlign w:val="superscript"/>
        </w:rPr>
        <w:t>имя, фамилия, паспортные данные директора компании</w:t>
      </w:r>
    </w:p>
    <w:p w14:paraId="31D1C63A">
      <w:pPr>
        <w:widowControl w:val="0"/>
        <w:spacing w:after="160"/>
        <w:jc w:val="both"/>
        <w:rPr>
          <w:rFonts w:ascii="GHEA Grapalat" w:hAnsi="GHEA Grapalat" w:cs="GHEA Grapalat"/>
          <w:sz w:val="22"/>
          <w:szCs w:val="22"/>
        </w:rPr>
      </w:pPr>
      <w:r>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032661C">
      <w:pPr>
        <w:widowControl w:val="0"/>
        <w:spacing w:after="160"/>
        <w:ind w:firstLine="709"/>
        <w:jc w:val="both"/>
        <w:rPr>
          <w:rFonts w:ascii="GHEA Grapalat" w:hAnsi="GHEA Grapalat" w:cs="GHEA Grapalat"/>
          <w:sz w:val="22"/>
          <w:szCs w:val="22"/>
        </w:rPr>
      </w:pPr>
    </w:p>
    <w:p w14:paraId="6522675F">
      <w:pPr>
        <w:widowControl w:val="0"/>
        <w:spacing w:after="160"/>
        <w:jc w:val="center"/>
        <w:rPr>
          <w:rFonts w:ascii="GHEA Grapalat" w:hAnsi="GHEA Grapalat" w:cs="GHEA Grapalat"/>
          <w:b/>
          <w:bCs/>
          <w:sz w:val="22"/>
          <w:szCs w:val="22"/>
        </w:rPr>
      </w:pPr>
      <w:r>
        <w:rPr>
          <w:rFonts w:ascii="GHEA Grapalat" w:hAnsi="GHEA Grapalat"/>
          <w:b/>
          <w:sz w:val="22"/>
          <w:szCs w:val="22"/>
        </w:rPr>
        <w:t>1. Предмет соглашения</w:t>
      </w:r>
    </w:p>
    <w:p w14:paraId="5E07057C">
      <w:pPr>
        <w:widowControl w:val="0"/>
        <w:tabs>
          <w:tab w:val="left" w:pos="567"/>
        </w:tabs>
        <w:jc w:val="both"/>
        <w:rPr>
          <w:rFonts w:ascii="GHEA Grapalat" w:hAnsi="GHEA Grapalat" w:cs="GHEA Grapalat"/>
          <w:spacing w:val="-6"/>
          <w:sz w:val="22"/>
          <w:szCs w:val="22"/>
        </w:rPr>
      </w:pPr>
      <w:r>
        <w:rPr>
          <w:rFonts w:ascii="GHEA Grapalat" w:hAnsi="GHEA Grapalat"/>
          <w:sz w:val="22"/>
          <w:szCs w:val="22"/>
        </w:rPr>
        <w:t>1</w:t>
      </w:r>
      <w:r>
        <w:rPr>
          <w:rFonts w:ascii="GHEA Grapalat" w:hAnsi="GHEA Grapalat"/>
          <w:spacing w:val="-6"/>
          <w:sz w:val="22"/>
          <w:szCs w:val="22"/>
        </w:rPr>
        <w:t>.1.</w:t>
      </w:r>
      <w:r>
        <w:rPr>
          <w:rFonts w:ascii="GHEA Grapalat" w:hAnsi="GHEA Grapalat"/>
          <w:spacing w:val="-6"/>
          <w:sz w:val="22"/>
          <w:szCs w:val="22"/>
        </w:rPr>
        <w:tab/>
      </w:r>
      <w:r>
        <w:rPr>
          <w:rFonts w:ascii="GHEA Grapalat" w:hAnsi="GHEA Grapalat"/>
          <w:spacing w:val="-6"/>
          <w:sz w:val="22"/>
          <w:szCs w:val="22"/>
        </w:rPr>
        <w:t xml:space="preserve">Компания участвует в организованной </w:t>
      </w:r>
      <w:r>
        <w:rPr>
          <w:rStyle w:val="122"/>
          <w:rFonts w:ascii="inherit" w:hAnsi="inherit"/>
          <w:color w:val="202124"/>
          <w:sz w:val="22"/>
          <w:szCs w:val="22"/>
        </w:rPr>
        <w:t>«Средняя школа № 6 города Севан Гегаркуникского марза РА»</w:t>
      </w:r>
      <w:r>
        <w:rPr>
          <w:rFonts w:ascii="GHEA Grapalat" w:hAnsi="GHEA Grapalat"/>
          <w:spacing w:val="-6"/>
          <w:sz w:val="22"/>
          <w:szCs w:val="22"/>
        </w:rPr>
        <w:t xml:space="preserve">*(далее — Заказчик) </w:t>
      </w:r>
      <w:r>
        <w:rPr>
          <w:rFonts w:ascii="GHEA Grapalat" w:hAnsi="GHEA Grapalat"/>
          <w:sz w:val="22"/>
          <w:szCs w:val="22"/>
        </w:rPr>
        <w:t xml:space="preserve">процедуре закупок под кодом </w:t>
      </w:r>
      <w:r>
        <w:rPr>
          <w:rFonts w:ascii="GHEA Grapalat" w:hAnsi="GHEA Grapalat"/>
          <w:lang w:val="es-ES"/>
        </w:rPr>
        <w:t>«</w:t>
      </w:r>
      <w:r>
        <w:rPr>
          <w:rFonts w:ascii="GHEA Grapalat" w:hAnsi="GHEA Grapalat"/>
          <w:lang w:val="hy-AM"/>
        </w:rPr>
        <w:t>ՀՀ ԳՄՍ6ՄԴ</w:t>
      </w:r>
      <w:r>
        <w:rPr>
          <w:rFonts w:ascii="GHEA Grapalat" w:hAnsi="GHEA Grapalat"/>
          <w:lang w:val="es-ES"/>
        </w:rPr>
        <w:t>-</w:t>
      </w:r>
      <w:r>
        <w:rPr>
          <w:rFonts w:ascii="GHEA Grapalat" w:hAnsi="GHEA Grapalat" w:cs="Sylfaen"/>
          <w:lang w:val="hy-AM"/>
        </w:rPr>
        <w:t>ԳՀ</w:t>
      </w:r>
      <w:r>
        <w:rPr>
          <w:rFonts w:ascii="GHEA Grapalat" w:hAnsi="GHEA Grapalat" w:cs="Sylfaen"/>
          <w:lang w:val="es-ES"/>
        </w:rPr>
        <w:t>Ա</w:t>
      </w:r>
      <w:r>
        <w:rPr>
          <w:rFonts w:ascii="GHEA Grapalat" w:hAnsi="GHEA Grapalat" w:cs="Sylfaen"/>
          <w:lang w:val="hy-AM"/>
        </w:rPr>
        <w:t>Շ</w:t>
      </w:r>
      <w:r>
        <w:rPr>
          <w:rFonts w:ascii="GHEA Grapalat" w:hAnsi="GHEA Grapalat" w:cs="Sylfaen"/>
          <w:lang w:val="es-ES"/>
        </w:rPr>
        <w:t>ՁԲ</w:t>
      </w:r>
      <w:r>
        <w:rPr>
          <w:rFonts w:ascii="GHEA Grapalat" w:hAnsi="GHEA Grapalat" w:cs="Sylfaen"/>
          <w:lang w:val="hy-AM"/>
        </w:rPr>
        <w:t xml:space="preserve"> </w:t>
      </w:r>
      <w:r>
        <w:rPr>
          <w:rFonts w:ascii="GHEA Grapalat" w:hAnsi="GHEA Grapalat" w:cs="Arial"/>
          <w:lang w:val="hy-AM"/>
        </w:rPr>
        <w:t>24</w:t>
      </w:r>
      <w:r>
        <w:rPr>
          <w:rFonts w:ascii="GHEA Grapalat" w:hAnsi="GHEA Grapalat" w:cs="Arial"/>
          <w:lang w:val="es-ES"/>
        </w:rPr>
        <w:t>/</w:t>
      </w:r>
      <w:r>
        <w:rPr>
          <w:rFonts w:ascii="GHEA Grapalat" w:hAnsi="GHEA Grapalat" w:cs="Arial"/>
          <w:lang w:val="hy-AM"/>
        </w:rPr>
        <w:t>02</w:t>
      </w:r>
      <w:r>
        <w:rPr>
          <w:rFonts w:ascii="GHEA Grapalat" w:hAnsi="GHEA Grapalat"/>
          <w:lang w:val="es-ES"/>
        </w:rPr>
        <w:t>»</w:t>
      </w:r>
      <w:r>
        <w:rPr>
          <w:rFonts w:ascii="GHEA Grapalat" w:hAnsi="GHEA Grapalat"/>
          <w:sz w:val="22"/>
          <w:szCs w:val="22"/>
        </w:rPr>
        <w:t>*.</w:t>
      </w:r>
    </w:p>
    <w:p w14:paraId="29037591">
      <w:pPr>
        <w:widowControl w:val="0"/>
        <w:tabs>
          <w:tab w:val="left" w:pos="1134"/>
        </w:tabs>
        <w:spacing w:after="160"/>
        <w:ind w:firstLine="567"/>
        <w:jc w:val="both"/>
        <w:rPr>
          <w:rFonts w:ascii="GHEA Grapalat" w:hAnsi="GHEA Grapalat"/>
          <w:sz w:val="22"/>
          <w:szCs w:val="22"/>
        </w:rPr>
      </w:pPr>
      <w:r>
        <w:rPr>
          <w:rFonts w:ascii="GHEA Grapalat" w:hAnsi="GHEA Grapalat"/>
          <w:sz w:val="22"/>
          <w:szCs w:val="22"/>
        </w:rPr>
        <w:t>1.2.</w:t>
      </w:r>
      <w:r>
        <w:rPr>
          <w:rFonts w:ascii="GHEA Grapalat" w:hAnsi="GHEA Grapalat"/>
          <w:sz w:val="22"/>
          <w:szCs w:val="22"/>
        </w:rPr>
        <w:tab/>
      </w:r>
      <w:r>
        <w:rPr>
          <w:rFonts w:ascii="GHEA Grapalat" w:hAnsi="GHEA Grapalat" w:cs="GHEA Grapalat"/>
          <w:sz w:val="22"/>
          <w:szCs w:val="22"/>
        </w:rPr>
        <w:t xml:space="preserve">В качестве участника, </w:t>
      </w:r>
      <w:r>
        <w:rPr>
          <w:rFonts w:ascii="GHEA Grapalat" w:hAnsi="GHEA Grapalat" w:cs="GHEA Grapalat"/>
          <w:sz w:val="22"/>
          <w:szCs w:val="22"/>
          <w:lang w:val="hy-AM"/>
        </w:rPr>
        <w:t>օ</w:t>
      </w:r>
      <w:r>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Pr>
          <w:rFonts w:ascii="GHEA Grapalat" w:hAnsi="GHEA Grapalat" w:cs="GHEA Grapalat"/>
          <w:sz w:val="22"/>
          <w:szCs w:val="22"/>
          <w:lang w:val="en-US"/>
        </w:rPr>
        <w:t>K</w:t>
      </w:r>
      <w:r>
        <w:rPr>
          <w:rFonts w:ascii="GHEA Grapalat" w:hAnsi="GHEA Grapalat" w:cs="GHEA Grapalat"/>
          <w:sz w:val="22"/>
          <w:szCs w:val="22"/>
        </w:rPr>
        <w:t xml:space="preserve">омпания </w:t>
      </w:r>
      <w:r>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5136CFB">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1.3.</w:t>
      </w:r>
      <w:r>
        <w:rPr>
          <w:rFonts w:ascii="GHEA Grapalat" w:hAnsi="GHEA Grapalat"/>
          <w:sz w:val="22"/>
          <w:szCs w:val="22"/>
        </w:rPr>
        <w:tab/>
      </w:r>
      <w:r>
        <w:rPr>
          <w:rFonts w:ascii="GHEA Grapalat" w:hAnsi="GHEA Grapalat"/>
          <w:sz w:val="22"/>
          <w:szCs w:val="22"/>
        </w:rPr>
        <w:t>Подписав платежное требование (далее — Требование), прилагаемое к</w:t>
      </w:r>
      <w:r>
        <w:rPr>
          <w:sz w:val="22"/>
          <w:szCs w:val="22"/>
          <w:lang w:val="en-US"/>
        </w:rPr>
        <w:t> </w:t>
      </w:r>
      <w:r>
        <w:rPr>
          <w:rFonts w:ascii="GHEA Grapalat" w:hAnsi="GHEA Grapalat"/>
          <w:sz w:val="22"/>
          <w:szCs w:val="22"/>
        </w:rPr>
        <w:t xml:space="preserve">настоящему Соглашению о неустойке, Компания безотзывно соглашается, что: </w:t>
      </w:r>
    </w:p>
    <w:p w14:paraId="5235100C">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а)</w:t>
      </w:r>
      <w:r>
        <w:rPr>
          <w:rFonts w:ascii="GHEA Grapalat" w:hAnsi="GHEA Grapalat"/>
          <w:sz w:val="22"/>
          <w:szCs w:val="22"/>
        </w:rPr>
        <w:tab/>
      </w:r>
      <w:r>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FF5761E">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б)</w:t>
      </w:r>
      <w:r>
        <w:rPr>
          <w:rFonts w:ascii="GHEA Grapalat" w:hAnsi="GHEA Grapalat"/>
          <w:sz w:val="22"/>
          <w:szCs w:val="22"/>
        </w:rPr>
        <w:tab/>
      </w:r>
      <w:r>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7628B6C">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в)</w:t>
      </w:r>
      <w:r>
        <w:rPr>
          <w:rFonts w:ascii="GHEA Grapalat" w:hAnsi="GHEA Grapalat"/>
          <w:sz w:val="22"/>
          <w:szCs w:val="22"/>
        </w:rPr>
        <w:tab/>
      </w:r>
      <w:r>
        <w:rPr>
          <w:rFonts w:ascii="GHEA Grapalat" w:hAnsi="GHEA Grapalat"/>
          <w:sz w:val="22"/>
          <w:szCs w:val="22"/>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52AEE68C">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г)</w:t>
      </w:r>
      <w:r>
        <w:rPr>
          <w:rFonts w:ascii="GHEA Grapalat" w:hAnsi="GHEA Grapalat"/>
          <w:sz w:val="22"/>
          <w:szCs w:val="22"/>
        </w:rPr>
        <w:tab/>
      </w:r>
      <w:r>
        <w:rPr>
          <w:rFonts w:ascii="GHEA Grapalat" w:hAnsi="GHEA Grapalat"/>
          <w:sz w:val="22"/>
          <w:szCs w:val="22"/>
        </w:rPr>
        <w:t>Компания подтверждает, что акцептовала Требование в полном размере суммы неустойки.</w:t>
      </w:r>
    </w:p>
    <w:p w14:paraId="194004C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д)</w:t>
      </w:r>
      <w:r>
        <w:rPr>
          <w:rFonts w:ascii="GHEA Grapalat" w:hAnsi="GHEA Grapalat"/>
          <w:sz w:val="22"/>
          <w:szCs w:val="22"/>
        </w:rPr>
        <w:tab/>
      </w:r>
      <w:r>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CE0BA3A">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1.4.</w:t>
      </w:r>
      <w:r>
        <w:rPr>
          <w:rFonts w:ascii="GHEA Grapalat" w:hAnsi="GHEA Grapalat"/>
          <w:sz w:val="22"/>
          <w:szCs w:val="22"/>
        </w:rPr>
        <w:tab/>
      </w:r>
      <w:r>
        <w:rPr>
          <w:rFonts w:ascii="GHEA Grapalat" w:hAnsi="GHEA Grapalat"/>
          <w:sz w:val="22"/>
          <w:szCs w:val="22"/>
        </w:rPr>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ascii="Courier New" w:hAnsi="Courier New" w:cs="Courier New"/>
          <w:sz w:val="22"/>
          <w:szCs w:val="22"/>
          <w:lang w:val="en-US"/>
        </w:rPr>
        <w:t> </w:t>
      </w:r>
      <w:r>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7641BF1">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1.5.</w:t>
      </w:r>
      <w:r>
        <w:rPr>
          <w:rFonts w:ascii="GHEA Grapalat" w:hAnsi="GHEA Grapalat"/>
          <w:sz w:val="22"/>
          <w:szCs w:val="22"/>
        </w:rPr>
        <w:tab/>
      </w:r>
      <w:r>
        <w:rPr>
          <w:rFonts w:ascii="GHEA Grapalat" w:hAnsi="GHEA Grapalat"/>
          <w:sz w:val="22"/>
          <w:szCs w:val="22"/>
        </w:rPr>
        <w:t>Заказчик может представить в Банк-плательщик иные дополнительные документы.</w:t>
      </w:r>
    </w:p>
    <w:p w14:paraId="459B9E7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1.6. Банк не несет какой-либо ответственности за риски (понесенные</w:t>
      </w:r>
      <w:r>
        <w:rPr>
          <w:rFonts w:ascii="Courier New" w:hAnsi="Courier New" w:cs="Courier New"/>
          <w:sz w:val="22"/>
          <w:szCs w:val="22"/>
          <w:lang w:val="en-US"/>
        </w:rPr>
        <w:t> </w:t>
      </w:r>
      <w:r>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sz w:val="22"/>
          <w:szCs w:val="22"/>
          <w:lang w:val="en-US"/>
        </w:rPr>
        <w:t> </w:t>
      </w:r>
      <w:r>
        <w:rPr>
          <w:rFonts w:ascii="GHEA Grapalat" w:hAnsi="GHEA Grapalat"/>
          <w:sz w:val="22"/>
          <w:szCs w:val="22"/>
        </w:rPr>
        <w:t>Требовании. Банк не обязан проверять факты нарушения Компанией условий договора.</w:t>
      </w:r>
    </w:p>
    <w:p w14:paraId="0C4C2FD8">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1.7.</w:t>
      </w:r>
      <w:r>
        <w:rPr>
          <w:rFonts w:ascii="GHEA Grapalat" w:hAnsi="GHEA Grapalat"/>
          <w:sz w:val="22"/>
          <w:szCs w:val="22"/>
        </w:rPr>
        <w:tab/>
      </w:r>
      <w:r>
        <w:rPr>
          <w:rFonts w:ascii="GHEA Grapalat" w:hAnsi="GHEA Grapalat"/>
          <w:sz w:val="22"/>
          <w:szCs w:val="22"/>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FA232F9">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1.8.</w:t>
      </w:r>
      <w:r>
        <w:rPr>
          <w:rFonts w:ascii="GHEA Grapalat" w:hAnsi="GHEA Grapalat"/>
          <w:sz w:val="22"/>
          <w:szCs w:val="22"/>
        </w:rPr>
        <w:tab/>
      </w:r>
      <w:r>
        <w:rPr>
          <w:rFonts w:ascii="GHEA Grapalat" w:hAnsi="GHEA Grapalat"/>
          <w:sz w:val="22"/>
          <w:szCs w:val="22"/>
        </w:rPr>
        <w:t>В случае если в течение десяти рабочих дней после представления в</w:t>
      </w:r>
      <w:r>
        <w:rPr>
          <w:rFonts w:ascii="Courier New" w:hAnsi="Courier New" w:cs="Courier New"/>
          <w:sz w:val="22"/>
          <w:szCs w:val="22"/>
          <w:lang w:val="en-US"/>
        </w:rPr>
        <w:t> </w:t>
      </w:r>
      <w:r>
        <w:rPr>
          <w:rFonts w:ascii="GHEA Grapalat" w:hAnsi="GHEA Grapalat"/>
          <w:sz w:val="22"/>
          <w:szCs w:val="22"/>
        </w:rPr>
        <w:t>Банк настоящего Соглашения и прилагаемого Требования по независящим от</w:t>
      </w:r>
      <w:r>
        <w:rPr>
          <w:rFonts w:ascii="Courier New" w:hAnsi="Courier New" w:cs="Courier New"/>
          <w:sz w:val="22"/>
          <w:szCs w:val="22"/>
          <w:lang w:val="en-US"/>
        </w:rPr>
        <w:t> </w:t>
      </w:r>
      <w:r>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sz w:val="22"/>
          <w:szCs w:val="22"/>
          <w:lang w:val="en-US"/>
        </w:rPr>
        <w:t> </w:t>
      </w:r>
      <w:r>
        <w:rPr>
          <w:rFonts w:ascii="GHEA Grapalat" w:hAnsi="GHEA Grapalat"/>
          <w:sz w:val="22"/>
          <w:szCs w:val="22"/>
        </w:rPr>
        <w:t>неуплатой.</w:t>
      </w:r>
    </w:p>
    <w:p w14:paraId="6ACF5F80">
      <w:pPr>
        <w:widowControl w:val="0"/>
        <w:spacing w:after="160"/>
        <w:jc w:val="center"/>
        <w:rPr>
          <w:rFonts w:ascii="GHEA Grapalat" w:hAnsi="GHEA Grapalat" w:cs="GHEA Grapalat"/>
          <w:b/>
          <w:bCs/>
          <w:sz w:val="22"/>
          <w:szCs w:val="22"/>
        </w:rPr>
      </w:pPr>
      <w:r>
        <w:rPr>
          <w:rFonts w:ascii="GHEA Grapalat" w:hAnsi="GHEA Grapalat"/>
          <w:b/>
          <w:sz w:val="22"/>
          <w:szCs w:val="22"/>
        </w:rPr>
        <w:t>2. Иные условия</w:t>
      </w:r>
    </w:p>
    <w:p w14:paraId="2884502A">
      <w:pPr>
        <w:widowControl w:val="0"/>
        <w:tabs>
          <w:tab w:val="left" w:pos="1134"/>
        </w:tabs>
        <w:spacing w:after="160"/>
        <w:ind w:firstLine="567"/>
        <w:jc w:val="both"/>
        <w:rPr>
          <w:rFonts w:ascii="GHEA Grapalat" w:hAnsi="GHEA Grapalat"/>
          <w:sz w:val="22"/>
          <w:szCs w:val="22"/>
        </w:rPr>
      </w:pPr>
      <w:r>
        <w:rPr>
          <w:rFonts w:ascii="GHEA Grapalat" w:hAnsi="GHEA Grapalat"/>
          <w:sz w:val="22"/>
          <w:szCs w:val="22"/>
        </w:rPr>
        <w:t>2.1.</w:t>
      </w:r>
      <w:r>
        <w:rPr>
          <w:rFonts w:ascii="GHEA Grapalat" w:hAnsi="GHEA Grapalat"/>
          <w:sz w:val="22"/>
          <w:szCs w:val="22"/>
        </w:rPr>
        <w:tab/>
      </w:r>
      <w:r>
        <w:rPr>
          <w:rFonts w:ascii="GHEA Grapalat" w:hAnsi="GHEA Grapalat"/>
          <w:sz w:val="22"/>
          <w:szCs w:val="22"/>
        </w:rPr>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69DF92C4">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2.2.</w:t>
      </w:r>
      <w:r>
        <w:rPr>
          <w:rFonts w:ascii="GHEA Grapalat" w:hAnsi="GHEA Grapalat"/>
          <w:sz w:val="22"/>
          <w:szCs w:val="22"/>
        </w:rPr>
        <w:tab/>
      </w:r>
      <w:r>
        <w:rPr>
          <w:rFonts w:ascii="GHEA Grapalat" w:hAnsi="GHEA Grapalat"/>
          <w:sz w:val="22"/>
          <w:szCs w:val="22"/>
        </w:rPr>
        <w:t xml:space="preserve">Представив настоящее Соглашение и прилагаемое Требование в Банк-плательщик: </w:t>
      </w:r>
    </w:p>
    <w:p w14:paraId="1F831CFA">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2.2.1.</w:t>
      </w:r>
      <w:r>
        <w:rPr>
          <w:rFonts w:ascii="GHEA Grapalat" w:hAnsi="GHEA Grapalat"/>
          <w:sz w:val="22"/>
          <w:szCs w:val="22"/>
        </w:rPr>
        <w:tab/>
      </w:r>
      <w:r>
        <w:rPr>
          <w:rFonts w:ascii="GHEA Grapalat" w:hAnsi="GHEA Grapalat"/>
          <w:sz w:val="22"/>
          <w:szCs w:val="22"/>
        </w:rPr>
        <w:t>Заказчик подтверждает, что Компания допустила нарушение договорных обязательств, а</w:t>
      </w:r>
    </w:p>
    <w:p w14:paraId="405D7310">
      <w:pPr>
        <w:widowControl w:val="0"/>
        <w:tabs>
          <w:tab w:val="left" w:pos="1134"/>
        </w:tabs>
        <w:spacing w:after="160"/>
        <w:ind w:firstLine="567"/>
        <w:jc w:val="both"/>
        <w:rPr>
          <w:rFonts w:ascii="GHEA Grapalat" w:hAnsi="GHEA Grapalat" w:cs="GHEA Grapalat"/>
          <w:sz w:val="22"/>
          <w:szCs w:val="22"/>
        </w:rPr>
      </w:pPr>
      <w:r>
        <w:rPr>
          <w:rFonts w:ascii="GHEA Grapalat" w:hAnsi="GHEA Grapalat"/>
          <w:sz w:val="22"/>
          <w:szCs w:val="22"/>
        </w:rPr>
        <w:t>2.2.2.</w:t>
      </w:r>
      <w:r>
        <w:rPr>
          <w:rFonts w:ascii="GHEA Grapalat" w:hAnsi="GHEA Grapalat"/>
          <w:sz w:val="22"/>
          <w:szCs w:val="22"/>
        </w:rPr>
        <w:tab/>
      </w:r>
      <w:r>
        <w:rPr>
          <w:rFonts w:ascii="GHEA Grapalat" w:hAnsi="GHEA Grapalat"/>
          <w:sz w:val="22"/>
          <w:szCs w:val="22"/>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803C3BC">
      <w:pPr>
        <w:widowControl w:val="0"/>
        <w:tabs>
          <w:tab w:val="left" w:pos="1134"/>
        </w:tabs>
        <w:spacing w:after="160"/>
        <w:ind w:firstLine="567"/>
        <w:jc w:val="both"/>
        <w:rPr>
          <w:rFonts w:ascii="GHEA Grapalat" w:hAnsi="GHEA Grapalat"/>
          <w:sz w:val="22"/>
          <w:szCs w:val="22"/>
        </w:rPr>
      </w:pPr>
      <w:r>
        <w:rPr>
          <w:rFonts w:ascii="GHEA Grapalat" w:hAnsi="GHEA Grapalat"/>
          <w:sz w:val="22"/>
          <w:szCs w:val="22"/>
        </w:rPr>
        <w:t>2.3.</w:t>
      </w:r>
      <w:r>
        <w:rPr>
          <w:rFonts w:ascii="GHEA Grapalat" w:hAnsi="GHEA Grapalat"/>
          <w:sz w:val="22"/>
          <w:szCs w:val="22"/>
        </w:rPr>
        <w:tab/>
      </w:r>
      <w:r>
        <w:rPr>
          <w:rFonts w:ascii="GHEA Grapalat" w:hAnsi="GHEA Grapalat"/>
          <w:sz w:val="22"/>
          <w:szCs w:val="22"/>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3737579">
      <w:pPr>
        <w:widowControl w:val="0"/>
        <w:spacing w:after="160"/>
        <w:ind w:firstLine="567"/>
        <w:jc w:val="center"/>
        <w:rPr>
          <w:rFonts w:ascii="GHEA Grapalat" w:hAnsi="GHEA Grapalat"/>
          <w:b/>
          <w:sz w:val="22"/>
          <w:szCs w:val="22"/>
        </w:rPr>
      </w:pPr>
    </w:p>
    <w:p w14:paraId="77A3397B">
      <w:pPr>
        <w:widowControl w:val="0"/>
        <w:spacing w:after="160"/>
        <w:ind w:firstLine="567"/>
        <w:jc w:val="center"/>
        <w:rPr>
          <w:rFonts w:ascii="GHEA Grapalat" w:hAnsi="GHEA Grapalat"/>
          <w:b/>
          <w:sz w:val="22"/>
          <w:szCs w:val="22"/>
        </w:rPr>
      </w:pPr>
      <w:r>
        <w:rPr>
          <w:rFonts w:ascii="GHEA Grapalat" w:hAnsi="GHEA Grapalat"/>
          <w:b/>
          <w:sz w:val="22"/>
          <w:szCs w:val="22"/>
        </w:rPr>
        <w:t>3. Адрес, банковские реквизиты Компании</w:t>
      </w:r>
    </w:p>
    <w:p w14:paraId="3E541B4F">
      <w:pPr>
        <w:widowControl w:val="0"/>
        <w:jc w:val="both"/>
        <w:rPr>
          <w:rFonts w:ascii="GHEA Grapalat" w:hAnsi="GHEA Grapalat"/>
          <w:sz w:val="22"/>
          <w:szCs w:val="22"/>
        </w:rPr>
      </w:pPr>
      <w:r>
        <w:rPr>
          <w:rFonts w:ascii="GHEA Grapalat" w:hAnsi="GHEA Grapalat"/>
          <w:sz w:val="22"/>
          <w:szCs w:val="22"/>
        </w:rPr>
        <w:t>_______________________________________</w:t>
      </w:r>
    </w:p>
    <w:p w14:paraId="6FB0214B">
      <w:pPr>
        <w:widowControl w:val="0"/>
        <w:spacing w:after="160"/>
        <w:ind w:right="4250"/>
        <w:jc w:val="center"/>
        <w:rPr>
          <w:rFonts w:ascii="GHEA Grapalat" w:hAnsi="GHEA Grapalat"/>
          <w:sz w:val="22"/>
          <w:szCs w:val="22"/>
        </w:rPr>
      </w:pPr>
      <w:r>
        <w:rPr>
          <w:rFonts w:ascii="GHEA Grapalat" w:hAnsi="GHEA Grapalat"/>
          <w:sz w:val="22"/>
          <w:szCs w:val="22"/>
          <w:vertAlign w:val="superscript"/>
        </w:rPr>
        <w:t>наименование копании</w:t>
      </w:r>
      <w:r>
        <w:rPr>
          <w:rFonts w:ascii="GHEA Grapalat" w:hAnsi="GHEA Grapalat"/>
          <w:sz w:val="22"/>
          <w:szCs w:val="22"/>
        </w:rPr>
        <w:t>______________________________________</w:t>
      </w:r>
    </w:p>
    <w:p w14:paraId="1DDA0316">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адрес компании</w:t>
      </w:r>
    </w:p>
    <w:p w14:paraId="03474862">
      <w:pPr>
        <w:widowControl w:val="0"/>
        <w:jc w:val="both"/>
        <w:rPr>
          <w:rFonts w:ascii="GHEA Grapalat" w:hAnsi="GHEA Grapalat"/>
          <w:sz w:val="22"/>
          <w:szCs w:val="22"/>
        </w:rPr>
      </w:pPr>
      <w:r>
        <w:rPr>
          <w:rFonts w:ascii="GHEA Grapalat" w:hAnsi="GHEA Grapalat"/>
          <w:sz w:val="22"/>
          <w:szCs w:val="22"/>
        </w:rPr>
        <w:t>_______________________________________</w:t>
      </w:r>
    </w:p>
    <w:p w14:paraId="2D3B8104">
      <w:pPr>
        <w:widowControl w:val="0"/>
        <w:spacing w:after="160"/>
        <w:ind w:right="4250"/>
        <w:jc w:val="center"/>
        <w:rPr>
          <w:rFonts w:ascii="GHEA Grapalat" w:hAnsi="GHEA Grapalat"/>
          <w:sz w:val="22"/>
          <w:szCs w:val="22"/>
          <w:vertAlign w:val="superscript"/>
        </w:rPr>
      </w:pPr>
      <w:r>
        <w:rPr>
          <w:rFonts w:ascii="GHEA Grapalat" w:hAnsi="GHEA Grapalat"/>
          <w:sz w:val="22"/>
          <w:szCs w:val="22"/>
          <w:vertAlign w:val="superscript"/>
        </w:rPr>
        <w:t>наименование обслуживающего компанию банка</w:t>
      </w:r>
    </w:p>
    <w:p w14:paraId="7E76CE39">
      <w:pPr>
        <w:widowControl w:val="0"/>
        <w:spacing w:after="160"/>
        <w:ind w:right="4250"/>
        <w:jc w:val="center"/>
        <w:rPr>
          <w:rFonts w:ascii="GHEA Grapalat" w:hAnsi="GHEA Grapalat"/>
          <w:sz w:val="22"/>
          <w:szCs w:val="22"/>
          <w:vertAlign w:val="superscript"/>
        </w:rPr>
      </w:pPr>
    </w:p>
    <w:p w14:paraId="6EB18AE0">
      <w:pPr>
        <w:widowControl w:val="0"/>
        <w:spacing w:after="160"/>
        <w:ind w:right="4250"/>
        <w:jc w:val="center"/>
        <w:rPr>
          <w:rFonts w:ascii="GHEA Grapalat" w:hAnsi="GHEA Grapalat"/>
          <w:sz w:val="22"/>
          <w:szCs w:val="22"/>
          <w:vertAlign w:val="superscript"/>
        </w:rPr>
      </w:pPr>
    </w:p>
    <w:p w14:paraId="37F0F80C">
      <w:pPr>
        <w:widowControl w:val="0"/>
        <w:spacing w:after="160"/>
        <w:ind w:right="4250"/>
        <w:jc w:val="center"/>
        <w:rPr>
          <w:rFonts w:ascii="GHEA Grapalat" w:hAnsi="GHEA Grapalat"/>
          <w:sz w:val="22"/>
          <w:szCs w:val="22"/>
          <w:vertAlign w:val="superscript"/>
        </w:rPr>
      </w:pPr>
    </w:p>
    <w:p w14:paraId="68655524">
      <w:pPr>
        <w:widowControl w:val="0"/>
        <w:spacing w:after="160"/>
        <w:jc w:val="right"/>
        <w:rPr>
          <w:rFonts w:ascii="GHEA Grapalat" w:hAnsi="GHEA Grapalat"/>
          <w:sz w:val="22"/>
          <w:szCs w:val="22"/>
        </w:rPr>
      </w:pPr>
    </w:p>
    <w:p w14:paraId="769EE6F5">
      <w:pPr>
        <w:widowControl w:val="0"/>
        <w:spacing w:after="160"/>
        <w:jc w:val="right"/>
        <w:rPr>
          <w:rFonts w:ascii="GHEA Grapalat" w:hAnsi="GHEA Grapalat"/>
          <w:sz w:val="22"/>
          <w:szCs w:val="22"/>
        </w:rPr>
      </w:pPr>
      <w:r>
        <w:rPr>
          <w:rFonts w:ascii="GHEA Grapalat" w:hAnsi="GHEA Grapalat"/>
          <w:sz w:val="22"/>
          <w:szCs w:val="22"/>
        </w:rPr>
        <w:t>М. П.</w:t>
      </w:r>
    </w:p>
    <w:p w14:paraId="1BFD9AD3">
      <w:pPr>
        <w:widowControl w:val="0"/>
        <w:spacing w:after="160"/>
        <w:jc w:val="both"/>
        <w:rPr>
          <w:rFonts w:ascii="GHEA Grapalat" w:hAnsi="GHEA Grapalat"/>
          <w:b/>
        </w:rPr>
      </w:pPr>
      <w:r>
        <w:rPr>
          <w:rFonts w:ascii="GHEA Grapalat" w:hAnsi="GHEA Grapalat"/>
          <w:sz w:val="22"/>
          <w:szCs w:val="22"/>
        </w:rPr>
        <w:t>День/месяц/год</w:t>
      </w:r>
    </w:p>
    <w:p w14:paraId="68662AE0">
      <w:pPr>
        <w:widowControl w:val="0"/>
        <w:tabs>
          <w:tab w:val="left" w:pos="1134"/>
        </w:tabs>
        <w:spacing w:after="160"/>
        <w:ind w:firstLine="567"/>
        <w:jc w:val="both"/>
        <w:rPr>
          <w:rFonts w:ascii="GHEA Grapalat" w:hAnsi="GHEA Grapalat"/>
          <w:sz w:val="22"/>
          <w:szCs w:val="22"/>
          <w:lang w:val="en-US"/>
        </w:rPr>
      </w:pPr>
    </w:p>
    <w:p w14:paraId="40A30132">
      <w:pPr>
        <w:widowControl w:val="0"/>
        <w:tabs>
          <w:tab w:val="left" w:pos="1134"/>
        </w:tabs>
        <w:spacing w:after="160"/>
        <w:ind w:firstLine="567"/>
        <w:jc w:val="both"/>
        <w:rPr>
          <w:rFonts w:ascii="GHEA Grapalat" w:hAnsi="GHEA Grapalat"/>
          <w:sz w:val="22"/>
          <w:szCs w:val="22"/>
          <w:lang w:val="en-US"/>
        </w:rPr>
      </w:pPr>
    </w:p>
    <w:p w14:paraId="2A8EEC08">
      <w:pPr>
        <w:widowControl w:val="0"/>
        <w:tabs>
          <w:tab w:val="left" w:pos="1134"/>
        </w:tabs>
        <w:spacing w:after="160"/>
        <w:ind w:firstLine="567"/>
        <w:jc w:val="both"/>
        <w:rPr>
          <w:rFonts w:ascii="GHEA Grapalat" w:hAnsi="GHEA Grapalat"/>
          <w:sz w:val="22"/>
          <w:szCs w:val="22"/>
          <w:lang w:val="en-US"/>
        </w:rPr>
      </w:pPr>
    </w:p>
    <w:p w14:paraId="377F33B4">
      <w:pPr>
        <w:widowControl w:val="0"/>
        <w:tabs>
          <w:tab w:val="left" w:pos="1134"/>
        </w:tabs>
        <w:spacing w:after="160"/>
        <w:ind w:firstLine="567"/>
        <w:jc w:val="both"/>
        <w:rPr>
          <w:rFonts w:ascii="GHEA Grapalat" w:hAnsi="GHEA Grapalat"/>
          <w:sz w:val="22"/>
          <w:szCs w:val="22"/>
          <w:lang w:val="en-US"/>
        </w:rPr>
      </w:pPr>
    </w:p>
    <w:tbl>
      <w:tblPr>
        <w:tblStyle w:val="12"/>
        <w:tblpPr w:leftFromText="180" w:rightFromText="180" w:vertAnchor="page" w:horzAnchor="margin" w:tblpXSpec="center" w:tblpY="2693"/>
        <w:tblW w:w="10980" w:type="dxa"/>
        <w:tblInd w:w="0" w:type="dxa"/>
        <w:tblLayout w:type="autofit"/>
        <w:tblCellMar>
          <w:top w:w="0" w:type="dxa"/>
          <w:left w:w="108" w:type="dxa"/>
          <w:bottom w:w="0" w:type="dxa"/>
          <w:right w:w="108" w:type="dxa"/>
        </w:tblCellMar>
      </w:tblPr>
      <w:tblGrid>
        <w:gridCol w:w="5616"/>
        <w:gridCol w:w="5364"/>
      </w:tblGrid>
      <w:tr w14:paraId="38F9055C">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36D6E71">
            <w:pPr>
              <w:widowControl w:val="0"/>
              <w:tabs>
                <w:tab w:val="left" w:pos="3402"/>
              </w:tabs>
              <w:spacing w:after="160"/>
              <w:ind w:left="360"/>
              <w:rPr>
                <w:rFonts w:ascii="GHEA Grapalat" w:hAnsi="GHEA Grapalat" w:cs="Sylfaen"/>
                <w:b/>
                <w:bCs/>
                <w:lang w:val="en-US"/>
              </w:rPr>
            </w:pPr>
            <w:r>
              <w:rPr>
                <w:rFonts w:ascii="GHEA Grapalat" w:hAnsi="GHEA Grapalat"/>
                <w:lang w:val="en-US"/>
              </w:rPr>
              <w:t>1.</w:t>
            </w:r>
            <w:r>
              <w:rPr>
                <w:rFonts w:ascii="GHEA Grapalat" w:hAnsi="GHEA Grapalat"/>
                <w:b/>
                <w:lang w:val="en-US"/>
              </w:rPr>
              <w:tab/>
            </w:r>
            <w:r>
              <w:rPr>
                <w:rFonts w:ascii="GHEA Grapalat" w:hAnsi="GHEA Grapalat"/>
                <w:b/>
              </w:rPr>
              <w:t xml:space="preserve">ПЛАТЕЖНОЕ ТРЕБОВАНИЕ </w:t>
            </w:r>
            <w:r>
              <w:rPr>
                <w:rFonts w:ascii="GHEA Grapalat" w:hAnsi="GHEA Grapalat"/>
                <w:b/>
                <w:lang w:val="en-US"/>
              </w:rPr>
              <w:t>*</w:t>
            </w:r>
          </w:p>
        </w:tc>
      </w:tr>
      <w:tr w14:paraId="3CFBB6AE">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491E5AD">
            <w:pPr>
              <w:widowControl w:val="0"/>
              <w:tabs>
                <w:tab w:val="left" w:pos="855"/>
              </w:tabs>
              <w:spacing w:after="160"/>
              <w:ind w:left="360"/>
              <w:rPr>
                <w:rFonts w:ascii="GHEA Grapalat" w:hAnsi="GHEA Grapalat" w:cs="Sylfaen"/>
              </w:rPr>
            </w:pPr>
            <w:r>
              <w:rPr>
                <w:rFonts w:ascii="GHEA Grapalat" w:hAnsi="GHEA Grapalat"/>
              </w:rPr>
              <w:t>2.</w:t>
            </w:r>
            <w:r>
              <w:rPr>
                <w:rFonts w:ascii="GHEA Grapalat" w:hAnsi="GHEA Grapalat"/>
              </w:rPr>
              <w:tab/>
            </w:r>
            <w:r>
              <w:rPr>
                <w:rFonts w:ascii="GHEA Grapalat" w:hAnsi="GHEA Grapalat"/>
              </w:rPr>
              <w:t xml:space="preserve">Номер </w:t>
            </w:r>
          </w:p>
        </w:tc>
      </w:tr>
      <w:tr w14:paraId="7A0C81C0">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CD93A4A">
            <w:pPr>
              <w:widowControl w:val="0"/>
              <w:tabs>
                <w:tab w:val="left" w:pos="3390"/>
              </w:tabs>
              <w:spacing w:after="160"/>
              <w:ind w:left="322"/>
              <w:rPr>
                <w:rFonts w:ascii="GHEA Grapalat" w:hAnsi="GHEA Grapalat" w:cs="Sylfaen"/>
              </w:rPr>
            </w:pPr>
            <w:r>
              <w:rPr>
                <w:rFonts w:ascii="GHEA Grapalat" w:hAnsi="GHEA Grapalat"/>
              </w:rPr>
              <w:t>3</w:t>
            </w:r>
            <w:r>
              <w:rPr>
                <w:rFonts w:ascii="GHEA Grapalat" w:hAnsi="GHEA Grapalat"/>
              </w:rPr>
              <w:tab/>
            </w:r>
            <w:r>
              <w:rPr>
                <w:rFonts w:ascii="GHEA Grapalat" w:hAnsi="GHEA Grapalat"/>
              </w:rPr>
              <w:t>Дата представления: "___" ___ 20___г.</w:t>
            </w:r>
          </w:p>
        </w:tc>
      </w:tr>
      <w:tr w14:paraId="1386E5B5">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8EAE664">
            <w:pPr>
              <w:widowControl w:val="0"/>
              <w:tabs>
                <w:tab w:val="left" w:pos="855"/>
              </w:tabs>
              <w:spacing w:after="160"/>
              <w:ind w:left="360"/>
              <w:rPr>
                <w:rFonts w:ascii="GHEA Grapalat" w:hAnsi="GHEA Grapalat"/>
              </w:rPr>
            </w:pPr>
            <w:r>
              <w:rPr>
                <w:rFonts w:ascii="GHEA Grapalat" w:hAnsi="GHEA Grapalat"/>
              </w:rPr>
              <w:t>4.</w:t>
            </w:r>
            <w:r>
              <w:rPr>
                <w:rFonts w:ascii="GHEA Grapalat" w:hAnsi="GHEA Grapalat"/>
              </w:rPr>
              <w:tab/>
            </w:r>
            <w:r>
              <w:rPr>
                <w:rFonts w:ascii="GHEA Grapalat" w:hAnsi="GHEA Grapalat"/>
              </w:rPr>
              <w:t>Наименование, или имя, фамилия плательщика (Компания:</w:t>
            </w:r>
          </w:p>
        </w:tc>
      </w:tr>
      <w:tr w14:paraId="68058FEB">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7147FF4">
            <w:pPr>
              <w:widowControl w:val="0"/>
              <w:tabs>
                <w:tab w:val="left" w:pos="855"/>
              </w:tabs>
              <w:spacing w:after="160"/>
              <w:ind w:left="360"/>
              <w:rPr>
                <w:rFonts w:ascii="GHEA Grapalat" w:hAnsi="GHEA Grapalat"/>
              </w:rPr>
            </w:pPr>
            <w:r>
              <w:rPr>
                <w:rFonts w:ascii="GHEA Grapalat" w:hAnsi="GHEA Grapalat"/>
              </w:rPr>
              <w:t>5.</w:t>
            </w:r>
            <w:r>
              <w:rPr>
                <w:rFonts w:ascii="GHEA Grapalat" w:hAnsi="GHEA Grapalat"/>
              </w:rPr>
              <w:tab/>
            </w:r>
            <w:r>
              <w:rPr>
                <w:rFonts w:ascii="GHEA Grapalat" w:hAnsi="GHEA Grapalat"/>
              </w:rPr>
              <w:t>Обслуживающая плательщика Финансовая организация (банк):</w:t>
            </w:r>
          </w:p>
        </w:tc>
      </w:tr>
      <w:tr w14:paraId="13756690">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ED2C48C">
            <w:pPr>
              <w:widowControl w:val="0"/>
              <w:tabs>
                <w:tab w:val="left" w:pos="855"/>
              </w:tabs>
              <w:spacing w:after="160"/>
              <w:ind w:left="360"/>
              <w:rPr>
                <w:rFonts w:ascii="GHEA Grapalat" w:hAnsi="GHEA Grapalat"/>
              </w:rPr>
            </w:pPr>
            <w:r>
              <w:rPr>
                <w:rFonts w:ascii="GHEA Grapalat" w:hAnsi="GHEA Grapalat"/>
              </w:rPr>
              <w:t>6.</w:t>
            </w:r>
            <w:r>
              <w:rPr>
                <w:rFonts w:ascii="GHEA Grapalat" w:hAnsi="GHEA Grapalat"/>
              </w:rPr>
              <w:tab/>
            </w:r>
            <w:r>
              <w:rPr>
                <w:rFonts w:ascii="GHEA Grapalat" w:hAnsi="GHEA Grapalat"/>
              </w:rPr>
              <w:t>Номер счета плательщика:</w:t>
            </w:r>
          </w:p>
        </w:tc>
      </w:tr>
      <w:tr w14:paraId="1D31D2B0">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2A0DB0F">
            <w:pPr>
              <w:widowControl w:val="0"/>
              <w:tabs>
                <w:tab w:val="left" w:pos="855"/>
              </w:tabs>
              <w:spacing w:after="160"/>
              <w:ind w:left="360"/>
              <w:rPr>
                <w:rFonts w:ascii="GHEA Grapalat" w:hAnsi="GHEA Grapalat"/>
              </w:rPr>
            </w:pPr>
            <w:r>
              <w:rPr>
                <w:rFonts w:ascii="GHEA Grapalat" w:hAnsi="GHEA Grapalat"/>
              </w:rPr>
              <w:t>7.</w:t>
            </w:r>
            <w:r>
              <w:rPr>
                <w:rFonts w:ascii="GHEA Grapalat" w:hAnsi="GHEA Grapalat"/>
              </w:rPr>
              <w:tab/>
            </w:r>
            <w:r>
              <w:rPr>
                <w:rFonts w:ascii="GHEA Grapalat" w:hAnsi="GHEA Grapalat"/>
              </w:rPr>
              <w:t>УНН плательщика:</w:t>
            </w:r>
          </w:p>
        </w:tc>
      </w:tr>
      <w:tr w14:paraId="0EF2F446">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9AFE615">
            <w:pPr>
              <w:widowControl w:val="0"/>
              <w:tabs>
                <w:tab w:val="left" w:pos="855"/>
              </w:tabs>
              <w:spacing w:after="160"/>
              <w:ind w:left="360"/>
              <w:rPr>
                <w:rFonts w:ascii="GHEA Grapalat" w:hAnsi="GHEA Grapalat"/>
              </w:rPr>
            </w:pPr>
            <w:r>
              <w:rPr>
                <w:rFonts w:ascii="GHEA Grapalat" w:hAnsi="GHEA Grapalat"/>
              </w:rPr>
              <w:t>8.</w:t>
            </w:r>
            <w:r>
              <w:rPr>
                <w:rFonts w:ascii="GHEA Grapalat" w:hAnsi="GHEA Grapalat"/>
              </w:rPr>
              <w:tab/>
            </w:r>
            <w:r>
              <w:rPr>
                <w:rFonts w:ascii="GHEA Grapalat" w:hAnsi="GHEA Grapalat"/>
              </w:rPr>
              <w:t>НЗОУ плательщика:</w:t>
            </w:r>
          </w:p>
        </w:tc>
      </w:tr>
      <w:tr w14:paraId="7D27F68C">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41E35CA">
            <w:pPr>
              <w:widowControl w:val="0"/>
              <w:tabs>
                <w:tab w:val="left" w:pos="855"/>
              </w:tabs>
              <w:spacing w:after="160"/>
              <w:ind w:left="360"/>
              <w:rPr>
                <w:rFonts w:ascii="GHEA Grapalat" w:hAnsi="GHEA Grapalat"/>
              </w:rPr>
            </w:pPr>
            <w:r>
              <w:rPr>
                <w:rFonts w:ascii="GHEA Grapalat" w:hAnsi="GHEA Grapalat"/>
              </w:rPr>
              <w:t>9.</w:t>
            </w:r>
            <w:r>
              <w:rPr>
                <w:rFonts w:ascii="GHEA Grapalat" w:hAnsi="GHEA Grapalat"/>
              </w:rPr>
              <w:tab/>
            </w:r>
            <w:r>
              <w:rPr>
                <w:rFonts w:ascii="GHEA Grapalat" w:hAnsi="GHEA Grapalat"/>
              </w:rPr>
              <w:t>Наименование, или имя, фамилия бенефициара:</w:t>
            </w:r>
          </w:p>
        </w:tc>
      </w:tr>
      <w:tr w14:paraId="048040F1">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1393AB5">
            <w:pPr>
              <w:widowControl w:val="0"/>
              <w:tabs>
                <w:tab w:val="left" w:pos="855"/>
              </w:tabs>
              <w:spacing w:after="160"/>
              <w:ind w:left="360"/>
              <w:rPr>
                <w:rFonts w:ascii="GHEA Grapalat" w:hAnsi="GHEA Grapalat"/>
              </w:rPr>
            </w:pPr>
            <w:r>
              <w:rPr>
                <w:rFonts w:ascii="GHEA Grapalat" w:hAnsi="GHEA Grapalat"/>
              </w:rPr>
              <w:t>10.</w:t>
            </w:r>
            <w:r>
              <w:rPr>
                <w:rFonts w:ascii="GHEA Grapalat" w:hAnsi="GHEA Grapalat"/>
              </w:rPr>
              <w:tab/>
            </w:r>
            <w:r>
              <w:rPr>
                <w:rFonts w:ascii="GHEA Grapalat" w:hAnsi="GHEA Grapalat"/>
              </w:rPr>
              <w:t>НЗОУ бенефициара (не заполняется)</w:t>
            </w:r>
          </w:p>
        </w:tc>
      </w:tr>
      <w:tr w14:paraId="070B0C16">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26240A5">
            <w:pPr>
              <w:widowControl w:val="0"/>
              <w:tabs>
                <w:tab w:val="left" w:pos="855"/>
              </w:tabs>
              <w:spacing w:after="160"/>
              <w:ind w:left="360"/>
              <w:rPr>
                <w:rFonts w:ascii="GHEA Grapalat" w:hAnsi="GHEA Grapalat"/>
              </w:rPr>
            </w:pPr>
            <w:r>
              <w:rPr>
                <w:rFonts w:ascii="GHEA Grapalat" w:hAnsi="GHEA Grapalat"/>
              </w:rPr>
              <w:t>11.</w:t>
            </w:r>
            <w:r>
              <w:rPr>
                <w:rFonts w:ascii="GHEA Grapalat" w:hAnsi="GHEA Grapalat"/>
              </w:rPr>
              <w:tab/>
            </w:r>
            <w:r>
              <w:rPr>
                <w:rFonts w:ascii="GHEA Grapalat" w:hAnsi="GHEA Grapalat"/>
              </w:rPr>
              <w:t>УНН бенефициара:</w:t>
            </w:r>
          </w:p>
        </w:tc>
      </w:tr>
      <w:tr w14:paraId="1563B99B">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F549CEF">
            <w:pPr>
              <w:widowControl w:val="0"/>
              <w:tabs>
                <w:tab w:val="left" w:pos="855"/>
              </w:tabs>
              <w:spacing w:after="160"/>
              <w:ind w:left="360"/>
              <w:rPr>
                <w:rFonts w:ascii="GHEA Grapalat" w:hAnsi="GHEA Grapalat"/>
              </w:rPr>
            </w:pPr>
            <w:r>
              <w:rPr>
                <w:rFonts w:ascii="GHEA Grapalat" w:hAnsi="GHEA Grapalat"/>
              </w:rPr>
              <w:t>12.</w:t>
            </w:r>
            <w:r>
              <w:rPr>
                <w:rFonts w:ascii="GHEA Grapalat" w:hAnsi="GHEA Grapalat"/>
              </w:rPr>
              <w:tab/>
            </w:r>
            <w:r>
              <w:rPr>
                <w:rFonts w:ascii="GHEA Grapalat" w:hAnsi="GHEA Grapalat"/>
              </w:rPr>
              <w:t>Обслуживающая бенефициара Финансовая организация (банк):</w:t>
            </w:r>
          </w:p>
        </w:tc>
      </w:tr>
      <w:tr w14:paraId="5BF381E5">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9542A73">
            <w:pPr>
              <w:widowControl w:val="0"/>
              <w:tabs>
                <w:tab w:val="left" w:pos="855"/>
              </w:tabs>
              <w:spacing w:after="160"/>
              <w:ind w:left="360"/>
              <w:rPr>
                <w:rFonts w:ascii="GHEA Grapalat" w:hAnsi="GHEA Grapalat"/>
              </w:rPr>
            </w:pPr>
            <w:r>
              <w:rPr>
                <w:rFonts w:ascii="GHEA Grapalat" w:hAnsi="GHEA Grapalat"/>
              </w:rPr>
              <w:t>13.</w:t>
            </w:r>
            <w:r>
              <w:rPr>
                <w:rFonts w:ascii="GHEA Grapalat" w:hAnsi="GHEA Grapalat"/>
              </w:rPr>
              <w:tab/>
            </w:r>
            <w:r>
              <w:rPr>
                <w:rFonts w:ascii="GHEA Grapalat" w:hAnsi="GHEA Grapalat"/>
              </w:rPr>
              <w:t>Номер счета бенефициара (сч.№)</w:t>
            </w:r>
          </w:p>
        </w:tc>
      </w:tr>
      <w:tr w14:paraId="52D57813">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9FA576A">
            <w:pPr>
              <w:widowControl w:val="0"/>
              <w:tabs>
                <w:tab w:val="left" w:pos="855"/>
              </w:tabs>
              <w:spacing w:after="160"/>
              <w:ind w:left="360"/>
              <w:rPr>
                <w:rFonts w:ascii="GHEA Grapalat" w:hAnsi="GHEA Grapalat"/>
              </w:rPr>
            </w:pPr>
            <w:r>
              <w:rPr>
                <w:rFonts w:ascii="GHEA Grapalat" w:hAnsi="GHEA Grapalat"/>
              </w:rPr>
              <w:t>14.</w:t>
            </w:r>
            <w:r>
              <w:rPr>
                <w:rFonts w:ascii="GHEA Grapalat" w:hAnsi="GHEA Grapalat"/>
              </w:rPr>
              <w:tab/>
            </w:r>
            <w:r>
              <w:rPr>
                <w:rFonts w:ascii="GHEA Grapalat" w:hAnsi="GHEA Grapalat"/>
              </w:rPr>
              <w:t>Сумма (цифрами и прописью):</w:t>
            </w:r>
          </w:p>
        </w:tc>
      </w:tr>
      <w:tr w14:paraId="42EA0AEA">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00A5DC2">
            <w:pPr>
              <w:widowControl w:val="0"/>
              <w:tabs>
                <w:tab w:val="left" w:pos="855"/>
              </w:tabs>
              <w:spacing w:after="160"/>
              <w:ind w:left="360"/>
              <w:rPr>
                <w:rFonts w:ascii="GHEA Grapalat" w:hAnsi="GHEA Grapalat"/>
              </w:rPr>
            </w:pPr>
            <w:r>
              <w:rPr>
                <w:rFonts w:ascii="GHEA Grapalat" w:hAnsi="GHEA Grapalat"/>
              </w:rPr>
              <w:t>15.</w:t>
            </w:r>
            <w:r>
              <w:rPr>
                <w:rFonts w:ascii="GHEA Grapalat" w:hAnsi="GHEA Grapalat"/>
              </w:rPr>
              <w:tab/>
            </w:r>
            <w:r>
              <w:rPr>
                <w:rFonts w:ascii="GHEA Grapalat" w:hAnsi="GHEA Grapalat"/>
              </w:rPr>
              <w:t>Акцептованная сумма (цифрами и прописью) (предусмотрена для частичного акцепта указанной суммы, который не применяется)</w:t>
            </w:r>
          </w:p>
        </w:tc>
      </w:tr>
      <w:tr w14:paraId="034CF938">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D0B192A">
            <w:pPr>
              <w:widowControl w:val="0"/>
              <w:tabs>
                <w:tab w:val="left" w:pos="855"/>
              </w:tabs>
              <w:spacing w:after="160"/>
              <w:ind w:left="360"/>
              <w:rPr>
                <w:rFonts w:ascii="GHEA Grapalat" w:hAnsi="GHEA Grapalat"/>
              </w:rPr>
            </w:pPr>
            <w:r>
              <w:rPr>
                <w:rFonts w:ascii="GHEA Grapalat" w:hAnsi="GHEA Grapalat"/>
              </w:rPr>
              <w:t>16.</w:t>
            </w:r>
            <w:r>
              <w:rPr>
                <w:rFonts w:ascii="GHEA Grapalat" w:hAnsi="GHEA Grapalat"/>
              </w:rPr>
              <w:tab/>
            </w:r>
            <w:r>
              <w:rPr>
                <w:rFonts w:ascii="GHEA Grapalat" w:hAnsi="GHEA Grapalat"/>
              </w:rPr>
              <w:t>Валюта (прописью и по коду):</w:t>
            </w:r>
          </w:p>
        </w:tc>
      </w:tr>
      <w:tr w14:paraId="02AE06A5">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93D125B">
            <w:pPr>
              <w:widowControl w:val="0"/>
              <w:tabs>
                <w:tab w:val="left" w:pos="855"/>
              </w:tabs>
              <w:spacing w:after="160"/>
              <w:ind w:left="360"/>
              <w:rPr>
                <w:rFonts w:ascii="GHEA Grapalat" w:hAnsi="GHEA Grapalat"/>
              </w:rPr>
            </w:pPr>
            <w:r>
              <w:rPr>
                <w:rFonts w:ascii="GHEA Grapalat" w:hAnsi="GHEA Grapalat"/>
              </w:rPr>
              <w:t>17.</w:t>
            </w:r>
            <w:r>
              <w:rPr>
                <w:rFonts w:ascii="GHEA Grapalat" w:hAnsi="GHEA Grapalat"/>
              </w:rPr>
              <w:tab/>
            </w:r>
            <w:r>
              <w:rPr>
                <w:rFonts w:ascii="GHEA Grapalat" w:hAnsi="GHEA Grapalat"/>
              </w:rPr>
              <w:t>Цель сделки (уплаты): (для обеспечения квалификации)</w:t>
            </w:r>
          </w:p>
        </w:tc>
      </w:tr>
      <w:tr w14:paraId="264415B1">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618679B4">
            <w:pPr>
              <w:widowControl w:val="0"/>
              <w:tabs>
                <w:tab w:val="left" w:pos="855"/>
              </w:tabs>
              <w:spacing w:after="160"/>
              <w:ind w:left="360"/>
              <w:rPr>
                <w:rFonts w:ascii="GHEA Grapalat" w:hAnsi="GHEA Grapalat"/>
              </w:rPr>
            </w:pPr>
            <w:r>
              <w:rPr>
                <w:rFonts w:ascii="GHEA Grapalat" w:hAnsi="GHEA Grapalat"/>
              </w:rPr>
              <w:t>18.</w:t>
            </w:r>
            <w:r>
              <w:rPr>
                <w:rFonts w:ascii="GHEA Grapalat" w:hAnsi="GHEA Grapalat"/>
              </w:rPr>
              <w:tab/>
            </w:r>
            <w:r>
              <w:rPr>
                <w:rFonts w:ascii="GHEA Grapalat" w:hAnsi="GHEA Grapalat"/>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14:paraId="137456FB">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CF08F9E">
            <w:pPr>
              <w:widowControl w:val="0"/>
              <w:tabs>
                <w:tab w:val="left" w:pos="855"/>
              </w:tabs>
              <w:spacing w:after="160"/>
              <w:ind w:left="360"/>
              <w:rPr>
                <w:rFonts w:ascii="GHEA Grapalat" w:hAnsi="GHEA Grapalat"/>
              </w:rPr>
            </w:pPr>
            <w:r>
              <w:rPr>
                <w:rFonts w:ascii="GHEA Grapalat" w:hAnsi="GHEA Grapalat"/>
              </w:rPr>
              <w:t>19.</w:t>
            </w:r>
            <w:r>
              <w:rPr>
                <w:rFonts w:ascii="GHEA Grapalat" w:hAnsi="GHEA Grapalat"/>
                <w:lang w:val="en-US"/>
              </w:rPr>
              <w:tab/>
            </w:r>
            <w:r>
              <w:rPr>
                <w:rFonts w:ascii="GHEA Grapalat" w:hAnsi="GHEA Grapalat"/>
              </w:rPr>
              <w:t>Условия оплаты: &lt;акцептованный платеж&gt;</w:t>
            </w:r>
          </w:p>
        </w:tc>
      </w:tr>
      <w:tr w14:paraId="1BCF6A9C">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75115E0">
            <w:pPr>
              <w:widowControl w:val="0"/>
              <w:tabs>
                <w:tab w:val="left" w:pos="855"/>
              </w:tabs>
              <w:spacing w:after="160"/>
              <w:ind w:left="360"/>
              <w:rPr>
                <w:rFonts w:ascii="GHEA Grapalat" w:hAnsi="GHEA Grapalat"/>
                <w:lang w:val="en-US"/>
              </w:rPr>
            </w:pPr>
            <w:r>
              <w:rPr>
                <w:rFonts w:ascii="GHEA Grapalat" w:hAnsi="GHEA Grapalat"/>
              </w:rPr>
              <w:t>20.</w:t>
            </w:r>
            <w:r>
              <w:rPr>
                <w:rFonts w:ascii="GHEA Grapalat" w:hAnsi="GHEA Grapalat"/>
                <w:lang w:val="en-US"/>
              </w:rPr>
              <w:tab/>
            </w:r>
            <w:r>
              <w:rPr>
                <w:rFonts w:ascii="GHEA Grapalat" w:hAnsi="GHEA Grapalat"/>
              </w:rPr>
              <w:t>Количество прилагаемых страниц: --- страниц</w:t>
            </w:r>
          </w:p>
        </w:tc>
      </w:tr>
      <w:tr w14:paraId="201BF02B">
        <w:tblPrEx>
          <w:tblCellMar>
            <w:top w:w="0" w:type="dxa"/>
            <w:left w:w="108" w:type="dxa"/>
            <w:bottom w:w="0" w:type="dxa"/>
            <w:right w:w="108" w:type="dxa"/>
          </w:tblCellMar>
        </w:tblPrEx>
        <w:trPr>
          <w:trHeight w:val="3234" w:hRule="atLeast"/>
        </w:trPr>
        <w:tc>
          <w:tcPr>
            <w:tcW w:w="5616" w:type="dxa"/>
            <w:tcBorders>
              <w:top w:val="nil"/>
              <w:left w:val="single" w:color="auto" w:sz="4" w:space="0"/>
              <w:bottom w:val="single" w:color="auto" w:sz="4" w:space="0"/>
              <w:right w:val="single" w:color="auto" w:sz="4" w:space="0"/>
            </w:tcBorders>
            <w:noWrap/>
            <w:vAlign w:val="bottom"/>
          </w:tcPr>
          <w:p w14:paraId="2FC070D6">
            <w:pPr>
              <w:widowControl w:val="0"/>
              <w:tabs>
                <w:tab w:val="left" w:pos="851"/>
              </w:tabs>
              <w:spacing w:after="160"/>
              <w:rPr>
                <w:rFonts w:ascii="GHEA Grapalat" w:hAnsi="GHEA Grapalat" w:cs="Sylfaen"/>
              </w:rPr>
            </w:pPr>
            <w:r>
              <w:rPr>
                <w:rFonts w:ascii="GHEA Grapalat" w:hAnsi="GHEA Grapalat"/>
              </w:rPr>
              <w:t>22.а.</w:t>
            </w:r>
            <w:r>
              <w:rPr>
                <w:rFonts w:ascii="GHEA Grapalat" w:hAnsi="GHEA Grapalat"/>
              </w:rPr>
              <w:tab/>
            </w:r>
            <w:r>
              <w:rPr>
                <w:rFonts w:ascii="GHEA Grapalat" w:hAnsi="GHEA Grapalat"/>
              </w:rPr>
              <w:t>Подписи бенефициара</w:t>
            </w:r>
          </w:p>
          <w:p w14:paraId="56B42A00">
            <w:pPr>
              <w:widowControl w:val="0"/>
              <w:spacing w:after="160"/>
              <w:rPr>
                <w:rFonts w:ascii="GHEA Grapalat" w:hAnsi="GHEA Grapalat" w:cs="Sylfaen"/>
              </w:rPr>
            </w:pPr>
          </w:p>
          <w:p w14:paraId="294C3561">
            <w:pPr>
              <w:widowControl w:val="0"/>
              <w:spacing w:after="160"/>
              <w:jc w:val="right"/>
              <w:rPr>
                <w:rFonts w:ascii="GHEA Grapalat" w:hAnsi="GHEA Grapalat" w:cs="Tahoma"/>
              </w:rPr>
            </w:pPr>
            <w:r>
              <w:rPr>
                <w:rFonts w:ascii="GHEA Grapalat" w:hAnsi="GHEA Grapalat"/>
              </w:rPr>
              <w:t>/____________________/</w:t>
            </w:r>
          </w:p>
          <w:p w14:paraId="104A529C">
            <w:pPr>
              <w:widowControl w:val="0"/>
              <w:spacing w:after="160"/>
              <w:rPr>
                <w:rFonts w:ascii="GHEA Grapalat" w:hAnsi="GHEA Grapalat" w:cs="Sylfaen"/>
              </w:rPr>
            </w:pPr>
          </w:p>
          <w:p w14:paraId="4C9A5E94">
            <w:pPr>
              <w:widowControl w:val="0"/>
              <w:spacing w:after="160"/>
              <w:jc w:val="right"/>
              <w:rPr>
                <w:rFonts w:ascii="GHEA Grapalat" w:hAnsi="GHEA Grapalat" w:cs="Sylfaen"/>
              </w:rPr>
            </w:pPr>
            <w:r>
              <w:rPr>
                <w:rFonts w:ascii="GHEA Grapalat" w:hAnsi="GHEA Grapalat"/>
              </w:rPr>
              <w:t>/____________________/</w:t>
            </w:r>
          </w:p>
          <w:p w14:paraId="51700F21">
            <w:pPr>
              <w:widowControl w:val="0"/>
              <w:tabs>
                <w:tab w:val="left" w:pos="4545"/>
              </w:tabs>
              <w:spacing w:after="160"/>
              <w:rPr>
                <w:rFonts w:ascii="GHEA Grapalat" w:hAnsi="GHEA Grapalat" w:cs="Sylfaen"/>
              </w:rPr>
            </w:pPr>
            <w:r>
              <w:rPr>
                <w:rFonts w:ascii="GHEA Grapalat" w:hAnsi="GHEA Grapalat"/>
              </w:rPr>
              <w:t>22.б.</w:t>
            </w:r>
            <w:r>
              <w:rPr>
                <w:rFonts w:ascii="GHEA Grapalat" w:hAnsi="GHEA Grapalat"/>
              </w:rPr>
              <w:tab/>
            </w:r>
            <w:r>
              <w:rPr>
                <w:rFonts w:ascii="GHEA Grapalat" w:hAnsi="GHEA Grapalat"/>
              </w:rPr>
              <w:t>М. П.</w:t>
            </w:r>
          </w:p>
          <w:p w14:paraId="6B2FBBD2">
            <w:pPr>
              <w:widowControl w:val="0"/>
              <w:spacing w:after="160"/>
              <w:rPr>
                <w:rFonts w:ascii="GHEA Grapalat" w:hAnsi="GHEA Grapalat" w:cs="Sylfaen"/>
              </w:rPr>
            </w:pPr>
          </w:p>
        </w:tc>
        <w:tc>
          <w:tcPr>
            <w:tcW w:w="5364" w:type="dxa"/>
            <w:tcBorders>
              <w:top w:val="nil"/>
              <w:left w:val="nil"/>
              <w:bottom w:val="single" w:color="auto" w:sz="4" w:space="0"/>
              <w:right w:val="single" w:color="auto" w:sz="4" w:space="0"/>
            </w:tcBorders>
            <w:noWrap/>
          </w:tcPr>
          <w:p w14:paraId="146BC033">
            <w:pPr>
              <w:widowControl w:val="0"/>
              <w:tabs>
                <w:tab w:val="left" w:pos="905"/>
              </w:tabs>
              <w:spacing w:after="160"/>
              <w:rPr>
                <w:rFonts w:ascii="GHEA Grapalat" w:hAnsi="GHEA Grapalat" w:cs="Sylfaen"/>
              </w:rPr>
            </w:pPr>
            <w:r>
              <w:rPr>
                <w:rFonts w:ascii="GHEA Grapalat" w:hAnsi="GHEA Grapalat"/>
              </w:rPr>
              <w:t>21.а.</w:t>
            </w:r>
            <w:r>
              <w:rPr>
                <w:rFonts w:ascii="GHEA Grapalat" w:hAnsi="GHEA Grapalat"/>
              </w:rPr>
              <w:tab/>
            </w:r>
            <w:r>
              <w:rPr>
                <w:rFonts w:ascii="Courier New" w:hAnsi="Courier New"/>
              </w:rPr>
              <w:t> </w:t>
            </w:r>
            <w:r>
              <w:rPr>
                <w:rFonts w:ascii="GHEA Grapalat" w:hAnsi="GHEA Grapalat"/>
              </w:rPr>
              <w:t>Подписи плательщика:</w:t>
            </w:r>
          </w:p>
          <w:p w14:paraId="0BC95208">
            <w:pPr>
              <w:widowControl w:val="0"/>
              <w:spacing w:after="160"/>
              <w:rPr>
                <w:rFonts w:ascii="GHEA Grapalat" w:hAnsi="GHEA Grapalat" w:cs="Sylfaen"/>
              </w:rPr>
            </w:pPr>
          </w:p>
          <w:p w14:paraId="450410B4">
            <w:pPr>
              <w:widowControl w:val="0"/>
              <w:spacing w:after="160"/>
              <w:jc w:val="right"/>
              <w:rPr>
                <w:rFonts w:ascii="GHEA Grapalat" w:hAnsi="GHEA Grapalat" w:cs="Sylfaen"/>
              </w:rPr>
            </w:pPr>
            <w:r>
              <w:rPr>
                <w:rFonts w:ascii="GHEA Grapalat" w:hAnsi="GHEA Grapalat"/>
              </w:rPr>
              <w:t>/____________________/</w:t>
            </w:r>
          </w:p>
          <w:p w14:paraId="4589542C">
            <w:pPr>
              <w:widowControl w:val="0"/>
              <w:spacing w:after="160"/>
              <w:jc w:val="right"/>
              <w:rPr>
                <w:rFonts w:ascii="GHEA Grapalat" w:hAnsi="GHEA Grapalat" w:cs="Tahoma"/>
              </w:rPr>
            </w:pPr>
          </w:p>
          <w:p w14:paraId="78515C8B">
            <w:pPr>
              <w:widowControl w:val="0"/>
              <w:spacing w:after="160"/>
              <w:jc w:val="right"/>
              <w:rPr>
                <w:rFonts w:ascii="GHEA Grapalat" w:hAnsi="GHEA Grapalat" w:cs="Sylfaen"/>
              </w:rPr>
            </w:pPr>
            <w:r>
              <w:rPr>
                <w:rFonts w:ascii="GHEA Grapalat" w:hAnsi="GHEA Grapalat"/>
              </w:rPr>
              <w:t>/____________________/</w:t>
            </w:r>
          </w:p>
          <w:p w14:paraId="2C1F2360">
            <w:pPr>
              <w:widowControl w:val="0"/>
              <w:tabs>
                <w:tab w:val="left" w:pos="4539"/>
              </w:tabs>
              <w:spacing w:after="160"/>
              <w:rPr>
                <w:rFonts w:ascii="GHEA Grapalat" w:hAnsi="GHEA Grapalat" w:cs="Sylfaen"/>
              </w:rPr>
            </w:pPr>
            <w:r>
              <w:rPr>
                <w:rFonts w:ascii="GHEA Grapalat" w:hAnsi="GHEA Grapalat"/>
              </w:rPr>
              <w:t>21.б.</w:t>
            </w:r>
            <w:r>
              <w:rPr>
                <w:rFonts w:ascii="GHEA Grapalat" w:hAnsi="GHEA Grapalat"/>
              </w:rPr>
              <w:tab/>
            </w:r>
            <w:r>
              <w:rPr>
                <w:rFonts w:ascii="GHEA Grapalat" w:hAnsi="GHEA Grapalat"/>
              </w:rPr>
              <w:t>М. П.</w:t>
            </w:r>
          </w:p>
        </w:tc>
      </w:tr>
      <w:tr w14:paraId="55C5EF96">
        <w:tblPrEx>
          <w:tblCellMar>
            <w:top w:w="0" w:type="dxa"/>
            <w:left w:w="108" w:type="dxa"/>
            <w:bottom w:w="0" w:type="dxa"/>
            <w:right w:w="108" w:type="dxa"/>
          </w:tblCellMar>
        </w:tblPrEx>
        <w:trPr>
          <w:trHeight w:val="2194" w:hRule="atLeast"/>
        </w:trPr>
        <w:tc>
          <w:tcPr>
            <w:tcW w:w="5616" w:type="dxa"/>
            <w:tcBorders>
              <w:top w:val="single" w:color="auto" w:sz="4" w:space="0"/>
              <w:left w:val="single" w:color="auto" w:sz="4" w:space="0"/>
              <w:right w:val="single" w:color="auto" w:sz="4" w:space="0"/>
            </w:tcBorders>
            <w:noWrap/>
            <w:vAlign w:val="bottom"/>
          </w:tcPr>
          <w:p w14:paraId="1641FB4C">
            <w:pPr>
              <w:widowControl w:val="0"/>
              <w:spacing w:after="160"/>
              <w:rPr>
                <w:rFonts w:ascii="GHEA Grapalat" w:hAnsi="GHEA Grapalat" w:cs="Tahoma"/>
              </w:rPr>
            </w:pPr>
            <w:r>
              <w:rPr>
                <w:rFonts w:ascii="GHEA Grapalat" w:hAnsi="GHEA Grapalat"/>
              </w:rPr>
              <w:t>24.а.</w:t>
            </w:r>
            <w:r>
              <w:rPr>
                <w:rFonts w:ascii="GHEA Grapalat" w:hAnsi="GHEA Grapalat"/>
              </w:rPr>
              <w:tab/>
            </w:r>
            <w:r>
              <w:rPr>
                <w:rFonts w:ascii="GHEA Grapalat" w:hAnsi="GHEA Grapalat"/>
              </w:rPr>
              <w:t xml:space="preserve"> Обслуживающая бенефициара финансовая организация </w:t>
            </w:r>
          </w:p>
          <w:p w14:paraId="5FEFE3D3">
            <w:pPr>
              <w:widowControl w:val="0"/>
              <w:spacing w:after="160"/>
              <w:rPr>
                <w:rFonts w:ascii="GHEA Grapalat" w:hAnsi="GHEA Grapalat"/>
              </w:rPr>
            </w:pPr>
          </w:p>
          <w:p w14:paraId="4C11B83D">
            <w:pPr>
              <w:widowControl w:val="0"/>
              <w:jc w:val="right"/>
              <w:rPr>
                <w:rFonts w:ascii="GHEA Grapalat" w:hAnsi="GHEA Grapalat" w:cs="Tahoma"/>
              </w:rPr>
            </w:pPr>
            <w:r>
              <w:rPr>
                <w:rFonts w:ascii="GHEA Grapalat" w:hAnsi="GHEA Grapalat"/>
              </w:rPr>
              <w:t>/____________________/</w:t>
            </w:r>
          </w:p>
          <w:p w14:paraId="5C70BED3">
            <w:pPr>
              <w:widowControl w:val="0"/>
              <w:spacing w:after="160"/>
              <w:ind w:left="3828" w:right="13"/>
              <w:jc w:val="both"/>
              <w:rPr>
                <w:rFonts w:ascii="GHEA Grapalat" w:hAnsi="GHEA Grapalat" w:cs="Sylfaen"/>
                <w:vertAlign w:val="superscript"/>
              </w:rPr>
            </w:pPr>
            <w:r>
              <w:rPr>
                <w:rFonts w:ascii="GHEA Grapalat" w:hAnsi="GHEA Grapalat"/>
                <w:vertAlign w:val="superscript"/>
              </w:rPr>
              <w:t>подпись/</w:t>
            </w:r>
          </w:p>
          <w:p w14:paraId="72608416">
            <w:pPr>
              <w:widowControl w:val="0"/>
              <w:spacing w:after="160"/>
              <w:rPr>
                <w:rFonts w:ascii="GHEA Grapalat" w:hAnsi="GHEA Grapalat" w:cs="Tahoma"/>
              </w:rPr>
            </w:pPr>
          </w:p>
          <w:p w14:paraId="3AA4717E">
            <w:pPr>
              <w:widowControl w:val="0"/>
              <w:spacing w:after="160"/>
              <w:rPr>
                <w:rFonts w:ascii="GHEA Grapalat" w:hAnsi="GHEA Grapalat" w:cs="Arial"/>
              </w:rPr>
            </w:pPr>
          </w:p>
        </w:tc>
        <w:tc>
          <w:tcPr>
            <w:tcW w:w="5364" w:type="dxa"/>
            <w:tcBorders>
              <w:top w:val="single" w:color="auto" w:sz="4" w:space="0"/>
              <w:left w:val="nil"/>
              <w:right w:val="single" w:color="auto" w:sz="4" w:space="0"/>
            </w:tcBorders>
            <w:noWrap/>
          </w:tcPr>
          <w:p w14:paraId="381D3A8E">
            <w:pPr>
              <w:widowControl w:val="0"/>
              <w:spacing w:after="160"/>
              <w:rPr>
                <w:rFonts w:ascii="GHEA Grapalat" w:hAnsi="GHEA Grapalat" w:cs="Tahoma"/>
              </w:rPr>
            </w:pPr>
            <w:r>
              <w:rPr>
                <w:rFonts w:ascii="GHEA Grapalat" w:hAnsi="GHEA Grapalat"/>
              </w:rPr>
              <w:t>23.а.</w:t>
            </w:r>
            <w:r>
              <w:rPr>
                <w:rFonts w:ascii="GHEA Grapalat" w:hAnsi="GHEA Grapalat"/>
              </w:rPr>
              <w:tab/>
            </w:r>
            <w:r>
              <w:rPr>
                <w:rFonts w:ascii="GHEA Grapalat" w:hAnsi="GHEA Grapalat"/>
              </w:rPr>
              <w:t xml:space="preserve"> Обслуживающая плательщика финансовая организация </w:t>
            </w:r>
          </w:p>
          <w:p w14:paraId="1028FF36">
            <w:pPr>
              <w:widowControl w:val="0"/>
              <w:spacing w:after="160"/>
              <w:rPr>
                <w:rFonts w:ascii="GHEA Grapalat" w:hAnsi="GHEA Grapalat" w:cs="Tahoma"/>
              </w:rPr>
            </w:pPr>
          </w:p>
          <w:p w14:paraId="6A29B5D7">
            <w:pPr>
              <w:widowControl w:val="0"/>
              <w:jc w:val="right"/>
              <w:rPr>
                <w:rFonts w:ascii="GHEA Grapalat" w:hAnsi="GHEA Grapalat" w:cs="Tahoma"/>
              </w:rPr>
            </w:pPr>
            <w:r>
              <w:rPr>
                <w:rFonts w:ascii="GHEA Grapalat" w:hAnsi="GHEA Grapalat"/>
              </w:rPr>
              <w:t>/____________________/</w:t>
            </w:r>
          </w:p>
          <w:p w14:paraId="3C23A71B">
            <w:pPr>
              <w:widowControl w:val="0"/>
              <w:spacing w:after="160"/>
              <w:ind w:right="983"/>
              <w:jc w:val="right"/>
              <w:rPr>
                <w:rFonts w:ascii="GHEA Grapalat" w:hAnsi="GHEA Grapalat" w:cs="Sylfaen"/>
                <w:vertAlign w:val="superscript"/>
              </w:rPr>
            </w:pPr>
            <w:r>
              <w:rPr>
                <w:rFonts w:ascii="GHEA Grapalat" w:hAnsi="GHEA Grapalat"/>
                <w:vertAlign w:val="superscript"/>
              </w:rPr>
              <w:t>/подпись/</w:t>
            </w:r>
          </w:p>
          <w:p w14:paraId="04EA5E40">
            <w:pPr>
              <w:widowControl w:val="0"/>
              <w:spacing w:after="160"/>
              <w:rPr>
                <w:rFonts w:ascii="GHEA Grapalat" w:hAnsi="GHEA Grapalat" w:cs="Arial"/>
              </w:rPr>
            </w:pPr>
          </w:p>
        </w:tc>
      </w:tr>
      <w:tr w14:paraId="7830EFFA">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77B12EE8">
            <w:pPr>
              <w:widowControl w:val="0"/>
              <w:tabs>
                <w:tab w:val="left" w:pos="4678"/>
              </w:tabs>
              <w:spacing w:after="160"/>
              <w:rPr>
                <w:rFonts w:ascii="GHEA Grapalat" w:hAnsi="GHEA Grapalat" w:cs="Sylfaen"/>
              </w:rPr>
            </w:pPr>
            <w:r>
              <w:rPr>
                <w:rFonts w:ascii="GHEA Grapalat" w:hAnsi="GHEA Grapalat"/>
              </w:rPr>
              <w:t>24.б.</w:t>
            </w:r>
            <w:r>
              <w:rPr>
                <w:rFonts w:ascii="GHEA Grapalat" w:hAnsi="GHEA Grapalat"/>
              </w:rPr>
              <w:tab/>
            </w:r>
            <w:r>
              <w:rPr>
                <w:rFonts w:ascii="GHEA Grapalat" w:hAnsi="GHEA Grapalat"/>
              </w:rPr>
              <w:t>М. П.</w:t>
            </w:r>
          </w:p>
          <w:p w14:paraId="3AC841D7">
            <w:pPr>
              <w:widowControl w:val="0"/>
              <w:spacing w:after="160"/>
              <w:rPr>
                <w:rFonts w:ascii="GHEA Grapalat" w:hAnsi="GHEA Grapalat" w:cs="Sylfaen"/>
              </w:rPr>
            </w:pPr>
          </w:p>
          <w:p w14:paraId="586D40B6">
            <w:pPr>
              <w:widowControl w:val="0"/>
              <w:spacing w:after="160"/>
              <w:ind w:right="155"/>
              <w:jc w:val="right"/>
              <w:rPr>
                <w:rFonts w:ascii="GHEA Grapalat" w:hAnsi="GHEA Grapalat" w:cs="Sylfaen"/>
                <w:lang w:val="en-US"/>
              </w:rPr>
            </w:pPr>
            <w:r>
              <w:rPr>
                <w:rFonts w:ascii="GHEA Grapalat" w:hAnsi="GHEA Grapalat"/>
              </w:rPr>
              <w:t xml:space="preserve">24.в"___" ___ 20___ г. </w:t>
            </w:r>
          </w:p>
        </w:tc>
        <w:tc>
          <w:tcPr>
            <w:tcW w:w="5364" w:type="dxa"/>
            <w:tcBorders>
              <w:top w:val="nil"/>
              <w:left w:val="nil"/>
              <w:bottom w:val="single" w:color="auto" w:sz="4" w:space="0"/>
              <w:right w:val="single" w:color="auto" w:sz="4" w:space="0"/>
            </w:tcBorders>
            <w:noWrap/>
            <w:vAlign w:val="bottom"/>
          </w:tcPr>
          <w:p w14:paraId="304B8D3D">
            <w:pPr>
              <w:widowControl w:val="0"/>
              <w:tabs>
                <w:tab w:val="left" w:pos="4554"/>
              </w:tabs>
              <w:spacing w:after="160"/>
              <w:rPr>
                <w:rFonts w:ascii="GHEA Grapalat" w:hAnsi="GHEA Grapalat" w:cs="Sylfaen"/>
              </w:rPr>
            </w:pPr>
            <w:r>
              <w:rPr>
                <w:rFonts w:ascii="GHEA Grapalat" w:hAnsi="GHEA Grapalat"/>
              </w:rPr>
              <w:t>23.б.</w:t>
            </w:r>
            <w:r>
              <w:rPr>
                <w:rFonts w:ascii="GHEA Grapalat" w:hAnsi="GHEA Grapalat"/>
              </w:rPr>
              <w:tab/>
            </w:r>
            <w:r>
              <w:rPr>
                <w:rFonts w:ascii="GHEA Grapalat" w:hAnsi="GHEA Grapalat"/>
              </w:rPr>
              <w:t>М. П.</w:t>
            </w:r>
          </w:p>
          <w:p w14:paraId="36F7D560">
            <w:pPr>
              <w:widowControl w:val="0"/>
              <w:spacing w:after="160"/>
              <w:rPr>
                <w:rFonts w:ascii="GHEA Grapalat" w:hAnsi="GHEA Grapalat"/>
              </w:rPr>
            </w:pPr>
          </w:p>
          <w:p w14:paraId="613331BD">
            <w:pPr>
              <w:widowControl w:val="0"/>
              <w:spacing w:after="160"/>
              <w:jc w:val="right"/>
              <w:rPr>
                <w:rFonts w:ascii="GHEA Grapalat" w:hAnsi="GHEA Grapalat" w:cs="Sylfaen"/>
              </w:rPr>
            </w:pPr>
            <w:r>
              <w:rPr>
                <w:rFonts w:ascii="GHEA Grapalat" w:hAnsi="GHEA Grapalat"/>
              </w:rPr>
              <w:t>23.в Дата исполнения: "___" ___ 20___г.</w:t>
            </w:r>
          </w:p>
        </w:tc>
      </w:tr>
    </w:tbl>
    <w:p w14:paraId="033E87D3">
      <w:pPr>
        <w:widowControl w:val="0"/>
        <w:tabs>
          <w:tab w:val="left" w:pos="1134"/>
        </w:tabs>
        <w:spacing w:after="160"/>
        <w:ind w:firstLine="567"/>
        <w:jc w:val="both"/>
        <w:rPr>
          <w:rFonts w:ascii="GHEA Grapalat" w:hAnsi="GHEA Grapalat"/>
          <w:sz w:val="22"/>
          <w:szCs w:val="22"/>
        </w:rPr>
      </w:pPr>
    </w:p>
    <w:p w14:paraId="4A152FE5">
      <w:pPr>
        <w:widowControl w:val="0"/>
        <w:spacing w:after="160"/>
        <w:jc w:val="center"/>
        <w:rPr>
          <w:rFonts w:ascii="GHEA Grapalat" w:hAnsi="GHEA Grapalat" w:cs="Sylfaen"/>
        </w:rPr>
      </w:pPr>
    </w:p>
    <w:p w14:paraId="0703C930">
      <w:pPr>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1DC517D">
      <w:pPr>
        <w:rPr>
          <w:rFonts w:ascii="GHEA Grapalat" w:hAnsi="GHEA Grapalat" w:cs="Sylfaen"/>
        </w:rPr>
      </w:pPr>
      <w:r>
        <w:rPr>
          <w:rFonts w:ascii="GHEA Grapalat" w:hAnsi="GHEA Grapalat" w:cs="Sylfaen"/>
        </w:rPr>
        <w:br w:type="page"/>
      </w:r>
    </w:p>
    <w:p w14:paraId="1BC488AB">
      <w:pPr>
        <w:widowControl w:val="0"/>
        <w:spacing w:after="160"/>
        <w:ind w:left="567" w:right="565"/>
        <w:jc w:val="center"/>
        <w:rPr>
          <w:rFonts w:ascii="GHEA Grapalat" w:hAnsi="GHEA Grapalat"/>
          <w:b/>
        </w:rPr>
      </w:pPr>
      <w:r>
        <w:rPr>
          <w:rFonts w:ascii="GHEA Grapalat" w:hAnsi="GHEA Grapalat"/>
          <w:b/>
        </w:rPr>
        <w:t xml:space="preserve">Обязательные реквизиты платежного требования </w:t>
      </w:r>
      <w:r>
        <w:rPr>
          <w:rFonts w:ascii="GHEA Grapalat" w:hAnsi="GHEA Grapalat"/>
          <w:b/>
        </w:rPr>
        <w:br w:type="textWrapping"/>
      </w:r>
      <w:r>
        <w:rPr>
          <w:rFonts w:ascii="GHEA Grapalat" w:hAnsi="GHEA Grapalat"/>
          <w:b/>
        </w:rPr>
        <w:t>и руководство по его заполнению</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70E5A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382B7AE6">
            <w:pPr>
              <w:widowControl w:val="0"/>
              <w:spacing w:after="120"/>
              <w:jc w:val="center"/>
              <w:rPr>
                <w:rFonts w:ascii="GHEA Grapalat" w:hAnsi="GHEA Grapalat"/>
                <w:sz w:val="18"/>
                <w:szCs w:val="18"/>
              </w:rPr>
            </w:pPr>
            <w:r>
              <w:rPr>
                <w:rFonts w:ascii="GHEA Grapalat" w:hAnsi="GHEA Grapalat"/>
                <w:sz w:val="18"/>
                <w:szCs w:val="18"/>
              </w:rPr>
              <w:t>П/Н</w:t>
            </w:r>
          </w:p>
        </w:tc>
        <w:tc>
          <w:tcPr>
            <w:tcW w:w="1938" w:type="dxa"/>
            <w:tcBorders>
              <w:top w:val="single" w:color="auto" w:sz="4" w:space="0"/>
              <w:left w:val="single" w:color="auto" w:sz="4" w:space="0"/>
              <w:bottom w:val="single" w:color="auto" w:sz="4" w:space="0"/>
              <w:right w:val="single" w:color="auto" w:sz="4" w:space="0"/>
            </w:tcBorders>
          </w:tcPr>
          <w:p w14:paraId="27AF1C28">
            <w:pPr>
              <w:widowControl w:val="0"/>
              <w:spacing w:after="120"/>
              <w:jc w:val="center"/>
              <w:rPr>
                <w:rFonts w:ascii="GHEA Grapalat" w:hAnsi="GHEA Grapalat"/>
                <w:b/>
                <w:sz w:val="18"/>
                <w:szCs w:val="18"/>
              </w:rPr>
            </w:pPr>
            <w:r>
              <w:rPr>
                <w:rFonts w:ascii="GHEA Grapalat" w:hAnsi="GHEA Grapalat"/>
                <w:b/>
                <w:sz w:val="18"/>
                <w:szCs w:val="18"/>
              </w:rPr>
              <w:t>Реквизиты документа "Платежное требование"</w:t>
            </w:r>
          </w:p>
        </w:tc>
        <w:tc>
          <w:tcPr>
            <w:tcW w:w="2050" w:type="dxa"/>
            <w:tcBorders>
              <w:top w:val="single" w:color="auto" w:sz="4" w:space="0"/>
              <w:left w:val="single" w:color="auto" w:sz="4" w:space="0"/>
              <w:bottom w:val="single" w:color="auto" w:sz="4" w:space="0"/>
              <w:right w:val="single" w:color="auto" w:sz="4" w:space="0"/>
            </w:tcBorders>
          </w:tcPr>
          <w:p w14:paraId="0C631A10">
            <w:pPr>
              <w:widowControl w:val="0"/>
              <w:spacing w:after="120"/>
              <w:jc w:val="center"/>
              <w:rPr>
                <w:rFonts w:ascii="GHEA Grapalat" w:hAnsi="GHEA Grapalat"/>
                <w:b/>
                <w:sz w:val="18"/>
                <w:szCs w:val="18"/>
              </w:rPr>
            </w:pPr>
            <w:r>
              <w:rPr>
                <w:rFonts w:ascii="GHEA Grapalat" w:hAnsi="GHEA Grapalat"/>
                <w:b/>
                <w:sz w:val="18"/>
                <w:szCs w:val="18"/>
              </w:rPr>
              <w:t>Наличие указанного поля/</w:t>
            </w:r>
          </w:p>
          <w:p w14:paraId="7AF28C8D">
            <w:pPr>
              <w:widowControl w:val="0"/>
              <w:spacing w:after="120"/>
              <w:jc w:val="center"/>
              <w:rPr>
                <w:rFonts w:ascii="GHEA Grapalat" w:hAnsi="GHEA Grapalat"/>
                <w:b/>
                <w:sz w:val="18"/>
                <w:szCs w:val="18"/>
              </w:rPr>
            </w:pPr>
            <w:r>
              <w:rPr>
                <w:rFonts w:ascii="GHEA Grapalat" w:hAnsi="GHEA Grapalat"/>
                <w:b/>
                <w:sz w:val="18"/>
                <w:szCs w:val="18"/>
              </w:rPr>
              <w:t>реквизита в документе</w:t>
            </w:r>
          </w:p>
        </w:tc>
        <w:tc>
          <w:tcPr>
            <w:tcW w:w="3350" w:type="dxa"/>
            <w:tcBorders>
              <w:top w:val="single" w:color="auto" w:sz="4" w:space="0"/>
              <w:left w:val="single" w:color="auto" w:sz="4" w:space="0"/>
              <w:bottom w:val="single" w:color="auto" w:sz="4" w:space="0"/>
              <w:right w:val="single" w:color="auto" w:sz="4" w:space="0"/>
            </w:tcBorders>
          </w:tcPr>
          <w:p w14:paraId="57162531">
            <w:pPr>
              <w:widowControl w:val="0"/>
              <w:spacing w:after="120"/>
              <w:jc w:val="center"/>
              <w:rPr>
                <w:rFonts w:ascii="GHEA Grapalat" w:hAnsi="GHEA Grapalat"/>
                <w:b/>
                <w:sz w:val="18"/>
                <w:szCs w:val="18"/>
              </w:rPr>
            </w:pPr>
            <w:r>
              <w:rPr>
                <w:rFonts w:ascii="GHEA Grapalat" w:hAnsi="GHEA Grapalat"/>
                <w:b/>
                <w:sz w:val="18"/>
                <w:szCs w:val="18"/>
              </w:rPr>
              <w:t xml:space="preserve">Требование о заполнении реквизита </w:t>
            </w:r>
          </w:p>
          <w:p w14:paraId="1C6A8C9E">
            <w:pPr>
              <w:widowControl w:val="0"/>
              <w:spacing w:after="120"/>
              <w:jc w:val="center"/>
              <w:rPr>
                <w:rFonts w:ascii="GHEA Grapalat" w:hAnsi="GHEA Grapalat"/>
                <w:b/>
                <w:sz w:val="18"/>
                <w:szCs w:val="18"/>
              </w:rPr>
            </w:pPr>
            <w:r>
              <w:rPr>
                <w:rFonts w:ascii="GHEA Grapalat" w:hAnsi="GHEA Grapalat"/>
                <w:b/>
                <w:sz w:val="18"/>
                <w:szCs w:val="18"/>
              </w:rPr>
              <w:t>(в связи с процессом закупки)</w:t>
            </w:r>
          </w:p>
        </w:tc>
        <w:tc>
          <w:tcPr>
            <w:tcW w:w="2640" w:type="dxa"/>
            <w:tcBorders>
              <w:top w:val="single" w:color="auto" w:sz="4" w:space="0"/>
              <w:left w:val="single" w:color="auto" w:sz="4" w:space="0"/>
              <w:bottom w:val="single" w:color="auto" w:sz="4" w:space="0"/>
              <w:right w:val="single" w:color="auto" w:sz="4" w:space="0"/>
            </w:tcBorders>
          </w:tcPr>
          <w:p w14:paraId="6D7A679F">
            <w:pPr>
              <w:widowControl w:val="0"/>
              <w:spacing w:after="120"/>
              <w:jc w:val="center"/>
              <w:rPr>
                <w:rFonts w:ascii="GHEA Grapalat" w:hAnsi="GHEA Grapalat"/>
                <w:b/>
                <w:sz w:val="18"/>
                <w:szCs w:val="18"/>
              </w:rPr>
            </w:pPr>
            <w:r>
              <w:rPr>
                <w:rFonts w:ascii="GHEA Grapalat" w:hAnsi="GHEA Grapalat"/>
                <w:b/>
                <w:sz w:val="18"/>
                <w:szCs w:val="18"/>
              </w:rPr>
              <w:t>Сторона,</w:t>
            </w:r>
          </w:p>
          <w:p w14:paraId="7D7BDC9D">
            <w:pPr>
              <w:widowControl w:val="0"/>
              <w:spacing w:after="120"/>
              <w:jc w:val="center"/>
              <w:rPr>
                <w:rFonts w:ascii="GHEA Grapalat" w:hAnsi="GHEA Grapalat"/>
                <w:b/>
                <w:sz w:val="18"/>
                <w:szCs w:val="18"/>
              </w:rPr>
            </w:pPr>
            <w:r>
              <w:rPr>
                <w:rFonts w:ascii="GHEA Grapalat" w:hAnsi="GHEA Grapalat"/>
                <w:b/>
                <w:sz w:val="18"/>
                <w:szCs w:val="18"/>
              </w:rPr>
              <w:t xml:space="preserve">заполняющая реквизит </w:t>
            </w:r>
          </w:p>
          <w:p w14:paraId="1E29DAAA">
            <w:pPr>
              <w:widowControl w:val="0"/>
              <w:spacing w:after="120"/>
              <w:jc w:val="center"/>
              <w:rPr>
                <w:rFonts w:ascii="GHEA Grapalat" w:hAnsi="GHEA Grapalat"/>
                <w:b/>
                <w:sz w:val="18"/>
                <w:szCs w:val="18"/>
              </w:rPr>
            </w:pPr>
            <w:r>
              <w:rPr>
                <w:rFonts w:ascii="GHEA Grapalat" w:hAnsi="GHEA Grapalat"/>
                <w:b/>
                <w:sz w:val="18"/>
                <w:szCs w:val="18"/>
              </w:rPr>
              <w:t>бенефициар или плательщик</w:t>
            </w:r>
          </w:p>
          <w:p w14:paraId="6AA421EF">
            <w:pPr>
              <w:widowControl w:val="0"/>
              <w:spacing w:after="120"/>
              <w:jc w:val="center"/>
              <w:rPr>
                <w:rFonts w:ascii="GHEA Grapalat" w:hAnsi="GHEA Grapalat"/>
                <w:b/>
                <w:sz w:val="18"/>
                <w:szCs w:val="18"/>
              </w:rPr>
            </w:pPr>
            <w:r>
              <w:rPr>
                <w:rFonts w:ascii="GHEA Grapalat" w:hAnsi="GHEA Grapalat"/>
                <w:b/>
                <w:sz w:val="18"/>
                <w:szCs w:val="18"/>
              </w:rPr>
              <w:t>(в связи с процессом закупки)</w:t>
            </w:r>
          </w:p>
        </w:tc>
      </w:tr>
      <w:tr w14:paraId="7AD5E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4C87B8D5">
            <w:pPr>
              <w:widowControl w:val="0"/>
              <w:spacing w:after="120"/>
              <w:jc w:val="center"/>
              <w:rPr>
                <w:rFonts w:ascii="GHEA Grapalat" w:hAnsi="GHEA Grapalat"/>
                <w:b/>
                <w:sz w:val="18"/>
                <w:szCs w:val="18"/>
              </w:rPr>
            </w:pPr>
            <w:r>
              <w:rPr>
                <w:rFonts w:ascii="GHEA Grapalat" w:hAnsi="GHEA Grapalat"/>
                <w:b/>
                <w:sz w:val="18"/>
                <w:szCs w:val="18"/>
              </w:rPr>
              <w:t>1</w:t>
            </w:r>
          </w:p>
        </w:tc>
        <w:tc>
          <w:tcPr>
            <w:tcW w:w="1938" w:type="dxa"/>
            <w:tcBorders>
              <w:top w:val="single" w:color="auto" w:sz="4" w:space="0"/>
              <w:left w:val="single" w:color="auto" w:sz="4" w:space="0"/>
              <w:bottom w:val="single" w:color="auto" w:sz="4" w:space="0"/>
              <w:right w:val="single" w:color="auto" w:sz="4" w:space="0"/>
            </w:tcBorders>
          </w:tcPr>
          <w:p w14:paraId="1D6C5E0A">
            <w:pPr>
              <w:widowControl w:val="0"/>
              <w:spacing w:after="120"/>
              <w:jc w:val="center"/>
              <w:rPr>
                <w:rFonts w:ascii="GHEA Grapalat" w:hAnsi="GHEA Grapalat"/>
                <w:b/>
                <w:sz w:val="18"/>
                <w:szCs w:val="18"/>
              </w:rPr>
            </w:pPr>
            <w:r>
              <w:rPr>
                <w:rFonts w:ascii="GHEA Grapalat" w:hAnsi="GHEA Grapalat"/>
                <w:b/>
                <w:sz w:val="18"/>
                <w:szCs w:val="18"/>
              </w:rPr>
              <w:t>2</w:t>
            </w:r>
          </w:p>
        </w:tc>
        <w:tc>
          <w:tcPr>
            <w:tcW w:w="2050" w:type="dxa"/>
            <w:tcBorders>
              <w:top w:val="single" w:color="auto" w:sz="4" w:space="0"/>
              <w:left w:val="single" w:color="auto" w:sz="4" w:space="0"/>
              <w:bottom w:val="single" w:color="auto" w:sz="4" w:space="0"/>
              <w:right w:val="single" w:color="auto" w:sz="4" w:space="0"/>
            </w:tcBorders>
          </w:tcPr>
          <w:p w14:paraId="7BA53DF0">
            <w:pPr>
              <w:widowControl w:val="0"/>
              <w:spacing w:after="120"/>
              <w:jc w:val="center"/>
              <w:rPr>
                <w:rFonts w:ascii="GHEA Grapalat" w:hAnsi="GHEA Grapalat"/>
                <w:b/>
                <w:sz w:val="18"/>
                <w:szCs w:val="18"/>
              </w:rPr>
            </w:pPr>
            <w:r>
              <w:rPr>
                <w:rFonts w:ascii="GHEA Grapalat" w:hAnsi="GHEA Grapalat"/>
                <w:b/>
                <w:sz w:val="18"/>
                <w:szCs w:val="18"/>
              </w:rPr>
              <w:t>3</w:t>
            </w:r>
          </w:p>
        </w:tc>
        <w:tc>
          <w:tcPr>
            <w:tcW w:w="3350" w:type="dxa"/>
            <w:tcBorders>
              <w:top w:val="single" w:color="auto" w:sz="4" w:space="0"/>
              <w:left w:val="single" w:color="auto" w:sz="4" w:space="0"/>
              <w:bottom w:val="single" w:color="auto" w:sz="4" w:space="0"/>
              <w:right w:val="single" w:color="auto" w:sz="4" w:space="0"/>
            </w:tcBorders>
          </w:tcPr>
          <w:p w14:paraId="7A3EE167">
            <w:pPr>
              <w:widowControl w:val="0"/>
              <w:spacing w:after="120"/>
              <w:jc w:val="center"/>
              <w:rPr>
                <w:rFonts w:ascii="GHEA Grapalat" w:hAnsi="GHEA Grapalat"/>
                <w:b/>
                <w:sz w:val="18"/>
                <w:szCs w:val="18"/>
              </w:rPr>
            </w:pPr>
            <w:r>
              <w:rPr>
                <w:rFonts w:ascii="GHEA Grapalat" w:hAnsi="GHEA Grapalat"/>
                <w:b/>
                <w:sz w:val="18"/>
                <w:szCs w:val="18"/>
              </w:rPr>
              <w:t>4</w:t>
            </w:r>
          </w:p>
        </w:tc>
        <w:tc>
          <w:tcPr>
            <w:tcW w:w="2640" w:type="dxa"/>
            <w:tcBorders>
              <w:top w:val="single" w:color="auto" w:sz="4" w:space="0"/>
              <w:left w:val="single" w:color="auto" w:sz="4" w:space="0"/>
              <w:bottom w:val="single" w:color="auto" w:sz="4" w:space="0"/>
              <w:right w:val="single" w:color="auto" w:sz="4" w:space="0"/>
            </w:tcBorders>
          </w:tcPr>
          <w:p w14:paraId="5A2C1365">
            <w:pPr>
              <w:widowControl w:val="0"/>
              <w:spacing w:after="120"/>
              <w:jc w:val="center"/>
              <w:rPr>
                <w:rFonts w:ascii="GHEA Grapalat" w:hAnsi="GHEA Grapalat"/>
                <w:b/>
                <w:sz w:val="18"/>
                <w:szCs w:val="18"/>
              </w:rPr>
            </w:pPr>
            <w:r>
              <w:rPr>
                <w:rFonts w:ascii="GHEA Grapalat" w:hAnsi="GHEA Grapalat"/>
                <w:b/>
                <w:sz w:val="18"/>
                <w:szCs w:val="18"/>
              </w:rPr>
              <w:t>5</w:t>
            </w:r>
          </w:p>
        </w:tc>
      </w:tr>
      <w:tr w14:paraId="60967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6C07777">
            <w:pPr>
              <w:widowControl w:val="0"/>
              <w:spacing w:after="120"/>
              <w:jc w:val="center"/>
              <w:rPr>
                <w:rFonts w:ascii="GHEA Grapalat" w:hAnsi="GHEA Grapalat"/>
                <w:sz w:val="18"/>
                <w:szCs w:val="18"/>
              </w:rPr>
            </w:pPr>
            <w:r>
              <w:rPr>
                <w:rFonts w:ascii="GHEA Grapalat" w:hAnsi="GHEA Grapalat"/>
                <w:sz w:val="18"/>
                <w:szCs w:val="18"/>
              </w:rPr>
              <w:t>1.</w:t>
            </w:r>
          </w:p>
        </w:tc>
        <w:tc>
          <w:tcPr>
            <w:tcW w:w="1938" w:type="dxa"/>
            <w:tcBorders>
              <w:top w:val="single" w:color="auto" w:sz="4" w:space="0"/>
              <w:left w:val="single" w:color="auto" w:sz="4" w:space="0"/>
              <w:bottom w:val="single" w:color="auto" w:sz="4" w:space="0"/>
              <w:right w:val="single" w:color="auto" w:sz="4" w:space="0"/>
            </w:tcBorders>
          </w:tcPr>
          <w:p w14:paraId="7DA4F4E9">
            <w:pPr>
              <w:widowControl w:val="0"/>
              <w:spacing w:after="120"/>
              <w:jc w:val="center"/>
              <w:rPr>
                <w:rFonts w:ascii="GHEA Grapalat" w:hAnsi="GHEA Grapalat"/>
                <w:sz w:val="18"/>
                <w:szCs w:val="18"/>
              </w:rPr>
            </w:pPr>
            <w:r>
              <w:rPr>
                <w:rFonts w:ascii="GHEA Grapalat" w:hAnsi="GHEA Grapalat"/>
                <w:sz w:val="18"/>
                <w:szCs w:val="18"/>
              </w:rPr>
              <w:t>наименование документа</w:t>
            </w:r>
          </w:p>
        </w:tc>
        <w:tc>
          <w:tcPr>
            <w:tcW w:w="2050" w:type="dxa"/>
            <w:tcBorders>
              <w:top w:val="single" w:color="auto" w:sz="4" w:space="0"/>
              <w:left w:val="single" w:color="auto" w:sz="4" w:space="0"/>
              <w:bottom w:val="single" w:color="auto" w:sz="4" w:space="0"/>
              <w:right w:val="single" w:color="auto" w:sz="4" w:space="0"/>
            </w:tcBorders>
          </w:tcPr>
          <w:p w14:paraId="40DB9762">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37D2F92">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3AD09302">
            <w:pPr>
              <w:widowControl w:val="0"/>
              <w:spacing w:after="120"/>
              <w:jc w:val="center"/>
              <w:rPr>
                <w:rFonts w:ascii="GHEA Grapalat" w:hAnsi="GHEA Grapalat"/>
                <w:sz w:val="18"/>
                <w:szCs w:val="18"/>
              </w:rPr>
            </w:pPr>
            <w:r>
              <w:rPr>
                <w:rFonts w:ascii="GHEA Grapalat" w:hAnsi="GHEA Grapalat"/>
                <w:sz w:val="18"/>
                <w:szCs w:val="18"/>
              </w:rPr>
              <w:t>на документе заранее заполнено "Платежное требование"</w:t>
            </w:r>
          </w:p>
        </w:tc>
      </w:tr>
      <w:tr w14:paraId="4E54D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4E125E3">
            <w:pPr>
              <w:widowControl w:val="0"/>
              <w:spacing w:after="120"/>
              <w:jc w:val="center"/>
              <w:rPr>
                <w:rFonts w:ascii="GHEA Grapalat" w:hAnsi="GHEA Grapalat"/>
                <w:sz w:val="18"/>
                <w:szCs w:val="18"/>
              </w:rPr>
            </w:pPr>
            <w:r>
              <w:rPr>
                <w:rFonts w:ascii="GHEA Grapalat" w:hAnsi="GHEA Grapalat"/>
                <w:sz w:val="18"/>
                <w:szCs w:val="18"/>
              </w:rPr>
              <w:t>2.</w:t>
            </w:r>
          </w:p>
        </w:tc>
        <w:tc>
          <w:tcPr>
            <w:tcW w:w="1938" w:type="dxa"/>
            <w:tcBorders>
              <w:top w:val="single" w:color="auto" w:sz="4" w:space="0"/>
              <w:left w:val="single" w:color="auto" w:sz="4" w:space="0"/>
              <w:bottom w:val="single" w:color="auto" w:sz="4" w:space="0"/>
              <w:right w:val="single" w:color="auto" w:sz="4" w:space="0"/>
            </w:tcBorders>
          </w:tcPr>
          <w:p w14:paraId="583FE159">
            <w:pPr>
              <w:widowControl w:val="0"/>
              <w:spacing w:after="120"/>
              <w:jc w:val="both"/>
              <w:rPr>
                <w:rFonts w:ascii="GHEA Grapalat" w:hAnsi="GHEA Grapalat"/>
                <w:sz w:val="18"/>
                <w:szCs w:val="18"/>
              </w:rPr>
            </w:pPr>
            <w:r>
              <w:rPr>
                <w:rFonts w:ascii="GHEA Grapalat" w:hAnsi="GHEA Grapalat"/>
                <w:sz w:val="18"/>
                <w:szCs w:val="18"/>
              </w:rPr>
              <w:t>номер платежного требования</w:t>
            </w:r>
          </w:p>
        </w:tc>
        <w:tc>
          <w:tcPr>
            <w:tcW w:w="2050" w:type="dxa"/>
            <w:tcBorders>
              <w:top w:val="single" w:color="auto" w:sz="4" w:space="0"/>
              <w:left w:val="single" w:color="auto" w:sz="4" w:space="0"/>
              <w:bottom w:val="single" w:color="auto" w:sz="4" w:space="0"/>
              <w:right w:val="single" w:color="auto" w:sz="4" w:space="0"/>
            </w:tcBorders>
          </w:tcPr>
          <w:p w14:paraId="6EF6A16D">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E2E90E6">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35CE22B4">
            <w:pPr>
              <w:widowControl w:val="0"/>
              <w:spacing w:after="120"/>
              <w:jc w:val="center"/>
              <w:rPr>
                <w:rFonts w:ascii="GHEA Grapalat" w:hAnsi="GHEA Grapalat"/>
                <w:sz w:val="18"/>
                <w:szCs w:val="18"/>
              </w:rPr>
            </w:pPr>
            <w:r>
              <w:rPr>
                <w:rFonts w:ascii="GHEA Grapalat" w:hAnsi="GHEA Grapalat"/>
                <w:sz w:val="18"/>
                <w:szCs w:val="18"/>
              </w:rPr>
              <w:t>заполняется бенефициаром при представлении платежного требования в банк плательщика</w:t>
            </w:r>
          </w:p>
        </w:tc>
      </w:tr>
      <w:tr w14:paraId="101B5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DE40314">
            <w:pPr>
              <w:widowControl w:val="0"/>
              <w:spacing w:after="120"/>
              <w:jc w:val="center"/>
              <w:rPr>
                <w:rFonts w:ascii="GHEA Grapalat" w:hAnsi="GHEA Grapalat"/>
                <w:sz w:val="18"/>
                <w:szCs w:val="18"/>
              </w:rPr>
            </w:pPr>
            <w:r>
              <w:rPr>
                <w:rFonts w:ascii="GHEA Grapalat" w:hAnsi="GHEA Grapalat"/>
                <w:sz w:val="18"/>
                <w:szCs w:val="18"/>
              </w:rPr>
              <w:t>3.</w:t>
            </w:r>
          </w:p>
        </w:tc>
        <w:tc>
          <w:tcPr>
            <w:tcW w:w="1938" w:type="dxa"/>
            <w:tcBorders>
              <w:top w:val="single" w:color="auto" w:sz="4" w:space="0"/>
              <w:left w:val="single" w:color="auto" w:sz="4" w:space="0"/>
              <w:bottom w:val="single" w:color="auto" w:sz="4" w:space="0"/>
              <w:right w:val="single" w:color="auto" w:sz="4" w:space="0"/>
            </w:tcBorders>
          </w:tcPr>
          <w:p w14:paraId="14F4552D">
            <w:pPr>
              <w:widowControl w:val="0"/>
              <w:spacing w:after="120"/>
              <w:jc w:val="both"/>
              <w:rPr>
                <w:rFonts w:ascii="GHEA Grapalat" w:hAnsi="GHEA Grapalat"/>
                <w:sz w:val="18"/>
                <w:szCs w:val="18"/>
              </w:rPr>
            </w:pPr>
            <w:r>
              <w:rPr>
                <w:rFonts w:ascii="GHEA Grapalat" w:hAnsi="GHEA Grapalat"/>
                <w:sz w:val="18"/>
                <w:szCs w:val="18"/>
              </w:rPr>
              <w:t>дата представления</w:t>
            </w:r>
          </w:p>
        </w:tc>
        <w:tc>
          <w:tcPr>
            <w:tcW w:w="2050" w:type="dxa"/>
            <w:tcBorders>
              <w:top w:val="single" w:color="auto" w:sz="4" w:space="0"/>
              <w:left w:val="single" w:color="auto" w:sz="4" w:space="0"/>
              <w:bottom w:val="single" w:color="auto" w:sz="4" w:space="0"/>
              <w:right w:val="single" w:color="auto" w:sz="4" w:space="0"/>
            </w:tcBorders>
          </w:tcPr>
          <w:p w14:paraId="4EA48B58">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D82E553">
            <w:pPr>
              <w:widowControl w:val="0"/>
              <w:spacing w:after="120"/>
              <w:jc w:val="center"/>
              <w:rPr>
                <w:rFonts w:ascii="GHEA Grapalat" w:hAnsi="GHEA Grapalat"/>
                <w:sz w:val="18"/>
                <w:szCs w:val="18"/>
              </w:rPr>
            </w:pPr>
            <w:r>
              <w:rPr>
                <w:rFonts w:ascii="GHEA Grapalat" w:hAnsi="GHEA Grapalat"/>
                <w:sz w:val="18"/>
                <w:szCs w:val="18"/>
              </w:rPr>
              <w:t>обязательно</w:t>
            </w:r>
          </w:p>
          <w:p w14:paraId="12A36ACC">
            <w:pPr>
              <w:widowControl w:val="0"/>
              <w:spacing w:after="120"/>
              <w:jc w:val="center"/>
              <w:rPr>
                <w:rFonts w:ascii="GHEA Grapalat" w:hAnsi="GHEA Grapalat"/>
                <w:sz w:val="18"/>
                <w:szCs w:val="18"/>
              </w:rPr>
            </w:pPr>
          </w:p>
        </w:tc>
        <w:tc>
          <w:tcPr>
            <w:tcW w:w="2640" w:type="dxa"/>
            <w:tcBorders>
              <w:top w:val="single" w:color="auto" w:sz="4" w:space="0"/>
              <w:left w:val="single" w:color="auto" w:sz="4" w:space="0"/>
              <w:bottom w:val="single" w:color="auto" w:sz="4" w:space="0"/>
              <w:right w:val="single" w:color="auto" w:sz="4" w:space="0"/>
            </w:tcBorders>
          </w:tcPr>
          <w:p w14:paraId="7ACABFFD">
            <w:pPr>
              <w:widowControl w:val="0"/>
              <w:spacing w:after="120"/>
              <w:jc w:val="center"/>
              <w:rPr>
                <w:rFonts w:ascii="GHEA Grapalat" w:hAnsi="GHEA Grapalat"/>
                <w:sz w:val="18"/>
                <w:szCs w:val="18"/>
              </w:rPr>
            </w:pPr>
            <w:r>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14:paraId="089CF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2D4D0A0">
            <w:pPr>
              <w:widowControl w:val="0"/>
              <w:spacing w:after="120"/>
              <w:jc w:val="center"/>
              <w:rPr>
                <w:rFonts w:ascii="GHEA Grapalat" w:hAnsi="GHEA Grapalat"/>
                <w:sz w:val="18"/>
                <w:szCs w:val="18"/>
              </w:rPr>
            </w:pPr>
            <w:r>
              <w:rPr>
                <w:rFonts w:ascii="GHEA Grapalat" w:hAnsi="GHEA Grapalat"/>
                <w:sz w:val="18"/>
                <w:szCs w:val="18"/>
              </w:rPr>
              <w:t>4.</w:t>
            </w:r>
          </w:p>
        </w:tc>
        <w:tc>
          <w:tcPr>
            <w:tcW w:w="1938" w:type="dxa"/>
            <w:tcBorders>
              <w:top w:val="single" w:color="auto" w:sz="4" w:space="0"/>
              <w:left w:val="single" w:color="auto" w:sz="4" w:space="0"/>
              <w:bottom w:val="single" w:color="auto" w:sz="4" w:space="0"/>
              <w:right w:val="single" w:color="auto" w:sz="4" w:space="0"/>
            </w:tcBorders>
          </w:tcPr>
          <w:p w14:paraId="38E141C1">
            <w:pPr>
              <w:widowControl w:val="0"/>
              <w:spacing w:after="120"/>
              <w:jc w:val="both"/>
              <w:rPr>
                <w:rFonts w:ascii="GHEA Grapalat" w:hAnsi="GHEA Grapalat"/>
                <w:sz w:val="18"/>
                <w:szCs w:val="18"/>
              </w:rPr>
            </w:pPr>
            <w:r>
              <w:rPr>
                <w:rFonts w:ascii="GHEA Grapalat" w:hAnsi="GHEA Grapalat"/>
                <w:sz w:val="18"/>
                <w:szCs w:val="18"/>
              </w:rPr>
              <w:t>Наименование или имя, фамилия плательщика</w:t>
            </w:r>
          </w:p>
        </w:tc>
        <w:tc>
          <w:tcPr>
            <w:tcW w:w="2050" w:type="dxa"/>
            <w:tcBorders>
              <w:top w:val="single" w:color="auto" w:sz="4" w:space="0"/>
              <w:left w:val="single" w:color="auto" w:sz="4" w:space="0"/>
              <w:bottom w:val="single" w:color="auto" w:sz="4" w:space="0"/>
              <w:right w:val="single" w:color="auto" w:sz="4" w:space="0"/>
            </w:tcBorders>
          </w:tcPr>
          <w:p w14:paraId="63494CB5">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BF46999">
            <w:pPr>
              <w:widowControl w:val="0"/>
              <w:spacing w:after="120"/>
              <w:jc w:val="center"/>
              <w:rPr>
                <w:rFonts w:ascii="GHEA Grapalat" w:hAnsi="GHEA Grapalat"/>
                <w:sz w:val="18"/>
                <w:szCs w:val="18"/>
              </w:rPr>
            </w:pPr>
            <w:r>
              <w:rPr>
                <w:rFonts w:ascii="GHEA Grapalat" w:hAnsi="GHEA Grapalat"/>
                <w:sz w:val="18"/>
                <w:szCs w:val="18"/>
              </w:rPr>
              <w:t>обязательно</w:t>
            </w:r>
          </w:p>
          <w:p w14:paraId="0AC8A31F">
            <w:pPr>
              <w:widowControl w:val="0"/>
              <w:spacing w:after="120"/>
              <w:jc w:val="center"/>
              <w:rPr>
                <w:rFonts w:ascii="GHEA Grapalat" w:hAnsi="GHEA Grapalat"/>
                <w:sz w:val="18"/>
                <w:szCs w:val="18"/>
              </w:rPr>
            </w:pPr>
            <w:r>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color="auto" w:sz="4" w:space="0"/>
              <w:left w:val="single" w:color="auto" w:sz="4" w:space="0"/>
              <w:bottom w:val="single" w:color="auto" w:sz="4" w:space="0"/>
              <w:right w:val="single" w:color="auto" w:sz="4" w:space="0"/>
            </w:tcBorders>
          </w:tcPr>
          <w:p w14:paraId="76CCD1AB">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14:paraId="0477E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464F295">
            <w:pPr>
              <w:widowControl w:val="0"/>
              <w:spacing w:after="120"/>
              <w:jc w:val="center"/>
              <w:rPr>
                <w:rFonts w:ascii="GHEA Grapalat" w:hAnsi="GHEA Grapalat"/>
                <w:sz w:val="18"/>
                <w:szCs w:val="18"/>
              </w:rPr>
            </w:pPr>
            <w:r>
              <w:rPr>
                <w:rFonts w:ascii="GHEA Grapalat" w:hAnsi="GHEA Grapalat"/>
                <w:sz w:val="18"/>
                <w:szCs w:val="18"/>
              </w:rPr>
              <w:t>5.</w:t>
            </w:r>
          </w:p>
        </w:tc>
        <w:tc>
          <w:tcPr>
            <w:tcW w:w="1938" w:type="dxa"/>
            <w:tcBorders>
              <w:top w:val="single" w:color="auto" w:sz="4" w:space="0"/>
              <w:left w:val="single" w:color="auto" w:sz="4" w:space="0"/>
              <w:bottom w:val="single" w:color="auto" w:sz="4" w:space="0"/>
              <w:right w:val="single" w:color="auto" w:sz="4" w:space="0"/>
            </w:tcBorders>
          </w:tcPr>
          <w:p w14:paraId="680F5BA4">
            <w:pPr>
              <w:widowControl w:val="0"/>
              <w:spacing w:after="120"/>
              <w:jc w:val="center"/>
              <w:rPr>
                <w:rFonts w:ascii="GHEA Grapalat" w:hAnsi="GHEA Grapalat"/>
                <w:sz w:val="18"/>
                <w:szCs w:val="18"/>
              </w:rPr>
            </w:pPr>
            <w:r>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color="auto" w:sz="4" w:space="0"/>
              <w:left w:val="single" w:color="auto" w:sz="4" w:space="0"/>
              <w:bottom w:val="single" w:color="auto" w:sz="4" w:space="0"/>
              <w:right w:val="single" w:color="auto" w:sz="4" w:space="0"/>
            </w:tcBorders>
          </w:tcPr>
          <w:p w14:paraId="43B6E0D7">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9A907EF">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tc>
        <w:tc>
          <w:tcPr>
            <w:tcW w:w="2640" w:type="dxa"/>
            <w:tcBorders>
              <w:top w:val="single" w:color="auto" w:sz="4" w:space="0"/>
              <w:left w:val="single" w:color="auto" w:sz="4" w:space="0"/>
              <w:bottom w:val="single" w:color="auto" w:sz="4" w:space="0"/>
              <w:right w:val="single" w:color="auto" w:sz="4" w:space="0"/>
            </w:tcBorders>
          </w:tcPr>
          <w:p w14:paraId="0329644D">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14:paraId="7016A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3C096D7">
            <w:pPr>
              <w:widowControl w:val="0"/>
              <w:spacing w:after="120"/>
              <w:jc w:val="center"/>
              <w:rPr>
                <w:rFonts w:ascii="GHEA Grapalat" w:hAnsi="GHEA Grapalat"/>
                <w:sz w:val="18"/>
                <w:szCs w:val="18"/>
              </w:rPr>
            </w:pPr>
            <w:r>
              <w:rPr>
                <w:rFonts w:ascii="GHEA Grapalat" w:hAnsi="GHEA Grapalat"/>
                <w:sz w:val="18"/>
                <w:szCs w:val="18"/>
              </w:rPr>
              <w:t>6.</w:t>
            </w:r>
          </w:p>
        </w:tc>
        <w:tc>
          <w:tcPr>
            <w:tcW w:w="1938" w:type="dxa"/>
            <w:tcBorders>
              <w:top w:val="single" w:color="auto" w:sz="4" w:space="0"/>
              <w:left w:val="single" w:color="auto" w:sz="4" w:space="0"/>
              <w:bottom w:val="single" w:color="auto" w:sz="4" w:space="0"/>
              <w:right w:val="single" w:color="auto" w:sz="4" w:space="0"/>
            </w:tcBorders>
          </w:tcPr>
          <w:p w14:paraId="412E1C50">
            <w:pPr>
              <w:widowControl w:val="0"/>
              <w:spacing w:after="120"/>
              <w:jc w:val="center"/>
              <w:rPr>
                <w:rFonts w:ascii="GHEA Grapalat" w:hAnsi="GHEA Grapalat"/>
                <w:sz w:val="18"/>
                <w:szCs w:val="18"/>
              </w:rPr>
            </w:pPr>
            <w:r>
              <w:rPr>
                <w:rFonts w:ascii="GHEA Grapalat" w:hAnsi="GHEA Grapalat"/>
                <w:sz w:val="18"/>
                <w:szCs w:val="18"/>
              </w:rPr>
              <w:t>номер счета плательщика</w:t>
            </w:r>
          </w:p>
        </w:tc>
        <w:tc>
          <w:tcPr>
            <w:tcW w:w="2050" w:type="dxa"/>
            <w:tcBorders>
              <w:top w:val="single" w:color="auto" w:sz="4" w:space="0"/>
              <w:left w:val="single" w:color="auto" w:sz="4" w:space="0"/>
              <w:bottom w:val="single" w:color="auto" w:sz="4" w:space="0"/>
              <w:right w:val="single" w:color="auto" w:sz="4" w:space="0"/>
            </w:tcBorders>
          </w:tcPr>
          <w:p w14:paraId="11E4A9B5">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8656834">
            <w:pPr>
              <w:widowControl w:val="0"/>
              <w:spacing w:after="120"/>
              <w:jc w:val="center"/>
              <w:rPr>
                <w:rFonts w:ascii="GHEA Grapalat" w:hAnsi="GHEA Grapalat"/>
                <w:sz w:val="18"/>
                <w:szCs w:val="18"/>
              </w:rPr>
            </w:pPr>
            <w:r>
              <w:rPr>
                <w:rFonts w:ascii="GHEA Grapalat" w:hAnsi="GHEA Grapalat"/>
                <w:sz w:val="18"/>
                <w:szCs w:val="18"/>
              </w:rPr>
              <w:t>обязательно</w:t>
            </w:r>
          </w:p>
          <w:p w14:paraId="62218621">
            <w:pPr>
              <w:widowControl w:val="0"/>
              <w:spacing w:after="120"/>
              <w:jc w:val="center"/>
              <w:rPr>
                <w:rFonts w:ascii="GHEA Grapalat" w:hAnsi="GHEA Grapalat"/>
                <w:sz w:val="18"/>
                <w:szCs w:val="18"/>
              </w:rPr>
            </w:pPr>
            <w:r>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color="auto" w:sz="4" w:space="0"/>
              <w:left w:val="single" w:color="auto" w:sz="4" w:space="0"/>
              <w:bottom w:val="single" w:color="auto" w:sz="4" w:space="0"/>
              <w:right w:val="single" w:color="auto" w:sz="4" w:space="0"/>
            </w:tcBorders>
          </w:tcPr>
          <w:p w14:paraId="130DC651">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14:paraId="74B4E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A1CF829">
            <w:pPr>
              <w:widowControl w:val="0"/>
              <w:spacing w:after="120"/>
              <w:jc w:val="center"/>
              <w:rPr>
                <w:rFonts w:ascii="GHEA Grapalat" w:hAnsi="GHEA Grapalat"/>
                <w:sz w:val="18"/>
                <w:szCs w:val="18"/>
              </w:rPr>
            </w:pPr>
            <w:r>
              <w:rPr>
                <w:rFonts w:ascii="GHEA Grapalat" w:hAnsi="GHEA Grapalat"/>
                <w:sz w:val="18"/>
                <w:szCs w:val="18"/>
              </w:rPr>
              <w:t>7.</w:t>
            </w:r>
          </w:p>
        </w:tc>
        <w:tc>
          <w:tcPr>
            <w:tcW w:w="1938" w:type="dxa"/>
            <w:tcBorders>
              <w:top w:val="single" w:color="auto" w:sz="4" w:space="0"/>
              <w:left w:val="single" w:color="auto" w:sz="4" w:space="0"/>
              <w:bottom w:val="single" w:color="auto" w:sz="4" w:space="0"/>
              <w:right w:val="single" w:color="auto" w:sz="4" w:space="0"/>
            </w:tcBorders>
          </w:tcPr>
          <w:p w14:paraId="7C18736E">
            <w:pPr>
              <w:widowControl w:val="0"/>
              <w:spacing w:after="120"/>
              <w:jc w:val="center"/>
              <w:rPr>
                <w:rFonts w:ascii="GHEA Grapalat" w:hAnsi="GHEA Grapalat"/>
                <w:sz w:val="18"/>
                <w:szCs w:val="18"/>
              </w:rPr>
            </w:pPr>
            <w:r>
              <w:rPr>
                <w:rFonts w:ascii="GHEA Grapalat" w:hAnsi="GHEA Grapalat"/>
                <w:sz w:val="18"/>
                <w:szCs w:val="18"/>
              </w:rPr>
              <w:t>УНН плательщика</w:t>
            </w:r>
          </w:p>
        </w:tc>
        <w:tc>
          <w:tcPr>
            <w:tcW w:w="2050" w:type="dxa"/>
            <w:tcBorders>
              <w:top w:val="single" w:color="auto" w:sz="4" w:space="0"/>
              <w:left w:val="single" w:color="auto" w:sz="4" w:space="0"/>
              <w:bottom w:val="single" w:color="auto" w:sz="4" w:space="0"/>
              <w:right w:val="single" w:color="auto" w:sz="4" w:space="0"/>
            </w:tcBorders>
          </w:tcPr>
          <w:p w14:paraId="1868B21A">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62582B7">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40976CF4">
            <w:pPr>
              <w:widowControl w:val="0"/>
              <w:spacing w:after="12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color="auto" w:sz="4" w:space="0"/>
              <w:left w:val="single" w:color="auto" w:sz="4" w:space="0"/>
              <w:bottom w:val="single" w:color="auto" w:sz="4" w:space="0"/>
              <w:right w:val="single" w:color="auto" w:sz="4" w:space="0"/>
            </w:tcBorders>
          </w:tcPr>
          <w:p w14:paraId="085018EB">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14:paraId="113D9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27FEA0C">
            <w:pPr>
              <w:widowControl w:val="0"/>
              <w:spacing w:after="120"/>
              <w:jc w:val="center"/>
              <w:rPr>
                <w:rFonts w:ascii="GHEA Grapalat" w:hAnsi="GHEA Grapalat"/>
                <w:sz w:val="18"/>
                <w:szCs w:val="18"/>
              </w:rPr>
            </w:pPr>
            <w:r>
              <w:rPr>
                <w:rFonts w:ascii="GHEA Grapalat" w:hAnsi="GHEA Grapalat"/>
                <w:sz w:val="18"/>
                <w:szCs w:val="18"/>
              </w:rPr>
              <w:t>8.</w:t>
            </w:r>
          </w:p>
        </w:tc>
        <w:tc>
          <w:tcPr>
            <w:tcW w:w="1938" w:type="dxa"/>
            <w:tcBorders>
              <w:top w:val="single" w:color="auto" w:sz="4" w:space="0"/>
              <w:left w:val="single" w:color="auto" w:sz="4" w:space="0"/>
              <w:bottom w:val="single" w:color="auto" w:sz="4" w:space="0"/>
              <w:right w:val="single" w:color="auto" w:sz="4" w:space="0"/>
            </w:tcBorders>
          </w:tcPr>
          <w:p w14:paraId="485718E9">
            <w:pPr>
              <w:widowControl w:val="0"/>
              <w:spacing w:after="120"/>
              <w:jc w:val="center"/>
              <w:rPr>
                <w:rFonts w:ascii="GHEA Grapalat" w:hAnsi="GHEA Grapalat"/>
                <w:sz w:val="18"/>
                <w:szCs w:val="18"/>
              </w:rPr>
            </w:pPr>
            <w:r>
              <w:rPr>
                <w:rFonts w:ascii="GHEA Grapalat" w:hAnsi="GHEA Grapalat"/>
                <w:sz w:val="18"/>
                <w:szCs w:val="18"/>
              </w:rPr>
              <w:t>НЗОУ плательщика</w:t>
            </w:r>
          </w:p>
        </w:tc>
        <w:tc>
          <w:tcPr>
            <w:tcW w:w="2050" w:type="dxa"/>
            <w:tcBorders>
              <w:top w:val="single" w:color="auto" w:sz="4" w:space="0"/>
              <w:left w:val="single" w:color="auto" w:sz="4" w:space="0"/>
              <w:bottom w:val="single" w:color="auto" w:sz="4" w:space="0"/>
              <w:right w:val="single" w:color="auto" w:sz="4" w:space="0"/>
            </w:tcBorders>
          </w:tcPr>
          <w:p w14:paraId="47F8900B">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DA16DB1">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460FF63D">
            <w:pPr>
              <w:widowControl w:val="0"/>
              <w:spacing w:after="12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color="auto" w:sz="4" w:space="0"/>
              <w:left w:val="single" w:color="auto" w:sz="4" w:space="0"/>
              <w:bottom w:val="single" w:color="auto" w:sz="4" w:space="0"/>
              <w:right w:val="single" w:color="auto" w:sz="4" w:space="0"/>
            </w:tcBorders>
          </w:tcPr>
          <w:p w14:paraId="57D67459">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14:paraId="3EA77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7633A96">
            <w:pPr>
              <w:widowControl w:val="0"/>
              <w:spacing w:after="120"/>
              <w:jc w:val="center"/>
              <w:rPr>
                <w:rFonts w:ascii="GHEA Grapalat" w:hAnsi="GHEA Grapalat"/>
                <w:sz w:val="18"/>
                <w:szCs w:val="18"/>
              </w:rPr>
            </w:pPr>
            <w:r>
              <w:rPr>
                <w:rFonts w:ascii="GHEA Grapalat" w:hAnsi="GHEA Grapalat"/>
                <w:sz w:val="18"/>
                <w:szCs w:val="18"/>
              </w:rPr>
              <w:t>9.</w:t>
            </w:r>
          </w:p>
        </w:tc>
        <w:tc>
          <w:tcPr>
            <w:tcW w:w="1938" w:type="dxa"/>
            <w:tcBorders>
              <w:top w:val="single" w:color="auto" w:sz="4" w:space="0"/>
              <w:left w:val="single" w:color="auto" w:sz="4" w:space="0"/>
              <w:bottom w:val="single" w:color="auto" w:sz="4" w:space="0"/>
              <w:right w:val="single" w:color="auto" w:sz="4" w:space="0"/>
            </w:tcBorders>
          </w:tcPr>
          <w:p w14:paraId="22BCD7AF">
            <w:pPr>
              <w:widowControl w:val="0"/>
              <w:spacing w:after="120"/>
              <w:jc w:val="center"/>
              <w:rPr>
                <w:rFonts w:ascii="GHEA Grapalat" w:hAnsi="GHEA Grapalat"/>
                <w:sz w:val="18"/>
                <w:szCs w:val="18"/>
              </w:rPr>
            </w:pPr>
            <w:r>
              <w:rPr>
                <w:rFonts w:ascii="GHEA Grapalat" w:hAnsi="GHEA Grapalat"/>
                <w:sz w:val="18"/>
                <w:szCs w:val="18"/>
              </w:rPr>
              <w:t>наименование, или имя, фамилия бенефициара</w:t>
            </w:r>
          </w:p>
        </w:tc>
        <w:tc>
          <w:tcPr>
            <w:tcW w:w="2050" w:type="dxa"/>
            <w:tcBorders>
              <w:top w:val="single" w:color="auto" w:sz="4" w:space="0"/>
              <w:left w:val="single" w:color="auto" w:sz="4" w:space="0"/>
              <w:bottom w:val="single" w:color="auto" w:sz="4" w:space="0"/>
              <w:right w:val="single" w:color="auto" w:sz="4" w:space="0"/>
            </w:tcBorders>
          </w:tcPr>
          <w:p w14:paraId="327B8887">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9010BE3">
            <w:pPr>
              <w:widowControl w:val="0"/>
              <w:spacing w:after="120"/>
              <w:jc w:val="center"/>
              <w:rPr>
                <w:rFonts w:ascii="GHEA Grapalat" w:hAnsi="GHEA Grapalat"/>
                <w:sz w:val="18"/>
                <w:szCs w:val="18"/>
              </w:rPr>
            </w:pPr>
            <w:r>
              <w:rPr>
                <w:rFonts w:ascii="GHEA Grapalat" w:hAnsi="GHEA Grapalat"/>
                <w:sz w:val="18"/>
                <w:szCs w:val="18"/>
              </w:rPr>
              <w:t>обязательно</w:t>
            </w:r>
          </w:p>
          <w:p w14:paraId="277ADFF2">
            <w:pPr>
              <w:widowControl w:val="0"/>
              <w:spacing w:after="120"/>
              <w:jc w:val="center"/>
              <w:rPr>
                <w:rFonts w:ascii="GHEA Grapalat" w:hAnsi="GHEA Grapalat"/>
                <w:sz w:val="18"/>
                <w:szCs w:val="18"/>
              </w:rPr>
            </w:pPr>
            <w:r>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color="auto" w:sz="4" w:space="0"/>
              <w:left w:val="single" w:color="auto" w:sz="4" w:space="0"/>
              <w:bottom w:val="single" w:color="auto" w:sz="4" w:space="0"/>
              <w:right w:val="single" w:color="auto" w:sz="4" w:space="0"/>
            </w:tcBorders>
          </w:tcPr>
          <w:p w14:paraId="7C34C112">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14:paraId="7A23E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207F7A6">
            <w:pPr>
              <w:widowControl w:val="0"/>
              <w:spacing w:after="120"/>
              <w:jc w:val="center"/>
              <w:rPr>
                <w:rFonts w:ascii="GHEA Grapalat" w:hAnsi="GHEA Grapalat"/>
                <w:sz w:val="18"/>
                <w:szCs w:val="18"/>
              </w:rPr>
            </w:pPr>
            <w:r>
              <w:rPr>
                <w:rFonts w:ascii="GHEA Grapalat" w:hAnsi="GHEA Grapalat"/>
                <w:sz w:val="18"/>
                <w:szCs w:val="18"/>
              </w:rPr>
              <w:t>10.</w:t>
            </w:r>
          </w:p>
        </w:tc>
        <w:tc>
          <w:tcPr>
            <w:tcW w:w="1938" w:type="dxa"/>
            <w:tcBorders>
              <w:top w:val="single" w:color="auto" w:sz="4" w:space="0"/>
              <w:left w:val="single" w:color="auto" w:sz="4" w:space="0"/>
              <w:bottom w:val="single" w:color="auto" w:sz="4" w:space="0"/>
              <w:right w:val="single" w:color="auto" w:sz="4" w:space="0"/>
            </w:tcBorders>
          </w:tcPr>
          <w:p w14:paraId="63B66B63">
            <w:pPr>
              <w:widowControl w:val="0"/>
              <w:spacing w:after="120"/>
              <w:jc w:val="center"/>
              <w:rPr>
                <w:rFonts w:ascii="GHEA Grapalat" w:hAnsi="GHEA Grapalat"/>
                <w:sz w:val="18"/>
                <w:szCs w:val="18"/>
              </w:rPr>
            </w:pPr>
            <w:r>
              <w:rPr>
                <w:rFonts w:ascii="GHEA Grapalat" w:hAnsi="GHEA Grapalat"/>
                <w:sz w:val="18"/>
                <w:szCs w:val="18"/>
              </w:rPr>
              <w:t>НЗОУ бенефициара</w:t>
            </w:r>
          </w:p>
        </w:tc>
        <w:tc>
          <w:tcPr>
            <w:tcW w:w="2050" w:type="dxa"/>
            <w:tcBorders>
              <w:top w:val="single" w:color="auto" w:sz="4" w:space="0"/>
              <w:left w:val="single" w:color="auto" w:sz="4" w:space="0"/>
              <w:bottom w:val="single" w:color="auto" w:sz="4" w:space="0"/>
              <w:right w:val="single" w:color="auto" w:sz="4" w:space="0"/>
            </w:tcBorders>
          </w:tcPr>
          <w:p w14:paraId="2EA1B769">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76AF4E1">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15D9A74E">
            <w:pPr>
              <w:widowControl w:val="0"/>
              <w:spacing w:after="120"/>
              <w:jc w:val="center"/>
              <w:rPr>
                <w:rFonts w:ascii="GHEA Grapalat" w:hAnsi="GHEA Grapalat"/>
                <w:sz w:val="18"/>
                <w:szCs w:val="18"/>
              </w:rPr>
            </w:pPr>
            <w:r>
              <w:rPr>
                <w:rFonts w:ascii="GHEA Grapalat" w:hAnsi="GHEA Grapalat"/>
                <w:sz w:val="18"/>
                <w:szCs w:val="18"/>
              </w:rPr>
              <w:t>(не заполняется в процессе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520E7A07">
            <w:pPr>
              <w:widowControl w:val="0"/>
              <w:spacing w:after="120"/>
              <w:jc w:val="center"/>
              <w:rPr>
                <w:rFonts w:ascii="GHEA Grapalat" w:hAnsi="GHEA Grapalat"/>
                <w:sz w:val="18"/>
                <w:szCs w:val="18"/>
              </w:rPr>
            </w:pPr>
            <w:r>
              <w:rPr>
                <w:rFonts w:ascii="GHEA Grapalat" w:hAnsi="GHEA Grapalat"/>
                <w:sz w:val="18"/>
                <w:szCs w:val="18"/>
              </w:rPr>
              <w:t>(не заполняется)</w:t>
            </w:r>
          </w:p>
        </w:tc>
      </w:tr>
      <w:tr w14:paraId="5517C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582504D">
            <w:pPr>
              <w:widowControl w:val="0"/>
              <w:spacing w:after="120"/>
              <w:jc w:val="center"/>
              <w:rPr>
                <w:rFonts w:ascii="GHEA Grapalat" w:hAnsi="GHEA Grapalat"/>
                <w:sz w:val="18"/>
                <w:szCs w:val="18"/>
              </w:rPr>
            </w:pPr>
            <w:r>
              <w:rPr>
                <w:rFonts w:ascii="GHEA Grapalat" w:hAnsi="GHEA Grapalat"/>
                <w:sz w:val="18"/>
                <w:szCs w:val="18"/>
              </w:rPr>
              <w:t>11.</w:t>
            </w:r>
          </w:p>
        </w:tc>
        <w:tc>
          <w:tcPr>
            <w:tcW w:w="1938" w:type="dxa"/>
            <w:tcBorders>
              <w:top w:val="single" w:color="auto" w:sz="4" w:space="0"/>
              <w:left w:val="single" w:color="auto" w:sz="4" w:space="0"/>
              <w:bottom w:val="single" w:color="auto" w:sz="4" w:space="0"/>
              <w:right w:val="single" w:color="auto" w:sz="4" w:space="0"/>
            </w:tcBorders>
          </w:tcPr>
          <w:p w14:paraId="29C2D19C">
            <w:pPr>
              <w:widowControl w:val="0"/>
              <w:spacing w:after="120"/>
              <w:jc w:val="center"/>
              <w:rPr>
                <w:rFonts w:ascii="GHEA Grapalat" w:hAnsi="GHEA Grapalat"/>
                <w:sz w:val="18"/>
                <w:szCs w:val="18"/>
              </w:rPr>
            </w:pPr>
            <w:r>
              <w:rPr>
                <w:rFonts w:ascii="GHEA Grapalat" w:hAnsi="GHEA Grapalat"/>
                <w:sz w:val="18"/>
                <w:szCs w:val="18"/>
              </w:rPr>
              <w:t>УНН бенефициара</w:t>
            </w:r>
          </w:p>
        </w:tc>
        <w:tc>
          <w:tcPr>
            <w:tcW w:w="2050" w:type="dxa"/>
            <w:tcBorders>
              <w:top w:val="single" w:color="auto" w:sz="4" w:space="0"/>
              <w:left w:val="single" w:color="auto" w:sz="4" w:space="0"/>
              <w:bottom w:val="single" w:color="auto" w:sz="4" w:space="0"/>
              <w:right w:val="single" w:color="auto" w:sz="4" w:space="0"/>
            </w:tcBorders>
          </w:tcPr>
          <w:p w14:paraId="45B82856">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10B8F13">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6A9CD500">
            <w:pPr>
              <w:widowControl w:val="0"/>
              <w:spacing w:after="120"/>
              <w:jc w:val="center"/>
              <w:rPr>
                <w:rFonts w:ascii="GHEA Grapalat" w:hAnsi="GHEA Grapalat"/>
                <w:sz w:val="18"/>
                <w:szCs w:val="18"/>
              </w:rPr>
            </w:pPr>
            <w:r>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color="auto" w:sz="4" w:space="0"/>
              <w:left w:val="single" w:color="auto" w:sz="4" w:space="0"/>
              <w:bottom w:val="single" w:color="auto" w:sz="4" w:space="0"/>
              <w:right w:val="single" w:color="auto" w:sz="4" w:space="0"/>
            </w:tcBorders>
          </w:tcPr>
          <w:p w14:paraId="76532DE6">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14:paraId="2B860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287D4DC">
            <w:pPr>
              <w:widowControl w:val="0"/>
              <w:spacing w:after="120"/>
              <w:jc w:val="center"/>
              <w:rPr>
                <w:rFonts w:ascii="GHEA Grapalat" w:hAnsi="GHEA Grapalat"/>
                <w:sz w:val="18"/>
                <w:szCs w:val="18"/>
              </w:rPr>
            </w:pPr>
            <w:r>
              <w:rPr>
                <w:rFonts w:ascii="GHEA Grapalat" w:hAnsi="GHEA Grapalat"/>
                <w:sz w:val="18"/>
                <w:szCs w:val="18"/>
              </w:rPr>
              <w:t>12.</w:t>
            </w:r>
          </w:p>
        </w:tc>
        <w:tc>
          <w:tcPr>
            <w:tcW w:w="1938" w:type="dxa"/>
            <w:tcBorders>
              <w:top w:val="single" w:color="auto" w:sz="4" w:space="0"/>
              <w:left w:val="single" w:color="auto" w:sz="4" w:space="0"/>
              <w:bottom w:val="single" w:color="auto" w:sz="4" w:space="0"/>
              <w:right w:val="single" w:color="auto" w:sz="4" w:space="0"/>
            </w:tcBorders>
          </w:tcPr>
          <w:p w14:paraId="6A1D1563">
            <w:pPr>
              <w:widowControl w:val="0"/>
              <w:spacing w:after="120"/>
              <w:jc w:val="center"/>
              <w:rPr>
                <w:rFonts w:ascii="GHEA Grapalat" w:hAnsi="GHEA Grapalat"/>
                <w:sz w:val="18"/>
                <w:szCs w:val="18"/>
              </w:rPr>
            </w:pPr>
            <w:r>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color="auto" w:sz="4" w:space="0"/>
              <w:left w:val="single" w:color="auto" w:sz="4" w:space="0"/>
              <w:bottom w:val="single" w:color="auto" w:sz="4" w:space="0"/>
              <w:right w:val="single" w:color="auto" w:sz="4" w:space="0"/>
            </w:tcBorders>
          </w:tcPr>
          <w:p w14:paraId="7E2D4542">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E8C28FD">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6555EA8F">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14:paraId="11890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A783D03">
            <w:pPr>
              <w:widowControl w:val="0"/>
              <w:spacing w:after="120"/>
              <w:jc w:val="center"/>
              <w:rPr>
                <w:rFonts w:ascii="GHEA Grapalat" w:hAnsi="GHEA Grapalat"/>
                <w:sz w:val="18"/>
                <w:szCs w:val="18"/>
              </w:rPr>
            </w:pPr>
            <w:r>
              <w:rPr>
                <w:rFonts w:ascii="GHEA Grapalat" w:hAnsi="GHEA Grapalat"/>
                <w:sz w:val="18"/>
                <w:szCs w:val="18"/>
              </w:rPr>
              <w:t>13.</w:t>
            </w:r>
          </w:p>
        </w:tc>
        <w:tc>
          <w:tcPr>
            <w:tcW w:w="1938" w:type="dxa"/>
            <w:tcBorders>
              <w:top w:val="single" w:color="auto" w:sz="4" w:space="0"/>
              <w:left w:val="single" w:color="auto" w:sz="4" w:space="0"/>
              <w:bottom w:val="single" w:color="auto" w:sz="4" w:space="0"/>
              <w:right w:val="single" w:color="auto" w:sz="4" w:space="0"/>
            </w:tcBorders>
          </w:tcPr>
          <w:p w14:paraId="31F94334">
            <w:pPr>
              <w:widowControl w:val="0"/>
              <w:spacing w:after="120"/>
              <w:jc w:val="center"/>
              <w:rPr>
                <w:rFonts w:ascii="GHEA Grapalat" w:hAnsi="GHEA Grapalat"/>
                <w:sz w:val="18"/>
                <w:szCs w:val="18"/>
              </w:rPr>
            </w:pPr>
            <w:r>
              <w:rPr>
                <w:rFonts w:ascii="GHEA Grapalat" w:hAnsi="GHEA Grapalat"/>
                <w:sz w:val="18"/>
                <w:szCs w:val="18"/>
              </w:rPr>
              <w:t>номер счета бенефициара</w:t>
            </w:r>
          </w:p>
        </w:tc>
        <w:tc>
          <w:tcPr>
            <w:tcW w:w="2050" w:type="dxa"/>
            <w:tcBorders>
              <w:top w:val="single" w:color="auto" w:sz="4" w:space="0"/>
              <w:left w:val="single" w:color="auto" w:sz="4" w:space="0"/>
              <w:bottom w:val="single" w:color="auto" w:sz="4" w:space="0"/>
              <w:right w:val="single" w:color="auto" w:sz="4" w:space="0"/>
            </w:tcBorders>
          </w:tcPr>
          <w:p w14:paraId="0E80F07B">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9FBD8E3">
            <w:pPr>
              <w:widowControl w:val="0"/>
              <w:spacing w:after="120"/>
              <w:jc w:val="center"/>
              <w:rPr>
                <w:rFonts w:ascii="GHEA Grapalat" w:hAnsi="GHEA Grapalat"/>
                <w:sz w:val="18"/>
                <w:szCs w:val="18"/>
              </w:rPr>
            </w:pPr>
            <w:r>
              <w:rPr>
                <w:rFonts w:ascii="GHEA Grapalat" w:hAnsi="GHEA Grapalat"/>
                <w:sz w:val="18"/>
                <w:szCs w:val="18"/>
              </w:rPr>
              <w:t>обязательно</w:t>
            </w:r>
          </w:p>
          <w:p w14:paraId="46F8B106">
            <w:pPr>
              <w:widowControl w:val="0"/>
              <w:spacing w:after="120"/>
              <w:jc w:val="center"/>
              <w:rPr>
                <w:rFonts w:ascii="GHEA Grapalat" w:hAnsi="GHEA Grapalat"/>
                <w:sz w:val="18"/>
                <w:szCs w:val="18"/>
              </w:rPr>
            </w:pPr>
            <w:r>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color="auto" w:sz="4" w:space="0"/>
              <w:left w:val="single" w:color="auto" w:sz="4" w:space="0"/>
              <w:bottom w:val="single" w:color="auto" w:sz="4" w:space="0"/>
              <w:right w:val="single" w:color="auto" w:sz="4" w:space="0"/>
            </w:tcBorders>
          </w:tcPr>
          <w:p w14:paraId="7EB9F73E">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14:paraId="6DD9AF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CE6F8B7">
            <w:pPr>
              <w:widowControl w:val="0"/>
              <w:spacing w:after="120"/>
              <w:jc w:val="center"/>
              <w:rPr>
                <w:rFonts w:ascii="GHEA Grapalat" w:hAnsi="GHEA Grapalat"/>
                <w:sz w:val="18"/>
                <w:szCs w:val="18"/>
              </w:rPr>
            </w:pPr>
            <w:r>
              <w:rPr>
                <w:rFonts w:ascii="GHEA Grapalat" w:hAnsi="GHEA Grapalat"/>
                <w:sz w:val="18"/>
                <w:szCs w:val="18"/>
              </w:rPr>
              <w:t>14.</w:t>
            </w:r>
          </w:p>
        </w:tc>
        <w:tc>
          <w:tcPr>
            <w:tcW w:w="1938" w:type="dxa"/>
            <w:tcBorders>
              <w:top w:val="single" w:color="auto" w:sz="4" w:space="0"/>
              <w:left w:val="single" w:color="auto" w:sz="4" w:space="0"/>
              <w:bottom w:val="single" w:color="auto" w:sz="4" w:space="0"/>
              <w:right w:val="single" w:color="auto" w:sz="4" w:space="0"/>
            </w:tcBorders>
          </w:tcPr>
          <w:p w14:paraId="18F19EDB">
            <w:pPr>
              <w:widowControl w:val="0"/>
              <w:spacing w:after="120"/>
              <w:jc w:val="center"/>
              <w:rPr>
                <w:rFonts w:ascii="GHEA Grapalat" w:hAnsi="GHEA Grapalat"/>
                <w:sz w:val="18"/>
                <w:szCs w:val="18"/>
              </w:rPr>
            </w:pPr>
            <w:r>
              <w:rPr>
                <w:rFonts w:ascii="GHEA Grapalat" w:hAnsi="GHEA Grapalat"/>
                <w:sz w:val="18"/>
                <w:szCs w:val="18"/>
              </w:rPr>
              <w:t>сумма (цифрами и прописью)</w:t>
            </w:r>
          </w:p>
        </w:tc>
        <w:tc>
          <w:tcPr>
            <w:tcW w:w="2050" w:type="dxa"/>
            <w:tcBorders>
              <w:top w:val="single" w:color="auto" w:sz="4" w:space="0"/>
              <w:left w:val="single" w:color="auto" w:sz="4" w:space="0"/>
              <w:bottom w:val="single" w:color="auto" w:sz="4" w:space="0"/>
              <w:right w:val="single" w:color="auto" w:sz="4" w:space="0"/>
            </w:tcBorders>
          </w:tcPr>
          <w:p w14:paraId="59EC61B8">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FEFEEB6">
            <w:pPr>
              <w:widowControl w:val="0"/>
              <w:spacing w:after="120"/>
              <w:jc w:val="center"/>
              <w:rPr>
                <w:rFonts w:ascii="GHEA Grapalat" w:hAnsi="GHEA Grapalat"/>
                <w:sz w:val="18"/>
                <w:szCs w:val="18"/>
              </w:rPr>
            </w:pPr>
            <w:r>
              <w:rPr>
                <w:rFonts w:ascii="GHEA Grapalat" w:hAnsi="GHEA Grapalat"/>
                <w:sz w:val="18"/>
                <w:szCs w:val="18"/>
              </w:rPr>
              <w:t>обязательно</w:t>
            </w:r>
          </w:p>
          <w:p w14:paraId="41E8E5CA">
            <w:pPr>
              <w:widowControl w:val="0"/>
              <w:spacing w:after="120"/>
              <w:jc w:val="center"/>
              <w:rPr>
                <w:rFonts w:ascii="GHEA Grapalat" w:hAnsi="GHEA Grapalat"/>
                <w:sz w:val="18"/>
                <w:szCs w:val="18"/>
              </w:rPr>
            </w:pPr>
            <w:r>
              <w:rPr>
                <w:rFonts w:ascii="GHEA Grapalat" w:hAnsi="GHEA Grapalat"/>
                <w:sz w:val="18"/>
                <w:szCs w:val="18"/>
              </w:rPr>
              <w:t>заполняется сумма, подлежащая уплате бенефициару</w:t>
            </w:r>
          </w:p>
        </w:tc>
        <w:tc>
          <w:tcPr>
            <w:tcW w:w="2640" w:type="dxa"/>
            <w:tcBorders>
              <w:top w:val="single" w:color="auto" w:sz="4" w:space="0"/>
              <w:left w:val="single" w:color="auto" w:sz="4" w:space="0"/>
              <w:bottom w:val="single" w:color="auto" w:sz="4" w:space="0"/>
              <w:right w:val="single" w:color="auto" w:sz="4" w:space="0"/>
            </w:tcBorders>
          </w:tcPr>
          <w:p w14:paraId="565FE8BA">
            <w:pPr>
              <w:widowControl w:val="0"/>
              <w:spacing w:after="120"/>
              <w:jc w:val="center"/>
              <w:rPr>
                <w:rFonts w:ascii="GHEA Grapalat" w:hAnsi="GHEA Grapalat"/>
                <w:sz w:val="18"/>
                <w:szCs w:val="18"/>
              </w:rPr>
            </w:pPr>
            <w:r>
              <w:rPr>
                <w:rFonts w:ascii="GHEA Grapalat" w:hAnsi="GHEA Grapalat"/>
                <w:sz w:val="18"/>
                <w:szCs w:val="18"/>
              </w:rPr>
              <w:t xml:space="preserve">заполняется плательщиком </w:t>
            </w:r>
          </w:p>
        </w:tc>
      </w:tr>
      <w:tr w14:paraId="3309C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2C9E013">
            <w:pPr>
              <w:widowControl w:val="0"/>
              <w:spacing w:after="120"/>
              <w:jc w:val="center"/>
              <w:rPr>
                <w:rFonts w:ascii="GHEA Grapalat" w:hAnsi="GHEA Grapalat"/>
                <w:sz w:val="18"/>
                <w:szCs w:val="18"/>
              </w:rPr>
            </w:pPr>
            <w:r>
              <w:rPr>
                <w:rFonts w:ascii="GHEA Grapalat" w:hAnsi="GHEA Grapalat"/>
                <w:sz w:val="18"/>
                <w:szCs w:val="18"/>
              </w:rPr>
              <w:t>15.</w:t>
            </w:r>
          </w:p>
        </w:tc>
        <w:tc>
          <w:tcPr>
            <w:tcW w:w="1938" w:type="dxa"/>
            <w:tcBorders>
              <w:top w:val="single" w:color="auto" w:sz="4" w:space="0"/>
              <w:left w:val="single" w:color="auto" w:sz="4" w:space="0"/>
              <w:bottom w:val="single" w:color="auto" w:sz="4" w:space="0"/>
              <w:right w:val="single" w:color="auto" w:sz="4" w:space="0"/>
            </w:tcBorders>
          </w:tcPr>
          <w:p w14:paraId="0FFC538D">
            <w:pPr>
              <w:widowControl w:val="0"/>
              <w:spacing w:after="120"/>
              <w:jc w:val="center"/>
              <w:rPr>
                <w:rFonts w:ascii="GHEA Grapalat" w:hAnsi="GHEA Grapalat"/>
                <w:sz w:val="18"/>
                <w:szCs w:val="18"/>
              </w:rPr>
            </w:pPr>
            <w:r>
              <w:rPr>
                <w:rFonts w:ascii="GHEA Grapalat" w:hAnsi="GHEA Grapalat"/>
                <w:sz w:val="18"/>
                <w:szCs w:val="18"/>
              </w:rPr>
              <w:t xml:space="preserve">акцептованная сумма (цифрами и прописью) </w:t>
            </w:r>
          </w:p>
        </w:tc>
        <w:tc>
          <w:tcPr>
            <w:tcW w:w="2050" w:type="dxa"/>
            <w:tcBorders>
              <w:top w:val="single" w:color="auto" w:sz="4" w:space="0"/>
              <w:left w:val="single" w:color="auto" w:sz="4" w:space="0"/>
              <w:bottom w:val="single" w:color="auto" w:sz="4" w:space="0"/>
              <w:right w:val="single" w:color="auto" w:sz="4" w:space="0"/>
            </w:tcBorders>
          </w:tcPr>
          <w:p w14:paraId="4915708C">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249258D">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67D7836C">
            <w:pPr>
              <w:widowControl w:val="0"/>
              <w:spacing w:after="120"/>
              <w:jc w:val="center"/>
              <w:rPr>
                <w:rFonts w:ascii="GHEA Grapalat" w:hAnsi="GHEA Grapalat"/>
                <w:sz w:val="18"/>
                <w:szCs w:val="18"/>
              </w:rPr>
            </w:pPr>
            <w:r>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0FFED393">
            <w:pPr>
              <w:widowControl w:val="0"/>
              <w:spacing w:after="120"/>
              <w:jc w:val="center"/>
              <w:rPr>
                <w:rFonts w:ascii="GHEA Grapalat" w:hAnsi="GHEA Grapalat"/>
                <w:sz w:val="18"/>
                <w:szCs w:val="18"/>
              </w:rPr>
            </w:pPr>
            <w:r>
              <w:rPr>
                <w:rFonts w:ascii="GHEA Grapalat" w:hAnsi="GHEA Grapalat"/>
                <w:sz w:val="18"/>
                <w:szCs w:val="18"/>
              </w:rPr>
              <w:t>(не заполняется и не применяется)</w:t>
            </w:r>
          </w:p>
        </w:tc>
      </w:tr>
      <w:tr w14:paraId="6CCED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23485B3">
            <w:pPr>
              <w:widowControl w:val="0"/>
              <w:spacing w:after="120"/>
              <w:jc w:val="center"/>
              <w:rPr>
                <w:rFonts w:ascii="GHEA Grapalat" w:hAnsi="GHEA Grapalat"/>
                <w:sz w:val="18"/>
                <w:szCs w:val="18"/>
              </w:rPr>
            </w:pPr>
            <w:r>
              <w:rPr>
                <w:rFonts w:ascii="GHEA Grapalat" w:hAnsi="GHEA Grapalat"/>
                <w:sz w:val="18"/>
                <w:szCs w:val="18"/>
              </w:rPr>
              <w:t>16.</w:t>
            </w:r>
          </w:p>
        </w:tc>
        <w:tc>
          <w:tcPr>
            <w:tcW w:w="1938" w:type="dxa"/>
            <w:tcBorders>
              <w:top w:val="single" w:color="auto" w:sz="4" w:space="0"/>
              <w:left w:val="single" w:color="auto" w:sz="4" w:space="0"/>
              <w:bottom w:val="single" w:color="auto" w:sz="4" w:space="0"/>
              <w:right w:val="single" w:color="auto" w:sz="4" w:space="0"/>
            </w:tcBorders>
          </w:tcPr>
          <w:p w14:paraId="35FDC156">
            <w:pPr>
              <w:widowControl w:val="0"/>
              <w:spacing w:after="120"/>
              <w:jc w:val="center"/>
              <w:rPr>
                <w:rFonts w:ascii="GHEA Grapalat" w:hAnsi="GHEA Grapalat"/>
                <w:sz w:val="18"/>
                <w:szCs w:val="18"/>
              </w:rPr>
            </w:pPr>
            <w:r>
              <w:rPr>
                <w:rFonts w:ascii="GHEA Grapalat" w:hAnsi="GHEA Grapalat"/>
                <w:sz w:val="18"/>
                <w:szCs w:val="18"/>
              </w:rPr>
              <w:t>валюта (прописью и по коду)</w:t>
            </w:r>
          </w:p>
        </w:tc>
        <w:tc>
          <w:tcPr>
            <w:tcW w:w="2050" w:type="dxa"/>
            <w:tcBorders>
              <w:top w:val="single" w:color="auto" w:sz="4" w:space="0"/>
              <w:left w:val="single" w:color="auto" w:sz="4" w:space="0"/>
              <w:bottom w:val="single" w:color="auto" w:sz="4" w:space="0"/>
              <w:right w:val="single" w:color="auto" w:sz="4" w:space="0"/>
            </w:tcBorders>
          </w:tcPr>
          <w:p w14:paraId="5E2C86E1">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F9E9425">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337CF655">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14:paraId="6FE702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8539C50">
            <w:pPr>
              <w:widowControl w:val="0"/>
              <w:spacing w:after="120"/>
              <w:jc w:val="center"/>
              <w:rPr>
                <w:rFonts w:ascii="GHEA Grapalat" w:hAnsi="GHEA Grapalat"/>
                <w:sz w:val="18"/>
                <w:szCs w:val="18"/>
              </w:rPr>
            </w:pPr>
            <w:r>
              <w:rPr>
                <w:rFonts w:ascii="GHEA Grapalat" w:hAnsi="GHEA Grapalat"/>
                <w:sz w:val="18"/>
                <w:szCs w:val="18"/>
              </w:rPr>
              <w:t>17.</w:t>
            </w:r>
          </w:p>
        </w:tc>
        <w:tc>
          <w:tcPr>
            <w:tcW w:w="1938" w:type="dxa"/>
            <w:tcBorders>
              <w:top w:val="single" w:color="auto" w:sz="4" w:space="0"/>
              <w:left w:val="single" w:color="auto" w:sz="4" w:space="0"/>
              <w:bottom w:val="single" w:color="auto" w:sz="4" w:space="0"/>
              <w:right w:val="single" w:color="auto" w:sz="4" w:space="0"/>
            </w:tcBorders>
          </w:tcPr>
          <w:p w14:paraId="7B9B0355">
            <w:pPr>
              <w:widowControl w:val="0"/>
              <w:spacing w:after="120"/>
              <w:jc w:val="center"/>
              <w:rPr>
                <w:rFonts w:ascii="GHEA Grapalat" w:hAnsi="GHEA Grapalat"/>
                <w:sz w:val="18"/>
                <w:szCs w:val="18"/>
              </w:rPr>
            </w:pPr>
            <w:r>
              <w:rPr>
                <w:rFonts w:ascii="GHEA Grapalat" w:hAnsi="GHEA Grapalat"/>
                <w:sz w:val="18"/>
                <w:szCs w:val="18"/>
              </w:rPr>
              <w:t>цель сделки</w:t>
            </w:r>
          </w:p>
        </w:tc>
        <w:tc>
          <w:tcPr>
            <w:tcW w:w="2050" w:type="dxa"/>
            <w:tcBorders>
              <w:top w:val="single" w:color="auto" w:sz="4" w:space="0"/>
              <w:left w:val="single" w:color="auto" w:sz="4" w:space="0"/>
              <w:bottom w:val="single" w:color="auto" w:sz="4" w:space="0"/>
              <w:right w:val="single" w:color="auto" w:sz="4" w:space="0"/>
            </w:tcBorders>
          </w:tcPr>
          <w:p w14:paraId="6DD01F49">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586444D">
            <w:pPr>
              <w:widowControl w:val="0"/>
              <w:spacing w:after="120"/>
              <w:jc w:val="center"/>
              <w:rPr>
                <w:rFonts w:ascii="GHEA Grapalat" w:hAnsi="GHEA Grapalat"/>
                <w:sz w:val="18"/>
                <w:szCs w:val="18"/>
              </w:rPr>
            </w:pPr>
            <w:r>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color="auto" w:sz="4" w:space="0"/>
              <w:left w:val="single" w:color="auto" w:sz="4" w:space="0"/>
              <w:bottom w:val="single" w:color="auto" w:sz="4" w:space="0"/>
              <w:right w:val="single" w:color="auto" w:sz="4" w:space="0"/>
            </w:tcBorders>
          </w:tcPr>
          <w:p w14:paraId="25DE5C5E">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14:paraId="725C3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0D91F1A">
            <w:pPr>
              <w:widowControl w:val="0"/>
              <w:spacing w:after="120"/>
              <w:jc w:val="center"/>
              <w:rPr>
                <w:rFonts w:ascii="GHEA Grapalat" w:hAnsi="GHEA Grapalat"/>
                <w:sz w:val="18"/>
                <w:szCs w:val="18"/>
              </w:rPr>
            </w:pPr>
            <w:r>
              <w:rPr>
                <w:rFonts w:ascii="GHEA Grapalat" w:hAnsi="GHEA Grapalat"/>
                <w:sz w:val="18"/>
                <w:szCs w:val="18"/>
              </w:rPr>
              <w:t>18.</w:t>
            </w:r>
          </w:p>
        </w:tc>
        <w:tc>
          <w:tcPr>
            <w:tcW w:w="1938" w:type="dxa"/>
            <w:tcBorders>
              <w:top w:val="single" w:color="auto" w:sz="4" w:space="0"/>
              <w:left w:val="single" w:color="auto" w:sz="4" w:space="0"/>
              <w:bottom w:val="single" w:color="auto" w:sz="4" w:space="0"/>
              <w:right w:val="single" w:color="auto" w:sz="4" w:space="0"/>
            </w:tcBorders>
          </w:tcPr>
          <w:p w14:paraId="5761F360">
            <w:pPr>
              <w:widowControl w:val="0"/>
              <w:spacing w:after="120"/>
              <w:jc w:val="center"/>
              <w:rPr>
                <w:rFonts w:ascii="GHEA Grapalat" w:hAnsi="GHEA Grapalat"/>
                <w:sz w:val="18"/>
                <w:szCs w:val="18"/>
              </w:rPr>
            </w:pPr>
            <w:r>
              <w:rPr>
                <w:rFonts w:ascii="GHEA Grapalat" w:hAnsi="GHEA Grapalat"/>
                <w:sz w:val="18"/>
                <w:szCs w:val="18"/>
              </w:rPr>
              <w:t xml:space="preserve">основания для совершения платежа: </w:t>
            </w:r>
          </w:p>
        </w:tc>
        <w:tc>
          <w:tcPr>
            <w:tcW w:w="2050" w:type="dxa"/>
            <w:tcBorders>
              <w:top w:val="single" w:color="auto" w:sz="4" w:space="0"/>
              <w:left w:val="single" w:color="auto" w:sz="4" w:space="0"/>
              <w:bottom w:val="single" w:color="auto" w:sz="4" w:space="0"/>
              <w:right w:val="single" w:color="auto" w:sz="4" w:space="0"/>
            </w:tcBorders>
          </w:tcPr>
          <w:p w14:paraId="30B1A5C0">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34BB93F">
            <w:pPr>
              <w:widowControl w:val="0"/>
              <w:spacing w:after="120"/>
              <w:jc w:val="center"/>
              <w:rPr>
                <w:rFonts w:ascii="GHEA Grapalat" w:hAnsi="GHEA Grapalat"/>
                <w:sz w:val="18"/>
                <w:szCs w:val="18"/>
              </w:rPr>
            </w:pPr>
            <w:r>
              <w:rPr>
                <w:rFonts w:ascii="GHEA Grapalat" w:hAnsi="GHEA Grapalat"/>
                <w:sz w:val="18"/>
                <w:szCs w:val="18"/>
              </w:rPr>
              <w:t>обязательно</w:t>
            </w:r>
          </w:p>
          <w:p w14:paraId="56E0E261">
            <w:pPr>
              <w:widowControl w:val="0"/>
              <w:spacing w:after="120"/>
              <w:jc w:val="center"/>
              <w:rPr>
                <w:rFonts w:ascii="GHEA Grapalat" w:hAnsi="GHEA Grapalat"/>
                <w:sz w:val="18"/>
                <w:szCs w:val="18"/>
              </w:rPr>
            </w:pPr>
            <w:r>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color="auto" w:sz="4" w:space="0"/>
              <w:left w:val="single" w:color="auto" w:sz="4" w:space="0"/>
              <w:bottom w:val="single" w:color="auto" w:sz="4" w:space="0"/>
              <w:right w:val="single" w:color="auto" w:sz="4" w:space="0"/>
            </w:tcBorders>
          </w:tcPr>
          <w:p w14:paraId="6DE3CA2E">
            <w:pPr>
              <w:widowControl w:val="0"/>
              <w:spacing w:after="120"/>
              <w:jc w:val="center"/>
              <w:rPr>
                <w:rFonts w:ascii="GHEA Grapalat" w:hAnsi="GHEA Grapalat"/>
                <w:sz w:val="18"/>
                <w:szCs w:val="18"/>
              </w:rPr>
            </w:pPr>
            <w:r>
              <w:rPr>
                <w:rFonts w:ascii="GHEA Grapalat" w:hAnsi="GHEA Grapalat"/>
                <w:sz w:val="18"/>
                <w:szCs w:val="18"/>
              </w:rPr>
              <w:t>заполняется бенефициаром</w:t>
            </w:r>
          </w:p>
        </w:tc>
      </w:tr>
      <w:tr w14:paraId="209D4A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1C565C0">
            <w:pPr>
              <w:widowControl w:val="0"/>
              <w:spacing w:after="120"/>
              <w:jc w:val="center"/>
              <w:rPr>
                <w:rFonts w:ascii="GHEA Grapalat" w:hAnsi="GHEA Grapalat"/>
                <w:sz w:val="18"/>
                <w:szCs w:val="18"/>
              </w:rPr>
            </w:pPr>
            <w:r>
              <w:rPr>
                <w:rFonts w:ascii="GHEA Grapalat" w:hAnsi="GHEA Grapalat"/>
                <w:sz w:val="18"/>
                <w:szCs w:val="18"/>
              </w:rPr>
              <w:t>19.</w:t>
            </w:r>
          </w:p>
        </w:tc>
        <w:tc>
          <w:tcPr>
            <w:tcW w:w="1938" w:type="dxa"/>
            <w:tcBorders>
              <w:top w:val="single" w:color="auto" w:sz="4" w:space="0"/>
              <w:left w:val="single" w:color="auto" w:sz="4" w:space="0"/>
              <w:bottom w:val="single" w:color="auto" w:sz="4" w:space="0"/>
              <w:right w:val="single" w:color="auto" w:sz="4" w:space="0"/>
            </w:tcBorders>
          </w:tcPr>
          <w:p w14:paraId="125A185E">
            <w:pPr>
              <w:widowControl w:val="0"/>
              <w:spacing w:after="120"/>
              <w:jc w:val="center"/>
              <w:rPr>
                <w:rFonts w:ascii="GHEA Grapalat" w:hAnsi="GHEA Grapalat"/>
                <w:sz w:val="18"/>
                <w:szCs w:val="18"/>
              </w:rPr>
            </w:pPr>
            <w:r>
              <w:rPr>
                <w:rFonts w:ascii="GHEA Grapalat" w:hAnsi="GHEA Grapalat"/>
                <w:sz w:val="18"/>
                <w:szCs w:val="18"/>
              </w:rPr>
              <w:t xml:space="preserve">условия оплаты: </w:t>
            </w:r>
          </w:p>
        </w:tc>
        <w:tc>
          <w:tcPr>
            <w:tcW w:w="2050" w:type="dxa"/>
            <w:tcBorders>
              <w:top w:val="single" w:color="auto" w:sz="4" w:space="0"/>
              <w:left w:val="single" w:color="auto" w:sz="4" w:space="0"/>
              <w:bottom w:val="single" w:color="auto" w:sz="4" w:space="0"/>
              <w:right w:val="single" w:color="auto" w:sz="4" w:space="0"/>
            </w:tcBorders>
          </w:tcPr>
          <w:p w14:paraId="043D6116">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61E3E19">
            <w:pPr>
              <w:widowControl w:val="0"/>
              <w:spacing w:after="120"/>
              <w:jc w:val="center"/>
              <w:rPr>
                <w:rFonts w:ascii="GHEA Grapalat" w:hAnsi="GHEA Grapalat" w:cs="Sylfaen"/>
                <w:sz w:val="18"/>
                <w:szCs w:val="18"/>
              </w:rPr>
            </w:pPr>
            <w:r>
              <w:rPr>
                <w:rFonts w:ascii="GHEA Grapalat" w:hAnsi="GHEA Grapalat"/>
                <w:sz w:val="18"/>
                <w:szCs w:val="18"/>
              </w:rPr>
              <w:t xml:space="preserve">обязательно </w:t>
            </w:r>
          </w:p>
          <w:p w14:paraId="1B1D605B">
            <w:pPr>
              <w:widowControl w:val="0"/>
              <w:spacing w:after="120"/>
              <w:jc w:val="center"/>
              <w:rPr>
                <w:rFonts w:ascii="GHEA Grapalat" w:hAnsi="GHEA Grapalat" w:cs="Sylfaen"/>
                <w:sz w:val="18"/>
                <w:szCs w:val="18"/>
              </w:rPr>
            </w:pPr>
            <w:r>
              <w:rPr>
                <w:rFonts w:ascii="GHEA Grapalat" w:hAnsi="GHEA Grapalat"/>
                <w:sz w:val="18"/>
                <w:szCs w:val="18"/>
              </w:rPr>
              <w:t xml:space="preserve">заполняются слова "акцептованный платеж", </w:t>
            </w:r>
          </w:p>
          <w:p w14:paraId="08C2BB95">
            <w:pPr>
              <w:widowControl w:val="0"/>
              <w:spacing w:after="120"/>
              <w:jc w:val="center"/>
              <w:rPr>
                <w:rFonts w:ascii="GHEA Grapalat" w:hAnsi="GHEA Grapalat"/>
                <w:sz w:val="18"/>
                <w:szCs w:val="18"/>
              </w:rPr>
            </w:pPr>
            <w:r>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color="auto" w:sz="4" w:space="0"/>
              <w:left w:val="single" w:color="auto" w:sz="4" w:space="0"/>
              <w:bottom w:val="single" w:color="auto" w:sz="4" w:space="0"/>
              <w:right w:val="single" w:color="auto" w:sz="4" w:space="0"/>
            </w:tcBorders>
          </w:tcPr>
          <w:p w14:paraId="346F14F8">
            <w:pPr>
              <w:widowControl w:val="0"/>
              <w:spacing w:after="120"/>
              <w:jc w:val="center"/>
              <w:rPr>
                <w:rFonts w:ascii="GHEA Grapalat" w:hAnsi="GHEA Grapalat"/>
                <w:sz w:val="18"/>
                <w:szCs w:val="18"/>
              </w:rPr>
            </w:pPr>
            <w:r>
              <w:rPr>
                <w:rFonts w:ascii="GHEA Grapalat" w:hAnsi="GHEA Grapalat"/>
                <w:sz w:val="18"/>
                <w:szCs w:val="18"/>
              </w:rPr>
              <w:t xml:space="preserve">заранее заполняется бенефициаром </w:t>
            </w:r>
          </w:p>
        </w:tc>
      </w:tr>
      <w:tr w14:paraId="445F4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BDFA157">
            <w:pPr>
              <w:widowControl w:val="0"/>
              <w:spacing w:after="120"/>
              <w:jc w:val="center"/>
              <w:rPr>
                <w:rFonts w:ascii="GHEA Grapalat" w:hAnsi="GHEA Grapalat"/>
                <w:sz w:val="18"/>
                <w:szCs w:val="18"/>
              </w:rPr>
            </w:pPr>
            <w:r>
              <w:rPr>
                <w:rFonts w:ascii="GHEA Grapalat" w:hAnsi="GHEA Grapalat"/>
                <w:sz w:val="18"/>
                <w:szCs w:val="18"/>
              </w:rPr>
              <w:t>20.</w:t>
            </w:r>
          </w:p>
        </w:tc>
        <w:tc>
          <w:tcPr>
            <w:tcW w:w="1938" w:type="dxa"/>
            <w:tcBorders>
              <w:top w:val="single" w:color="auto" w:sz="4" w:space="0"/>
              <w:left w:val="single" w:color="auto" w:sz="4" w:space="0"/>
              <w:bottom w:val="single" w:color="auto" w:sz="4" w:space="0"/>
              <w:right w:val="single" w:color="auto" w:sz="4" w:space="0"/>
            </w:tcBorders>
          </w:tcPr>
          <w:p w14:paraId="18D0D886">
            <w:pPr>
              <w:widowControl w:val="0"/>
              <w:spacing w:after="120"/>
              <w:jc w:val="center"/>
              <w:rPr>
                <w:rFonts w:ascii="GHEA Grapalat" w:hAnsi="GHEA Grapalat"/>
                <w:sz w:val="18"/>
                <w:szCs w:val="18"/>
              </w:rPr>
            </w:pPr>
            <w:r>
              <w:rPr>
                <w:rFonts w:ascii="GHEA Grapalat" w:hAnsi="GHEA Grapalat"/>
                <w:sz w:val="18"/>
                <w:szCs w:val="18"/>
              </w:rPr>
              <w:t>количество прилагаемых страниц</w:t>
            </w:r>
          </w:p>
        </w:tc>
        <w:tc>
          <w:tcPr>
            <w:tcW w:w="2050" w:type="dxa"/>
            <w:tcBorders>
              <w:top w:val="single" w:color="auto" w:sz="4" w:space="0"/>
              <w:left w:val="single" w:color="auto" w:sz="4" w:space="0"/>
              <w:bottom w:val="single" w:color="auto" w:sz="4" w:space="0"/>
              <w:right w:val="single" w:color="auto" w:sz="4" w:space="0"/>
            </w:tcBorders>
          </w:tcPr>
          <w:p w14:paraId="533C12CA">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D51BACA">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569D8E5C">
            <w:pPr>
              <w:widowControl w:val="0"/>
              <w:spacing w:after="120"/>
              <w:jc w:val="center"/>
              <w:rPr>
                <w:rFonts w:ascii="GHEA Grapalat" w:hAnsi="GHEA Grapalat"/>
                <w:sz w:val="18"/>
                <w:szCs w:val="18"/>
              </w:rPr>
            </w:pPr>
            <w:r>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434E88B">
            <w:pPr>
              <w:widowControl w:val="0"/>
              <w:spacing w:after="120"/>
              <w:jc w:val="center"/>
              <w:rPr>
                <w:rFonts w:ascii="GHEA Grapalat" w:hAnsi="GHEA Grapalat"/>
                <w:sz w:val="18"/>
                <w:szCs w:val="18"/>
              </w:rPr>
            </w:pPr>
            <w:r>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color="auto" w:sz="4" w:space="0"/>
              <w:left w:val="single" w:color="auto" w:sz="4" w:space="0"/>
              <w:bottom w:val="single" w:color="auto" w:sz="4" w:space="0"/>
              <w:right w:val="single" w:color="auto" w:sz="4" w:space="0"/>
            </w:tcBorders>
          </w:tcPr>
          <w:p w14:paraId="7AEC6639">
            <w:pPr>
              <w:widowControl w:val="0"/>
              <w:spacing w:after="120"/>
              <w:jc w:val="center"/>
              <w:rPr>
                <w:rFonts w:ascii="GHEA Grapalat" w:hAnsi="GHEA Grapalat"/>
                <w:sz w:val="18"/>
                <w:szCs w:val="18"/>
              </w:rPr>
            </w:pPr>
            <w:r>
              <w:rPr>
                <w:rFonts w:ascii="GHEA Grapalat" w:hAnsi="GHEA Grapalat"/>
                <w:sz w:val="18"/>
                <w:szCs w:val="18"/>
              </w:rPr>
              <w:t>заполняется бенефициаром</w:t>
            </w:r>
          </w:p>
        </w:tc>
      </w:tr>
      <w:tr w14:paraId="4CF80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D295DE3">
            <w:pPr>
              <w:widowControl w:val="0"/>
              <w:spacing w:after="120"/>
              <w:jc w:val="center"/>
              <w:rPr>
                <w:rFonts w:ascii="GHEA Grapalat" w:hAnsi="GHEA Grapalat"/>
                <w:sz w:val="18"/>
                <w:szCs w:val="18"/>
              </w:rPr>
            </w:pPr>
            <w:r>
              <w:rPr>
                <w:rFonts w:ascii="GHEA Grapalat" w:hAnsi="GHEA Grapalat"/>
                <w:sz w:val="18"/>
                <w:szCs w:val="18"/>
              </w:rPr>
              <w:t>21.а.</w:t>
            </w:r>
          </w:p>
        </w:tc>
        <w:tc>
          <w:tcPr>
            <w:tcW w:w="1938" w:type="dxa"/>
            <w:tcBorders>
              <w:top w:val="single" w:color="auto" w:sz="4" w:space="0"/>
              <w:left w:val="single" w:color="auto" w:sz="4" w:space="0"/>
              <w:bottom w:val="single" w:color="auto" w:sz="4" w:space="0"/>
              <w:right w:val="single" w:color="auto" w:sz="4" w:space="0"/>
            </w:tcBorders>
          </w:tcPr>
          <w:p w14:paraId="1EAE4A98">
            <w:pPr>
              <w:widowControl w:val="0"/>
              <w:spacing w:after="120"/>
              <w:jc w:val="center"/>
              <w:rPr>
                <w:rFonts w:ascii="GHEA Grapalat" w:hAnsi="GHEA Grapalat"/>
                <w:sz w:val="18"/>
                <w:szCs w:val="18"/>
              </w:rPr>
            </w:pPr>
            <w:r>
              <w:rPr>
                <w:rFonts w:ascii="GHEA Grapalat" w:hAnsi="GHEA Grapalat"/>
                <w:sz w:val="18"/>
                <w:szCs w:val="18"/>
              </w:rPr>
              <w:t>подпись плательщика</w:t>
            </w:r>
          </w:p>
        </w:tc>
        <w:tc>
          <w:tcPr>
            <w:tcW w:w="2050" w:type="dxa"/>
            <w:tcBorders>
              <w:top w:val="single" w:color="auto" w:sz="4" w:space="0"/>
              <w:left w:val="single" w:color="auto" w:sz="4" w:space="0"/>
              <w:bottom w:val="single" w:color="auto" w:sz="4" w:space="0"/>
              <w:right w:val="single" w:color="auto" w:sz="4" w:space="0"/>
            </w:tcBorders>
          </w:tcPr>
          <w:p w14:paraId="2F569A13">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717577A">
            <w:pPr>
              <w:widowControl w:val="0"/>
              <w:spacing w:after="120"/>
              <w:jc w:val="center"/>
              <w:rPr>
                <w:rFonts w:ascii="GHEA Grapalat" w:hAnsi="GHEA Grapalat"/>
                <w:sz w:val="18"/>
                <w:szCs w:val="18"/>
              </w:rPr>
            </w:pPr>
            <w:r>
              <w:rPr>
                <w:rFonts w:ascii="GHEA Grapalat" w:hAnsi="GHEA Grapalat"/>
                <w:sz w:val="18"/>
                <w:szCs w:val="18"/>
              </w:rPr>
              <w:t>обязательно</w:t>
            </w:r>
          </w:p>
          <w:p w14:paraId="42822052">
            <w:pPr>
              <w:widowControl w:val="0"/>
              <w:spacing w:after="120"/>
              <w:jc w:val="center"/>
              <w:rPr>
                <w:rFonts w:ascii="GHEA Grapalat" w:hAnsi="GHEA Grapalat"/>
                <w:sz w:val="18"/>
                <w:szCs w:val="18"/>
              </w:rPr>
            </w:pPr>
            <w:r>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color="auto" w:sz="4" w:space="0"/>
              <w:left w:val="single" w:color="auto" w:sz="4" w:space="0"/>
              <w:bottom w:val="single" w:color="auto" w:sz="4" w:space="0"/>
              <w:right w:val="single" w:color="auto" w:sz="4" w:space="0"/>
            </w:tcBorders>
          </w:tcPr>
          <w:p w14:paraId="1CC9BE7F">
            <w:pPr>
              <w:widowControl w:val="0"/>
              <w:spacing w:after="120"/>
              <w:jc w:val="center"/>
              <w:rPr>
                <w:rFonts w:ascii="GHEA Grapalat" w:hAnsi="GHEA Grapalat"/>
                <w:sz w:val="18"/>
                <w:szCs w:val="18"/>
              </w:rPr>
            </w:pPr>
            <w:r>
              <w:rPr>
                <w:rFonts w:ascii="GHEA Grapalat" w:hAnsi="GHEA Grapalat"/>
                <w:sz w:val="18"/>
                <w:szCs w:val="18"/>
              </w:rPr>
              <w:t xml:space="preserve">подписывается плательщиком или </w:t>
            </w:r>
          </w:p>
          <w:p w14:paraId="1E26C9A3">
            <w:pPr>
              <w:widowControl w:val="0"/>
              <w:spacing w:after="120"/>
              <w:jc w:val="center"/>
              <w:rPr>
                <w:rFonts w:ascii="GHEA Grapalat" w:hAnsi="GHEA Grapalat"/>
                <w:sz w:val="18"/>
                <w:szCs w:val="18"/>
              </w:rPr>
            </w:pPr>
            <w:r>
              <w:rPr>
                <w:rFonts w:ascii="GHEA Grapalat" w:hAnsi="GHEA Grapalat"/>
                <w:sz w:val="18"/>
                <w:szCs w:val="18"/>
              </w:rPr>
              <w:t>проставляется электронная подпись плательщика</w:t>
            </w:r>
          </w:p>
        </w:tc>
      </w:tr>
      <w:tr w14:paraId="6B36F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D6D0DD8">
            <w:pPr>
              <w:widowControl w:val="0"/>
              <w:spacing w:after="120"/>
              <w:jc w:val="center"/>
              <w:rPr>
                <w:rFonts w:ascii="GHEA Grapalat" w:hAnsi="GHEA Grapalat"/>
                <w:sz w:val="18"/>
                <w:szCs w:val="18"/>
              </w:rPr>
            </w:pPr>
            <w:r>
              <w:rPr>
                <w:rFonts w:ascii="GHEA Grapalat" w:hAnsi="GHEA Grapalat"/>
                <w:sz w:val="18"/>
                <w:szCs w:val="18"/>
              </w:rPr>
              <w:t>21.б.</w:t>
            </w:r>
          </w:p>
        </w:tc>
        <w:tc>
          <w:tcPr>
            <w:tcW w:w="1938" w:type="dxa"/>
            <w:tcBorders>
              <w:top w:val="single" w:color="auto" w:sz="4" w:space="0"/>
              <w:left w:val="single" w:color="auto" w:sz="4" w:space="0"/>
              <w:bottom w:val="single" w:color="auto" w:sz="4" w:space="0"/>
              <w:right w:val="single" w:color="auto" w:sz="4" w:space="0"/>
            </w:tcBorders>
          </w:tcPr>
          <w:p w14:paraId="00D3823B">
            <w:pPr>
              <w:widowControl w:val="0"/>
              <w:spacing w:after="120"/>
              <w:jc w:val="center"/>
              <w:rPr>
                <w:rFonts w:ascii="GHEA Grapalat" w:hAnsi="GHEA Grapalat"/>
                <w:sz w:val="18"/>
                <w:szCs w:val="18"/>
              </w:rPr>
            </w:pPr>
            <w:r>
              <w:rPr>
                <w:rFonts w:ascii="GHEA Grapalat" w:hAnsi="GHEA Grapalat"/>
                <w:sz w:val="18"/>
                <w:szCs w:val="18"/>
              </w:rPr>
              <w:t>печать плательщика</w:t>
            </w:r>
          </w:p>
        </w:tc>
        <w:tc>
          <w:tcPr>
            <w:tcW w:w="2050" w:type="dxa"/>
            <w:tcBorders>
              <w:top w:val="single" w:color="auto" w:sz="4" w:space="0"/>
              <w:left w:val="single" w:color="auto" w:sz="4" w:space="0"/>
              <w:bottom w:val="single" w:color="auto" w:sz="4" w:space="0"/>
              <w:right w:val="single" w:color="auto" w:sz="4" w:space="0"/>
            </w:tcBorders>
          </w:tcPr>
          <w:p w14:paraId="337EC52A">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3C99179">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p w14:paraId="3EF104DD">
            <w:pPr>
              <w:widowControl w:val="0"/>
              <w:spacing w:after="120"/>
              <w:jc w:val="center"/>
              <w:rPr>
                <w:rFonts w:ascii="GHEA Grapalat" w:hAnsi="GHEA Grapalat"/>
                <w:sz w:val="18"/>
                <w:szCs w:val="18"/>
              </w:rPr>
            </w:pPr>
            <w:r>
              <w:rPr>
                <w:rFonts w:ascii="GHEA Grapalat" w:hAnsi="GHEA Grapalat"/>
                <w:sz w:val="18"/>
                <w:szCs w:val="18"/>
              </w:rPr>
              <w:t>при наличии печати, когда плательщик представляет Требование в бумажной форме</w:t>
            </w:r>
          </w:p>
          <w:p w14:paraId="7736ECA0">
            <w:pPr>
              <w:widowControl w:val="0"/>
              <w:spacing w:after="120"/>
              <w:jc w:val="center"/>
              <w:rPr>
                <w:rFonts w:ascii="GHEA Grapalat" w:hAnsi="GHEA Grapalat"/>
                <w:sz w:val="18"/>
                <w:szCs w:val="18"/>
              </w:rPr>
            </w:pPr>
          </w:p>
        </w:tc>
        <w:tc>
          <w:tcPr>
            <w:tcW w:w="2640" w:type="dxa"/>
            <w:tcBorders>
              <w:top w:val="single" w:color="auto" w:sz="4" w:space="0"/>
              <w:left w:val="single" w:color="auto" w:sz="4" w:space="0"/>
              <w:bottom w:val="single" w:color="auto" w:sz="4" w:space="0"/>
              <w:right w:val="single" w:color="auto" w:sz="4" w:space="0"/>
            </w:tcBorders>
          </w:tcPr>
          <w:p w14:paraId="1FC03A05">
            <w:pPr>
              <w:widowControl w:val="0"/>
              <w:spacing w:after="120"/>
              <w:jc w:val="center"/>
              <w:rPr>
                <w:rFonts w:ascii="GHEA Grapalat" w:hAnsi="GHEA Grapalat"/>
                <w:sz w:val="18"/>
                <w:szCs w:val="18"/>
              </w:rPr>
            </w:pPr>
            <w:r>
              <w:rPr>
                <w:rFonts w:ascii="GHEA Grapalat" w:hAnsi="GHEA Grapalat"/>
                <w:sz w:val="18"/>
                <w:szCs w:val="18"/>
              </w:rPr>
              <w:t xml:space="preserve">скрепляется печатью плательщика </w:t>
            </w:r>
          </w:p>
          <w:p w14:paraId="49D54A8A">
            <w:pPr>
              <w:widowControl w:val="0"/>
              <w:spacing w:after="120"/>
              <w:jc w:val="center"/>
              <w:rPr>
                <w:rFonts w:ascii="GHEA Grapalat" w:hAnsi="GHEA Grapalat"/>
                <w:sz w:val="18"/>
                <w:szCs w:val="18"/>
              </w:rPr>
            </w:pPr>
            <w:r>
              <w:rPr>
                <w:rFonts w:ascii="GHEA Grapalat" w:hAnsi="GHEA Grapalat"/>
                <w:sz w:val="18"/>
                <w:szCs w:val="18"/>
              </w:rPr>
              <w:t>при представлении в бумажной форме</w:t>
            </w:r>
          </w:p>
        </w:tc>
      </w:tr>
      <w:tr w14:paraId="3C2C2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CEF2A9E">
            <w:pPr>
              <w:widowControl w:val="0"/>
              <w:spacing w:after="120"/>
              <w:jc w:val="center"/>
              <w:rPr>
                <w:rFonts w:ascii="GHEA Grapalat" w:hAnsi="GHEA Grapalat"/>
                <w:sz w:val="18"/>
                <w:szCs w:val="18"/>
              </w:rPr>
            </w:pPr>
            <w:r>
              <w:rPr>
                <w:rFonts w:ascii="GHEA Grapalat" w:hAnsi="GHEA Grapalat"/>
                <w:sz w:val="18"/>
                <w:szCs w:val="18"/>
              </w:rPr>
              <w:t>22.а.</w:t>
            </w:r>
          </w:p>
        </w:tc>
        <w:tc>
          <w:tcPr>
            <w:tcW w:w="1938" w:type="dxa"/>
            <w:tcBorders>
              <w:top w:val="single" w:color="auto" w:sz="4" w:space="0"/>
              <w:left w:val="single" w:color="auto" w:sz="4" w:space="0"/>
              <w:bottom w:val="single" w:color="auto" w:sz="4" w:space="0"/>
              <w:right w:val="single" w:color="auto" w:sz="4" w:space="0"/>
            </w:tcBorders>
          </w:tcPr>
          <w:p w14:paraId="440BDFD2">
            <w:pPr>
              <w:widowControl w:val="0"/>
              <w:spacing w:after="120"/>
              <w:jc w:val="center"/>
              <w:rPr>
                <w:rFonts w:ascii="GHEA Grapalat" w:hAnsi="GHEA Grapalat"/>
                <w:sz w:val="18"/>
                <w:szCs w:val="18"/>
              </w:rPr>
            </w:pPr>
            <w:r>
              <w:rPr>
                <w:rFonts w:ascii="GHEA Grapalat" w:hAnsi="GHEA Grapalat"/>
                <w:sz w:val="18"/>
                <w:szCs w:val="18"/>
              </w:rPr>
              <w:t>подпись бенефициара</w:t>
            </w:r>
          </w:p>
        </w:tc>
        <w:tc>
          <w:tcPr>
            <w:tcW w:w="2050" w:type="dxa"/>
            <w:tcBorders>
              <w:top w:val="single" w:color="auto" w:sz="4" w:space="0"/>
              <w:left w:val="single" w:color="auto" w:sz="4" w:space="0"/>
              <w:bottom w:val="single" w:color="auto" w:sz="4" w:space="0"/>
              <w:right w:val="single" w:color="auto" w:sz="4" w:space="0"/>
            </w:tcBorders>
          </w:tcPr>
          <w:p w14:paraId="421E9F2C">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0309DC3">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p w14:paraId="7786F4C9">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в банк</w:t>
            </w:r>
          </w:p>
        </w:tc>
        <w:tc>
          <w:tcPr>
            <w:tcW w:w="2640" w:type="dxa"/>
            <w:tcBorders>
              <w:top w:val="single" w:color="auto" w:sz="4" w:space="0"/>
              <w:left w:val="single" w:color="auto" w:sz="4" w:space="0"/>
              <w:bottom w:val="single" w:color="auto" w:sz="4" w:space="0"/>
              <w:right w:val="single" w:color="auto" w:sz="4" w:space="0"/>
            </w:tcBorders>
          </w:tcPr>
          <w:p w14:paraId="03FEADE2">
            <w:pPr>
              <w:widowControl w:val="0"/>
              <w:spacing w:after="120"/>
              <w:jc w:val="center"/>
              <w:rPr>
                <w:rFonts w:ascii="GHEA Grapalat" w:hAnsi="GHEA Grapalat"/>
                <w:sz w:val="18"/>
                <w:szCs w:val="18"/>
              </w:rPr>
            </w:pPr>
            <w:r>
              <w:rPr>
                <w:rFonts w:ascii="GHEA Grapalat" w:hAnsi="GHEA Grapalat"/>
                <w:sz w:val="18"/>
                <w:szCs w:val="18"/>
              </w:rPr>
              <w:t>подписывается бенефициаром</w:t>
            </w:r>
          </w:p>
        </w:tc>
      </w:tr>
      <w:tr w14:paraId="2739A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5B57302">
            <w:pPr>
              <w:widowControl w:val="0"/>
              <w:spacing w:after="120"/>
              <w:jc w:val="center"/>
              <w:rPr>
                <w:rFonts w:ascii="GHEA Grapalat" w:hAnsi="GHEA Grapalat"/>
                <w:sz w:val="18"/>
                <w:szCs w:val="18"/>
              </w:rPr>
            </w:pPr>
            <w:r>
              <w:rPr>
                <w:rFonts w:ascii="GHEA Grapalat" w:hAnsi="GHEA Grapalat"/>
                <w:sz w:val="18"/>
                <w:szCs w:val="18"/>
              </w:rPr>
              <w:t>22.б.</w:t>
            </w:r>
          </w:p>
        </w:tc>
        <w:tc>
          <w:tcPr>
            <w:tcW w:w="1938" w:type="dxa"/>
            <w:tcBorders>
              <w:top w:val="single" w:color="auto" w:sz="4" w:space="0"/>
              <w:left w:val="single" w:color="auto" w:sz="4" w:space="0"/>
              <w:bottom w:val="single" w:color="auto" w:sz="4" w:space="0"/>
              <w:right w:val="single" w:color="auto" w:sz="4" w:space="0"/>
            </w:tcBorders>
          </w:tcPr>
          <w:p w14:paraId="3CD912B6">
            <w:pPr>
              <w:widowControl w:val="0"/>
              <w:spacing w:after="120"/>
              <w:jc w:val="center"/>
              <w:rPr>
                <w:rFonts w:ascii="GHEA Grapalat" w:hAnsi="GHEA Grapalat"/>
                <w:sz w:val="18"/>
                <w:szCs w:val="18"/>
              </w:rPr>
            </w:pPr>
            <w:r>
              <w:rPr>
                <w:rFonts w:ascii="GHEA Grapalat" w:hAnsi="GHEA Grapalat"/>
                <w:sz w:val="18"/>
                <w:szCs w:val="18"/>
              </w:rPr>
              <w:t>печать бенефициара</w:t>
            </w:r>
          </w:p>
        </w:tc>
        <w:tc>
          <w:tcPr>
            <w:tcW w:w="2050" w:type="dxa"/>
            <w:tcBorders>
              <w:top w:val="single" w:color="auto" w:sz="4" w:space="0"/>
              <w:left w:val="single" w:color="auto" w:sz="4" w:space="0"/>
              <w:bottom w:val="single" w:color="auto" w:sz="4" w:space="0"/>
              <w:right w:val="single" w:color="auto" w:sz="4" w:space="0"/>
            </w:tcBorders>
          </w:tcPr>
          <w:p w14:paraId="790BEECD">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96E24EF">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p w14:paraId="6585D554">
            <w:pPr>
              <w:widowControl w:val="0"/>
              <w:spacing w:after="120"/>
              <w:jc w:val="center"/>
              <w:rPr>
                <w:rFonts w:ascii="GHEA Grapalat" w:hAnsi="GHEA Grapalat"/>
                <w:sz w:val="18"/>
                <w:szCs w:val="18"/>
              </w:rPr>
            </w:pPr>
            <w:r>
              <w:rPr>
                <w:rFonts w:ascii="GHEA Grapalat" w:hAnsi="GHEA Grapalat"/>
                <w:sz w:val="18"/>
                <w:szCs w:val="18"/>
              </w:rPr>
              <w:t>при наличии печати</w:t>
            </w:r>
          </w:p>
        </w:tc>
        <w:tc>
          <w:tcPr>
            <w:tcW w:w="2640" w:type="dxa"/>
            <w:tcBorders>
              <w:top w:val="single" w:color="auto" w:sz="4" w:space="0"/>
              <w:left w:val="single" w:color="auto" w:sz="4" w:space="0"/>
              <w:bottom w:val="single" w:color="auto" w:sz="4" w:space="0"/>
              <w:right w:val="single" w:color="auto" w:sz="4" w:space="0"/>
            </w:tcBorders>
          </w:tcPr>
          <w:p w14:paraId="42724D31">
            <w:pPr>
              <w:widowControl w:val="0"/>
              <w:spacing w:after="120"/>
              <w:jc w:val="center"/>
              <w:rPr>
                <w:rFonts w:ascii="GHEA Grapalat" w:hAnsi="GHEA Grapalat"/>
                <w:sz w:val="18"/>
                <w:szCs w:val="18"/>
              </w:rPr>
            </w:pPr>
            <w:r>
              <w:rPr>
                <w:rFonts w:ascii="GHEA Grapalat" w:hAnsi="GHEA Grapalat"/>
                <w:sz w:val="18"/>
                <w:szCs w:val="18"/>
              </w:rPr>
              <w:t xml:space="preserve">скрепляется печатью бенефициара </w:t>
            </w:r>
          </w:p>
          <w:p w14:paraId="42E04C44">
            <w:pPr>
              <w:widowControl w:val="0"/>
              <w:spacing w:after="120"/>
              <w:jc w:val="center"/>
              <w:rPr>
                <w:rFonts w:ascii="GHEA Grapalat" w:hAnsi="GHEA Grapalat"/>
                <w:sz w:val="18"/>
                <w:szCs w:val="18"/>
              </w:rPr>
            </w:pPr>
            <w:r>
              <w:rPr>
                <w:rFonts w:ascii="GHEA Grapalat" w:hAnsi="GHEA Grapalat"/>
                <w:sz w:val="18"/>
                <w:szCs w:val="18"/>
              </w:rPr>
              <w:t>при представлении в банк в бумажной форме</w:t>
            </w:r>
          </w:p>
        </w:tc>
      </w:tr>
      <w:tr w14:paraId="7EE78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3CB2D0D">
            <w:pPr>
              <w:widowControl w:val="0"/>
              <w:spacing w:after="120"/>
              <w:jc w:val="center"/>
              <w:rPr>
                <w:rFonts w:ascii="GHEA Grapalat" w:hAnsi="GHEA Grapalat"/>
                <w:sz w:val="18"/>
                <w:szCs w:val="18"/>
              </w:rPr>
            </w:pPr>
            <w:r>
              <w:rPr>
                <w:rFonts w:ascii="GHEA Grapalat" w:hAnsi="GHEA Grapalat"/>
                <w:sz w:val="18"/>
                <w:szCs w:val="18"/>
              </w:rPr>
              <w:t>23.а.</w:t>
            </w:r>
          </w:p>
        </w:tc>
        <w:tc>
          <w:tcPr>
            <w:tcW w:w="1938" w:type="dxa"/>
            <w:tcBorders>
              <w:top w:val="single" w:color="auto" w:sz="4" w:space="0"/>
              <w:left w:val="single" w:color="auto" w:sz="4" w:space="0"/>
              <w:bottom w:val="single" w:color="auto" w:sz="4" w:space="0"/>
              <w:right w:val="single" w:color="auto" w:sz="4" w:space="0"/>
            </w:tcBorders>
          </w:tcPr>
          <w:p w14:paraId="5D394A01">
            <w:pPr>
              <w:widowControl w:val="0"/>
              <w:spacing w:after="120"/>
              <w:jc w:val="center"/>
              <w:rPr>
                <w:rFonts w:ascii="GHEA Grapalat" w:hAnsi="GHEA Grapalat"/>
                <w:sz w:val="18"/>
                <w:szCs w:val="18"/>
              </w:rPr>
            </w:pPr>
            <w:r>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198DBD75">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E984C7D">
            <w:pPr>
              <w:widowControl w:val="0"/>
              <w:spacing w:after="120"/>
              <w:jc w:val="center"/>
              <w:rPr>
                <w:rFonts w:ascii="GHEA Grapalat" w:hAnsi="GHEA Grapalat"/>
                <w:sz w:val="18"/>
                <w:szCs w:val="18"/>
              </w:rPr>
            </w:pPr>
            <w:r>
              <w:rPr>
                <w:rFonts w:ascii="GHEA Grapalat" w:hAnsi="GHEA Grapalat"/>
                <w:sz w:val="18"/>
                <w:szCs w:val="18"/>
              </w:rPr>
              <w:t>обязательно</w:t>
            </w:r>
          </w:p>
          <w:p w14:paraId="3D4125EE">
            <w:pPr>
              <w:widowControl w:val="0"/>
              <w:spacing w:after="12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2E589B82">
            <w:pPr>
              <w:widowControl w:val="0"/>
              <w:spacing w:after="120"/>
              <w:jc w:val="center"/>
              <w:rPr>
                <w:rFonts w:ascii="GHEA Grapalat" w:hAnsi="GHEA Grapalat"/>
                <w:sz w:val="18"/>
                <w:szCs w:val="18"/>
              </w:rPr>
            </w:pPr>
          </w:p>
        </w:tc>
      </w:tr>
      <w:tr w14:paraId="03903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3BB8500">
            <w:pPr>
              <w:widowControl w:val="0"/>
              <w:spacing w:after="120"/>
              <w:jc w:val="center"/>
              <w:rPr>
                <w:rFonts w:ascii="GHEA Grapalat" w:hAnsi="GHEA Grapalat"/>
                <w:sz w:val="18"/>
                <w:szCs w:val="18"/>
              </w:rPr>
            </w:pPr>
            <w:r>
              <w:rPr>
                <w:rFonts w:ascii="GHEA Grapalat" w:hAnsi="GHEA Grapalat"/>
                <w:sz w:val="18"/>
                <w:szCs w:val="18"/>
              </w:rPr>
              <w:t>23.б.</w:t>
            </w:r>
          </w:p>
        </w:tc>
        <w:tc>
          <w:tcPr>
            <w:tcW w:w="1938" w:type="dxa"/>
            <w:tcBorders>
              <w:top w:val="single" w:color="auto" w:sz="4" w:space="0"/>
              <w:left w:val="single" w:color="auto" w:sz="4" w:space="0"/>
              <w:bottom w:val="single" w:color="auto" w:sz="4" w:space="0"/>
              <w:right w:val="single" w:color="auto" w:sz="4" w:space="0"/>
            </w:tcBorders>
          </w:tcPr>
          <w:p w14:paraId="63F81C8E">
            <w:pPr>
              <w:widowControl w:val="0"/>
              <w:spacing w:after="120"/>
              <w:jc w:val="center"/>
              <w:rPr>
                <w:rFonts w:ascii="GHEA Grapalat" w:hAnsi="GHEA Grapalat"/>
                <w:sz w:val="18"/>
                <w:szCs w:val="18"/>
              </w:rPr>
            </w:pPr>
            <w:r>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color="auto" w:sz="4" w:space="0"/>
              <w:left w:val="single" w:color="auto" w:sz="4" w:space="0"/>
              <w:bottom w:val="single" w:color="auto" w:sz="4" w:space="0"/>
              <w:right w:val="single" w:color="auto" w:sz="4" w:space="0"/>
            </w:tcBorders>
          </w:tcPr>
          <w:p w14:paraId="625FE388">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C0399A8">
            <w:pPr>
              <w:widowControl w:val="0"/>
              <w:spacing w:after="120"/>
              <w:jc w:val="center"/>
              <w:rPr>
                <w:rFonts w:ascii="GHEA Grapalat" w:hAnsi="GHEA Grapalat"/>
                <w:sz w:val="18"/>
                <w:szCs w:val="18"/>
              </w:rPr>
            </w:pPr>
            <w:r>
              <w:rPr>
                <w:rFonts w:ascii="GHEA Grapalat" w:hAnsi="GHEA Grapalat"/>
                <w:sz w:val="18"/>
                <w:szCs w:val="18"/>
              </w:rPr>
              <w:t>обязательно</w:t>
            </w:r>
          </w:p>
          <w:p w14:paraId="03089481">
            <w:pPr>
              <w:widowControl w:val="0"/>
              <w:spacing w:after="12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00457766">
            <w:pPr>
              <w:widowControl w:val="0"/>
              <w:spacing w:after="120"/>
              <w:jc w:val="center"/>
              <w:rPr>
                <w:rFonts w:ascii="GHEA Grapalat" w:hAnsi="GHEA Grapalat"/>
                <w:sz w:val="18"/>
                <w:szCs w:val="18"/>
              </w:rPr>
            </w:pPr>
          </w:p>
        </w:tc>
      </w:tr>
      <w:tr w14:paraId="4324B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C336E2C">
            <w:pPr>
              <w:widowControl w:val="0"/>
              <w:spacing w:after="120"/>
              <w:jc w:val="center"/>
              <w:rPr>
                <w:rFonts w:ascii="GHEA Grapalat" w:hAnsi="GHEA Grapalat"/>
                <w:sz w:val="18"/>
                <w:szCs w:val="18"/>
              </w:rPr>
            </w:pPr>
            <w:r>
              <w:rPr>
                <w:rFonts w:ascii="GHEA Grapalat" w:hAnsi="GHEA Grapalat"/>
                <w:sz w:val="18"/>
                <w:szCs w:val="18"/>
              </w:rPr>
              <w:t>23.в</w:t>
            </w:r>
          </w:p>
        </w:tc>
        <w:tc>
          <w:tcPr>
            <w:tcW w:w="1938" w:type="dxa"/>
            <w:tcBorders>
              <w:top w:val="single" w:color="auto" w:sz="4" w:space="0"/>
              <w:left w:val="single" w:color="auto" w:sz="4" w:space="0"/>
              <w:bottom w:val="single" w:color="auto" w:sz="4" w:space="0"/>
              <w:right w:val="single" w:color="auto" w:sz="4" w:space="0"/>
            </w:tcBorders>
          </w:tcPr>
          <w:p w14:paraId="01B9A555">
            <w:pPr>
              <w:widowControl w:val="0"/>
              <w:spacing w:after="120"/>
              <w:jc w:val="center"/>
              <w:rPr>
                <w:rFonts w:ascii="GHEA Grapalat" w:hAnsi="GHEA Grapalat"/>
                <w:sz w:val="18"/>
                <w:szCs w:val="18"/>
              </w:rPr>
            </w:pPr>
            <w:r>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color="auto" w:sz="4" w:space="0"/>
              <w:left w:val="single" w:color="auto" w:sz="4" w:space="0"/>
              <w:bottom w:val="single" w:color="auto" w:sz="4" w:space="0"/>
              <w:right w:val="single" w:color="auto" w:sz="4" w:space="0"/>
            </w:tcBorders>
          </w:tcPr>
          <w:p w14:paraId="314D0190">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73FB149">
            <w:pPr>
              <w:widowControl w:val="0"/>
              <w:spacing w:after="120"/>
              <w:jc w:val="center"/>
              <w:rPr>
                <w:rFonts w:ascii="GHEA Grapalat" w:hAnsi="GHEA Grapalat"/>
                <w:sz w:val="18"/>
                <w:szCs w:val="18"/>
              </w:rPr>
            </w:pPr>
            <w:r>
              <w:rPr>
                <w:rFonts w:ascii="GHEA Grapalat" w:hAnsi="GHEA Grapalat"/>
                <w:sz w:val="18"/>
                <w:szCs w:val="18"/>
              </w:rPr>
              <w:t>обязательно</w:t>
            </w:r>
          </w:p>
          <w:p w14:paraId="1F504C74">
            <w:pPr>
              <w:widowControl w:val="0"/>
              <w:spacing w:after="120"/>
              <w:jc w:val="center"/>
              <w:rPr>
                <w:rFonts w:ascii="GHEA Grapalat" w:hAnsi="GHEA Grapalat"/>
                <w:sz w:val="18"/>
                <w:szCs w:val="18"/>
              </w:rPr>
            </w:pPr>
            <w:r>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color="auto" w:sz="4" w:space="0"/>
              <w:left w:val="single" w:color="auto" w:sz="4" w:space="0"/>
              <w:bottom w:val="single" w:color="auto" w:sz="4" w:space="0"/>
              <w:right w:val="single" w:color="auto" w:sz="4" w:space="0"/>
            </w:tcBorders>
          </w:tcPr>
          <w:p w14:paraId="4D3FFC64">
            <w:pPr>
              <w:widowControl w:val="0"/>
              <w:spacing w:after="120"/>
              <w:jc w:val="center"/>
              <w:rPr>
                <w:rFonts w:ascii="GHEA Grapalat" w:hAnsi="GHEA Grapalat"/>
                <w:sz w:val="18"/>
                <w:szCs w:val="18"/>
              </w:rPr>
            </w:pPr>
          </w:p>
        </w:tc>
      </w:tr>
      <w:tr w14:paraId="432F3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3E89F15">
            <w:pPr>
              <w:widowControl w:val="0"/>
              <w:spacing w:after="120"/>
              <w:jc w:val="center"/>
              <w:rPr>
                <w:rFonts w:ascii="GHEA Grapalat" w:hAnsi="GHEA Grapalat"/>
                <w:sz w:val="18"/>
                <w:szCs w:val="18"/>
              </w:rPr>
            </w:pPr>
            <w:r>
              <w:rPr>
                <w:rFonts w:ascii="GHEA Grapalat" w:hAnsi="GHEA Grapalat"/>
                <w:sz w:val="18"/>
                <w:szCs w:val="18"/>
              </w:rPr>
              <w:t>24.а.</w:t>
            </w:r>
          </w:p>
        </w:tc>
        <w:tc>
          <w:tcPr>
            <w:tcW w:w="1938" w:type="dxa"/>
            <w:tcBorders>
              <w:top w:val="single" w:color="auto" w:sz="4" w:space="0"/>
              <w:left w:val="single" w:color="auto" w:sz="4" w:space="0"/>
              <w:bottom w:val="single" w:color="auto" w:sz="4" w:space="0"/>
              <w:right w:val="single" w:color="auto" w:sz="4" w:space="0"/>
            </w:tcBorders>
          </w:tcPr>
          <w:p w14:paraId="1C644F6B">
            <w:pPr>
              <w:widowControl w:val="0"/>
              <w:spacing w:after="120"/>
              <w:jc w:val="center"/>
              <w:rPr>
                <w:rFonts w:ascii="GHEA Grapalat" w:hAnsi="GHEA Grapalat"/>
                <w:sz w:val="18"/>
                <w:szCs w:val="18"/>
              </w:rPr>
            </w:pPr>
            <w:r>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color="auto" w:sz="4" w:space="0"/>
              <w:left w:val="single" w:color="auto" w:sz="4" w:space="0"/>
              <w:bottom w:val="single" w:color="auto" w:sz="4" w:space="0"/>
              <w:right w:val="single" w:color="auto" w:sz="4" w:space="0"/>
            </w:tcBorders>
          </w:tcPr>
          <w:p w14:paraId="390099E7">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BEE0B8A">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25802EF0">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617C5530">
            <w:pPr>
              <w:widowControl w:val="0"/>
              <w:spacing w:after="120"/>
              <w:jc w:val="center"/>
              <w:rPr>
                <w:rFonts w:ascii="GHEA Grapalat" w:hAnsi="GHEA Grapalat"/>
                <w:sz w:val="18"/>
                <w:szCs w:val="18"/>
              </w:rPr>
            </w:pPr>
          </w:p>
        </w:tc>
      </w:tr>
      <w:tr w14:paraId="7AC50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87D9863">
            <w:pPr>
              <w:widowControl w:val="0"/>
              <w:spacing w:after="120"/>
              <w:jc w:val="center"/>
              <w:rPr>
                <w:rFonts w:ascii="GHEA Grapalat" w:hAnsi="GHEA Grapalat"/>
                <w:sz w:val="18"/>
                <w:szCs w:val="18"/>
              </w:rPr>
            </w:pPr>
            <w:r>
              <w:rPr>
                <w:rFonts w:ascii="GHEA Grapalat" w:hAnsi="GHEA Grapalat"/>
                <w:sz w:val="18"/>
                <w:szCs w:val="18"/>
              </w:rPr>
              <w:t>24.б.</w:t>
            </w:r>
          </w:p>
        </w:tc>
        <w:tc>
          <w:tcPr>
            <w:tcW w:w="1938" w:type="dxa"/>
            <w:tcBorders>
              <w:top w:val="single" w:color="auto" w:sz="4" w:space="0"/>
              <w:left w:val="single" w:color="auto" w:sz="4" w:space="0"/>
              <w:bottom w:val="single" w:color="auto" w:sz="4" w:space="0"/>
              <w:right w:val="single" w:color="auto" w:sz="4" w:space="0"/>
            </w:tcBorders>
          </w:tcPr>
          <w:p w14:paraId="6067C45A">
            <w:pPr>
              <w:widowControl w:val="0"/>
              <w:spacing w:after="120"/>
              <w:jc w:val="center"/>
              <w:rPr>
                <w:rFonts w:ascii="GHEA Grapalat" w:hAnsi="GHEA Grapalat"/>
                <w:sz w:val="18"/>
                <w:szCs w:val="18"/>
              </w:rPr>
            </w:pPr>
            <w:r>
              <w:rPr>
                <w:rFonts w:ascii="GHEA Grapalat" w:hAnsi="GHEA Grapalat"/>
                <w:sz w:val="18"/>
                <w:szCs w:val="18"/>
              </w:rPr>
              <w:t>штамп обслуживающей бенефициара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5453519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3FDAE33">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6C1B02E7">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78CBDD47">
            <w:pPr>
              <w:widowControl w:val="0"/>
              <w:spacing w:after="120"/>
              <w:jc w:val="center"/>
              <w:rPr>
                <w:rFonts w:ascii="GHEA Grapalat" w:hAnsi="GHEA Grapalat"/>
                <w:sz w:val="18"/>
                <w:szCs w:val="18"/>
              </w:rPr>
            </w:pPr>
          </w:p>
        </w:tc>
      </w:tr>
      <w:tr w14:paraId="592D9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63D9EE4">
            <w:pPr>
              <w:widowControl w:val="0"/>
              <w:spacing w:after="120"/>
              <w:jc w:val="center"/>
              <w:rPr>
                <w:rFonts w:ascii="GHEA Grapalat" w:hAnsi="GHEA Grapalat"/>
                <w:sz w:val="18"/>
                <w:szCs w:val="18"/>
              </w:rPr>
            </w:pPr>
            <w:r>
              <w:rPr>
                <w:rFonts w:ascii="GHEA Grapalat" w:hAnsi="GHEA Grapalat"/>
                <w:sz w:val="18"/>
                <w:szCs w:val="18"/>
              </w:rPr>
              <w:t>24.в</w:t>
            </w:r>
          </w:p>
        </w:tc>
        <w:tc>
          <w:tcPr>
            <w:tcW w:w="1938" w:type="dxa"/>
            <w:tcBorders>
              <w:top w:val="single" w:color="auto" w:sz="4" w:space="0"/>
              <w:left w:val="single" w:color="auto" w:sz="4" w:space="0"/>
              <w:bottom w:val="single" w:color="auto" w:sz="4" w:space="0"/>
              <w:right w:val="single" w:color="auto" w:sz="4" w:space="0"/>
            </w:tcBorders>
          </w:tcPr>
          <w:p w14:paraId="0F6BD9B6">
            <w:pPr>
              <w:widowControl w:val="0"/>
              <w:spacing w:after="120"/>
              <w:jc w:val="center"/>
              <w:rPr>
                <w:rFonts w:ascii="GHEA Grapalat" w:hAnsi="GHEA Grapalat"/>
                <w:sz w:val="18"/>
                <w:szCs w:val="18"/>
              </w:rPr>
            </w:pPr>
            <w:r>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color="auto" w:sz="4" w:space="0"/>
              <w:left w:val="single" w:color="auto" w:sz="4" w:space="0"/>
              <w:bottom w:val="single" w:color="auto" w:sz="4" w:space="0"/>
              <w:right w:val="single" w:color="auto" w:sz="4" w:space="0"/>
            </w:tcBorders>
          </w:tcPr>
          <w:p w14:paraId="00DEC6EA">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4AF9CBF">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4DA9CAC8">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4210255B">
            <w:pPr>
              <w:widowControl w:val="0"/>
              <w:spacing w:after="120"/>
              <w:jc w:val="center"/>
              <w:rPr>
                <w:rFonts w:ascii="GHEA Grapalat" w:hAnsi="GHEA Grapalat"/>
                <w:sz w:val="18"/>
                <w:szCs w:val="18"/>
              </w:rPr>
            </w:pPr>
          </w:p>
        </w:tc>
      </w:tr>
    </w:tbl>
    <w:p w14:paraId="7A40E7D1">
      <w:pPr>
        <w:pStyle w:val="37"/>
        <w:shd w:val="clear" w:color="auto" w:fill="FFFFFF"/>
        <w:spacing w:before="0" w:beforeAutospacing="0" w:after="0" w:afterAutospacing="0"/>
        <w:jc w:val="center"/>
        <w:rPr>
          <w:rFonts w:ascii="GHEA Grapalat" w:hAnsi="GHEA Grapalat" w:eastAsiaTheme="minorHAnsi" w:cstheme="minorBidi"/>
        </w:rPr>
      </w:pPr>
      <w:r>
        <w:rPr>
          <w:rFonts w:ascii="GHEA Grapalat" w:hAnsi="GHEA Grapalat" w:eastAsiaTheme="minorHAnsi" w:cstheme="minorBidi"/>
          <w:sz w:val="18"/>
          <w:szCs w:val="18"/>
        </w:rPr>
        <w:t xml:space="preserve">                                                       сумма в цифрах и прописью</w:t>
      </w:r>
    </w:p>
    <w:p w14:paraId="7B6054CE">
      <w:pPr>
        <w:pStyle w:val="37"/>
        <w:shd w:val="clear" w:color="auto" w:fill="FFFFFF"/>
        <w:spacing w:before="0" w:beforeAutospacing="0" w:after="0" w:afterAutospacing="0"/>
        <w:jc w:val="both"/>
        <w:rPr>
          <w:rFonts w:ascii="GHEA Grapalat" w:hAnsi="GHEA Grapalat" w:eastAsiaTheme="minorHAnsi" w:cstheme="minorBidi"/>
          <w:sz w:val="18"/>
          <w:szCs w:val="18"/>
        </w:rPr>
      </w:pPr>
      <w:r>
        <w:rPr>
          <w:rFonts w:ascii="GHEA Grapalat" w:hAnsi="GHEA Grapalat" w:eastAsiaTheme="minorHAnsi" w:cstheme="minorBidi"/>
        </w:rPr>
        <w:t xml:space="preserve">                         </w:t>
      </w:r>
    </w:p>
    <w:p w14:paraId="40C4A2EC">
      <w:pPr>
        <w:pStyle w:val="37"/>
        <w:shd w:val="clear" w:color="auto" w:fill="FFFFFF"/>
        <w:spacing w:before="0" w:beforeAutospacing="0" w:after="0" w:afterAutospacing="0"/>
        <w:jc w:val="both"/>
        <w:rPr>
          <w:rFonts w:ascii="GHEA Grapalat" w:hAnsi="GHEA Grapalat" w:eastAsiaTheme="minorHAnsi" w:cstheme="minorBidi"/>
        </w:rPr>
      </w:pPr>
      <w:r>
        <w:rPr>
          <w:rFonts w:ascii="GHEA Grapalat" w:hAnsi="GHEA Grapalat" w:eastAsiaTheme="minorHAnsi"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счет____________________ бенефициара.</w:t>
      </w:r>
    </w:p>
    <w:p w14:paraId="72C98DAF">
      <w:pPr>
        <w:pStyle w:val="37"/>
        <w:shd w:val="clear" w:color="auto" w:fill="FFFFFF"/>
        <w:spacing w:before="0" w:beforeAutospacing="0" w:after="0" w:afterAutospacing="0"/>
        <w:jc w:val="both"/>
        <w:rPr>
          <w:rFonts w:ascii="GHEA Grapalat" w:hAnsi="GHEA Grapalat" w:eastAsiaTheme="minorHAnsi" w:cstheme="minorBidi"/>
          <w:sz w:val="18"/>
          <w:szCs w:val="18"/>
        </w:rPr>
      </w:pPr>
      <w:r>
        <w:rPr>
          <w:rFonts w:ascii="GHEA Grapalat" w:hAnsi="GHEA Grapalat" w:eastAsiaTheme="minorHAnsi" w:cstheme="minorBidi"/>
        </w:rPr>
        <w:t xml:space="preserve">             </w:t>
      </w:r>
      <w:r>
        <w:rPr>
          <w:rFonts w:ascii="GHEA Grapalat" w:hAnsi="GHEA Grapalat" w:eastAsiaTheme="minorHAnsi" w:cstheme="minorBidi"/>
          <w:sz w:val="18"/>
          <w:szCs w:val="18"/>
        </w:rPr>
        <w:t>расчетный счет</w:t>
      </w:r>
    </w:p>
    <w:p w14:paraId="0DEA1BB0">
      <w:pPr>
        <w:pStyle w:val="37"/>
        <w:shd w:val="clear" w:color="auto" w:fill="FFFFFF"/>
        <w:spacing w:before="0" w:beforeAutospacing="0" w:after="0" w:afterAutospacing="0"/>
        <w:ind w:firstLine="375"/>
        <w:jc w:val="both"/>
        <w:rPr>
          <w:rStyle w:val="39"/>
          <w:rFonts w:ascii="GHEA Grapalat" w:hAnsi="GHEA Grapalat"/>
          <w:b w:val="0"/>
          <w:bCs w:val="0"/>
          <w:sz w:val="20"/>
          <w:szCs w:val="20"/>
        </w:rPr>
      </w:pPr>
      <w:r>
        <w:rPr>
          <w:rStyle w:val="39"/>
          <w:rFonts w:ascii="GHEA Grapalat" w:hAnsi="GHEA Grapalat"/>
          <w:sz w:val="20"/>
          <w:szCs w:val="20"/>
        </w:rPr>
        <w:t xml:space="preserve">3. </w:t>
      </w:r>
      <w:r>
        <w:rPr>
          <w:rFonts w:ascii="GHEA Grapalat" w:hAnsi="GHEA Grapalat" w:eastAsiaTheme="minorHAnsi" w:cstheme="minorBidi"/>
        </w:rPr>
        <w:t>Настоящая гарантия является безотзывной.</w:t>
      </w:r>
    </w:p>
    <w:p w14:paraId="053B08FC">
      <w:pPr>
        <w:pStyle w:val="37"/>
        <w:shd w:val="clear" w:color="auto" w:fill="FFFFFF"/>
        <w:spacing w:before="0" w:beforeAutospacing="0" w:after="0" w:afterAutospacing="0"/>
        <w:ind w:firstLine="375"/>
        <w:jc w:val="both"/>
        <w:rPr>
          <w:rStyle w:val="39"/>
          <w:rFonts w:ascii="GHEA Grapalat" w:hAnsi="GHEA Grapalat"/>
          <w:b w:val="0"/>
          <w:bCs w:val="0"/>
          <w:sz w:val="20"/>
          <w:szCs w:val="20"/>
        </w:rPr>
      </w:pPr>
    </w:p>
    <w:p w14:paraId="6B3D5994">
      <w:pPr>
        <w:pStyle w:val="37"/>
        <w:shd w:val="clear" w:color="auto" w:fill="FFFFFF"/>
        <w:spacing w:before="0" w:beforeAutospacing="0" w:after="0" w:afterAutospacing="0"/>
        <w:ind w:firstLine="375"/>
        <w:jc w:val="both"/>
        <w:rPr>
          <w:rFonts w:ascii="GHEA Grapalat" w:hAnsi="GHEA Grapalat" w:eastAsiaTheme="minorHAnsi" w:cstheme="minorBidi"/>
        </w:rPr>
      </w:pPr>
      <w:r>
        <w:rPr>
          <w:rFonts w:ascii="GHEA Grapalat" w:hAnsi="GHEA Grapalat" w:eastAsiaTheme="minorHAnsi"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76BFF8C">
      <w:pPr>
        <w:pStyle w:val="37"/>
        <w:shd w:val="clear" w:color="auto" w:fill="FFFFFF"/>
        <w:ind w:firstLine="374"/>
        <w:contextualSpacing/>
        <w:jc w:val="both"/>
        <w:rPr>
          <w:rFonts w:ascii="GHEA Grapalat" w:hAnsi="GHEA Grapalat" w:eastAsiaTheme="minorHAnsi" w:cstheme="minorBidi"/>
        </w:rPr>
      </w:pPr>
      <w:r>
        <w:rPr>
          <w:rFonts w:ascii="GHEA Grapalat" w:hAnsi="GHEA Grapalat" w:eastAsiaTheme="minorHAnsi" w:cstheme="minorBidi"/>
        </w:rPr>
        <w:t>5. Гарантия действует с момента выпуска и в силе со дня вступления в силу договора N________________________ заключаемого  между  бенефициаром и</w:t>
      </w:r>
      <w:del w:id="8" w:author="Inesa Kocharyan" w:date="2023-07-07T17:32:00Z">
        <w:r>
          <w:rPr>
            <w:rFonts w:ascii="GHEA Grapalat" w:hAnsi="GHEA Grapalat" w:eastAsiaTheme="minorHAnsi" w:cstheme="minorBidi"/>
          </w:rPr>
          <w:delText xml:space="preserve"> </w:delText>
        </w:r>
      </w:del>
      <w:r>
        <w:rPr>
          <w:rFonts w:ascii="GHEA Grapalat" w:hAnsi="GHEA Grapalat" w:eastAsiaTheme="minorHAnsi" w:cstheme="minorBidi"/>
        </w:rPr>
        <w:t xml:space="preserve">    </w:t>
      </w:r>
    </w:p>
    <w:p w14:paraId="7483EEC7">
      <w:pPr>
        <w:pStyle w:val="37"/>
        <w:shd w:val="clear" w:color="auto" w:fill="FFFFFF"/>
        <w:ind w:firstLine="374"/>
        <w:contextualSpacing/>
        <w:jc w:val="both"/>
        <w:rPr>
          <w:rFonts w:ascii="GHEA Grapalat" w:hAnsi="GHEA Grapalat" w:eastAsiaTheme="minorHAnsi" w:cstheme="minorBidi"/>
        </w:rPr>
      </w:pPr>
      <w:r>
        <w:rPr>
          <w:rFonts w:ascii="GHEA Grapalat" w:hAnsi="GHEA Grapalat" w:eastAsiaTheme="minorHAnsi" w:cstheme="minorBidi"/>
          <w:sz w:val="18"/>
          <w:szCs w:val="18"/>
        </w:rPr>
        <w:t xml:space="preserve">              номер заключаемого договара</w:t>
      </w:r>
    </w:p>
    <w:p w14:paraId="2B76BA04">
      <w:pPr>
        <w:pStyle w:val="37"/>
        <w:shd w:val="clear" w:color="auto" w:fill="FFFFFF"/>
        <w:ind w:firstLine="374"/>
        <w:contextualSpacing/>
        <w:jc w:val="both"/>
        <w:rPr>
          <w:rFonts w:ascii="GHEA Grapalat" w:hAnsi="GHEA Grapalat" w:eastAsiaTheme="minorHAnsi" w:cstheme="minorBidi"/>
        </w:rPr>
      </w:pPr>
    </w:p>
    <w:p w14:paraId="14EB022E">
      <w:pPr>
        <w:pStyle w:val="37"/>
        <w:shd w:val="clear" w:color="auto" w:fill="FFFFFF"/>
        <w:contextualSpacing/>
        <w:jc w:val="both"/>
        <w:rPr>
          <w:rFonts w:ascii="GHEA Grapalat" w:hAnsi="GHEA Grapalat" w:eastAsiaTheme="minorHAnsi" w:cstheme="minorBidi"/>
          <w:lang w:val="hy-AM"/>
        </w:rPr>
      </w:pPr>
      <w:r>
        <w:rPr>
          <w:rFonts w:ascii="GHEA Grapalat" w:hAnsi="GHEA Grapalat" w:eastAsiaTheme="minorHAnsi" w:cstheme="minorBidi"/>
        </w:rPr>
        <w:t xml:space="preserve">принципалом и действует </w:t>
      </w:r>
      <w:r>
        <w:rPr>
          <w:rFonts w:ascii="GHEA Grapalat" w:hAnsi="GHEA Grapalat" w:eastAsiaTheme="minorHAnsi" w:cstheme="minorBidi"/>
          <w:lang w:val="hy-AM"/>
        </w:rPr>
        <w:t xml:space="preserve"> </w:t>
      </w:r>
      <w:r>
        <w:rPr>
          <w:rFonts w:ascii="GHEA Grapalat" w:hAnsi="GHEA Grapalat" w:eastAsiaTheme="minorHAnsi" w:cstheme="minorBidi"/>
        </w:rPr>
        <w:t>в</w:t>
      </w:r>
      <w:r>
        <w:rPr>
          <w:rFonts w:ascii="GHEA Grapalat" w:hAnsi="GHEA Grapalat"/>
        </w:rPr>
        <w:t>ключительно</w:t>
      </w:r>
      <w:r>
        <w:rPr>
          <w:rFonts w:ascii="GHEA Grapalat" w:hAnsi="GHEA Grapalat" w:eastAsiaTheme="minorHAnsi" w:cstheme="minorBidi"/>
        </w:rPr>
        <w:t xml:space="preserve"> </w:t>
      </w:r>
      <w:r>
        <w:rPr>
          <w:rFonts w:ascii="GHEA Grapalat" w:hAnsi="GHEA Grapalat" w:eastAsiaTheme="minorHAnsi" w:cstheme="minorBidi"/>
          <w:lang w:val="hy-AM"/>
        </w:rPr>
        <w:t xml:space="preserve"> </w:t>
      </w:r>
      <w:r>
        <w:rPr>
          <w:rFonts w:ascii="GHEA Grapalat" w:hAnsi="GHEA Grapalat" w:eastAsiaTheme="minorHAnsi" w:cstheme="minorBidi"/>
        </w:rPr>
        <w:t xml:space="preserve">до </w:t>
      </w:r>
      <w:r>
        <w:rPr>
          <w:rFonts w:ascii="GHEA Grapalat" w:hAnsi="GHEA Grapalat" w:eastAsiaTheme="minorHAnsi" w:cstheme="minorBidi"/>
          <w:lang w:val="hy-AM"/>
        </w:rPr>
        <w:t xml:space="preserve"> </w:t>
      </w:r>
      <w:r>
        <w:rPr>
          <w:rFonts w:ascii="GHEA Grapalat" w:hAnsi="GHEA Grapalat" w:eastAsiaTheme="minorHAnsi" w:cstheme="minorBidi"/>
        </w:rPr>
        <w:t xml:space="preserve">девяностого </w:t>
      </w:r>
      <w:r>
        <w:rPr>
          <w:rFonts w:ascii="GHEA Grapalat" w:hAnsi="GHEA Grapalat" w:eastAsiaTheme="minorHAnsi" w:cstheme="minorBidi"/>
          <w:lang w:val="hy-AM"/>
        </w:rPr>
        <w:t xml:space="preserve"> </w:t>
      </w:r>
      <w:r>
        <w:rPr>
          <w:rFonts w:ascii="GHEA Grapalat" w:hAnsi="GHEA Grapalat" w:eastAsiaTheme="minorHAnsi" w:cstheme="minorBidi"/>
        </w:rPr>
        <w:t xml:space="preserve">рабочего </w:t>
      </w:r>
      <w:r>
        <w:rPr>
          <w:rFonts w:ascii="GHEA Grapalat" w:hAnsi="GHEA Grapalat" w:eastAsiaTheme="minorHAnsi" w:cstheme="minorBidi"/>
          <w:lang w:val="hy-AM"/>
        </w:rPr>
        <w:t xml:space="preserve"> </w:t>
      </w:r>
      <w:r>
        <w:rPr>
          <w:rFonts w:ascii="GHEA Grapalat" w:hAnsi="GHEA Grapalat" w:eastAsiaTheme="minorHAnsi" w:cstheme="minorBidi"/>
        </w:rPr>
        <w:t>дня</w:t>
      </w:r>
      <w:r>
        <w:rPr>
          <w:rFonts w:ascii="GHEA Grapalat" w:hAnsi="GHEA Grapalat" w:eastAsiaTheme="minorHAnsi" w:cstheme="minorBidi"/>
          <w:lang w:val="hy-AM"/>
        </w:rPr>
        <w:t xml:space="preserve">   </w:t>
      </w:r>
      <w:r>
        <w:rPr>
          <w:rFonts w:ascii="GHEA Grapalat" w:hAnsi="GHEA Grapalat" w:eastAsiaTheme="minorHAnsi" w:cstheme="minorBidi"/>
        </w:rPr>
        <w:t xml:space="preserve">следующего за днем </w:t>
      </w:r>
    </w:p>
    <w:p w14:paraId="24A94DA7">
      <w:pPr>
        <w:pStyle w:val="37"/>
        <w:shd w:val="clear" w:color="auto" w:fill="FFFFFF"/>
        <w:contextualSpacing/>
        <w:jc w:val="both"/>
        <w:rPr>
          <w:rFonts w:ascii="GHEA Grapalat" w:hAnsi="GHEA Grapalat" w:eastAsiaTheme="minorHAnsi" w:cstheme="minorBidi"/>
          <w:sz w:val="18"/>
          <w:szCs w:val="18"/>
          <w:lang w:val="hy-AM"/>
        </w:rPr>
      </w:pPr>
    </w:p>
    <w:p w14:paraId="3E76FCFF">
      <w:pPr>
        <w:pStyle w:val="37"/>
        <w:shd w:val="clear" w:color="auto" w:fill="FFFFFF"/>
        <w:contextualSpacing/>
        <w:jc w:val="center"/>
        <w:rPr>
          <w:rFonts w:eastAsiaTheme="minorHAnsi" w:cstheme="minorBidi"/>
        </w:rPr>
      </w:pPr>
      <w:r>
        <w:rPr>
          <w:rFonts w:ascii="GHEA Grapalat" w:hAnsi="GHEA Grapalat" w:eastAsiaTheme="minorHAnsi" w:cstheme="minorBidi"/>
          <w:lang w:val="hy-AM"/>
        </w:rPr>
        <w:t>--------------------------------------------------------</w:t>
      </w:r>
      <w:r>
        <w:rPr>
          <w:rFonts w:ascii="GHEA Grapalat" w:hAnsi="GHEA Grapalat" w:eastAsiaTheme="minorHAnsi" w:cstheme="minorBidi"/>
        </w:rPr>
        <w:t>------------------</w:t>
      </w:r>
      <w:r>
        <w:rPr>
          <w:rFonts w:ascii="GHEA Grapalat" w:hAnsi="GHEA Grapalat" w:eastAsiaTheme="minorHAnsi" w:cstheme="minorBidi"/>
          <w:lang w:val="hy-AM"/>
        </w:rPr>
        <w:t>----------------------</w:t>
      </w:r>
      <w:r>
        <w:rPr>
          <w:rFonts w:eastAsiaTheme="minorHAnsi" w:cstheme="minorBidi"/>
        </w:rPr>
        <w:t xml:space="preserve"> </w:t>
      </w:r>
      <w:r>
        <w:rPr>
          <w:rFonts w:eastAsiaTheme="minorHAnsi" w:cstheme="minorBidi"/>
          <w:lang w:val="hy-AM"/>
        </w:rPr>
        <w:t>.</w:t>
      </w:r>
      <w:r>
        <w:rPr>
          <w:rFonts w:eastAsiaTheme="minorHAnsi" w:cstheme="minorBidi"/>
        </w:rPr>
        <w:t xml:space="preserve">                    </w:t>
      </w:r>
      <w:r>
        <w:rPr>
          <w:rFonts w:ascii="GHEA Grapalat" w:hAnsi="GHEA Grapalat"/>
          <w:sz w:val="16"/>
          <w:szCs w:val="16"/>
        </w:rPr>
        <w:t>крайний   срок</w:t>
      </w:r>
      <w:r>
        <w:rPr>
          <w:rFonts w:ascii="GHEA Grapalat" w:hAnsi="GHEA Grapalat" w:eastAsiaTheme="minorHAnsi" w:cstheme="minorBidi"/>
          <w:sz w:val="16"/>
          <w:szCs w:val="16"/>
        </w:rPr>
        <w:t xml:space="preserve"> выполнения работ</w:t>
      </w:r>
      <w:r>
        <w:rPr>
          <w:rFonts w:ascii="GHEA Grapalat" w:hAnsi="GHEA Grapalat"/>
          <w:sz w:val="16"/>
          <w:szCs w:val="16"/>
        </w:rPr>
        <w:t>, предусмотренный заключаемым договором, включая гарантийный срок</w:t>
      </w:r>
    </w:p>
    <w:p w14:paraId="4D4D07E5">
      <w:pPr>
        <w:pStyle w:val="37"/>
        <w:shd w:val="clear" w:color="auto" w:fill="FFFFFF"/>
        <w:contextualSpacing/>
        <w:jc w:val="both"/>
        <w:rPr>
          <w:rFonts w:ascii="GHEA Grapalat" w:hAnsi="GHEA Grapalat" w:eastAsiaTheme="minorHAnsi" w:cstheme="minorBidi"/>
        </w:rPr>
      </w:pPr>
      <w:r>
        <w:rPr>
          <w:rFonts w:ascii="GHEA Grapalat" w:hAnsi="GHEA Grapalat" w:eastAsiaTheme="minorHAnsi" w:cstheme="minorBidi"/>
        </w:rPr>
        <w:t>В день предоставления гарантии лицо выдающее гарантию с официального адреса</w:t>
      </w:r>
      <w:r>
        <w:rPr>
          <w:rFonts w:ascii="GHEA Grapalat" w:hAnsi="GHEA Grapalat" w:eastAsiaTheme="minorHAnsi" w:cstheme="minorBidi"/>
          <w:lang w:val="hy-AM"/>
        </w:rPr>
        <w:t xml:space="preserve"> </w:t>
      </w:r>
      <w:r>
        <w:rPr>
          <w:rFonts w:ascii="GHEA Grapalat" w:hAnsi="GHEA Grapalat" w:eastAsiaTheme="minorHAnsi"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p>
    <w:p w14:paraId="7DFA1256">
      <w:pPr>
        <w:pStyle w:val="37"/>
        <w:shd w:val="clear" w:color="auto" w:fill="FFFFFF"/>
        <w:contextualSpacing/>
        <w:jc w:val="both"/>
        <w:rPr>
          <w:rFonts w:ascii="GHEA Grapalat" w:hAnsi="GHEA Grapalat" w:eastAsiaTheme="minorHAnsi" w:cstheme="minorBidi"/>
        </w:rPr>
      </w:pPr>
      <w:r>
        <w:rPr>
          <w:rStyle w:val="39"/>
          <w:b w:val="0"/>
          <w:bCs w:val="0"/>
          <w:sz w:val="20"/>
          <w:szCs w:val="20"/>
        </w:rPr>
        <w:t xml:space="preserve">                                                                                        адрес эл. почты секретаря</w:t>
      </w:r>
    </w:p>
    <w:p w14:paraId="1A573849">
      <w:pPr>
        <w:pStyle w:val="37"/>
        <w:shd w:val="clear" w:color="auto" w:fill="FFFFFF"/>
        <w:contextualSpacing/>
        <w:jc w:val="both"/>
        <w:rPr>
          <w:rFonts w:ascii="GHEA Grapalat" w:hAnsi="GHEA Grapalat" w:eastAsiaTheme="minorHAnsi" w:cstheme="minorBidi"/>
        </w:rPr>
      </w:pPr>
      <w:r>
        <w:rPr>
          <w:rFonts w:ascii="GHEA Grapalat" w:hAnsi="GHEA Grapalat" w:eastAsiaTheme="minorHAnsi" w:cstheme="minorBidi"/>
        </w:rPr>
        <w:t xml:space="preserve">указанный в приглашении к процедуре закупок, организованной с целью заключения договора упомянутого в пункте 1 настоящей гарантии. </w:t>
      </w:r>
    </w:p>
    <w:p w14:paraId="764BDD0C">
      <w:pPr>
        <w:pStyle w:val="37"/>
        <w:shd w:val="clear" w:color="auto" w:fill="FFFFFF"/>
        <w:contextualSpacing/>
        <w:jc w:val="both"/>
        <w:rPr>
          <w:rFonts w:ascii="GHEA Grapalat" w:hAnsi="GHEA Grapalat" w:eastAsiaTheme="minorHAnsi" w:cstheme="minorBidi"/>
        </w:rPr>
      </w:pPr>
    </w:p>
    <w:p w14:paraId="3760EF2D">
      <w:pPr>
        <w:pStyle w:val="37"/>
        <w:shd w:val="clear" w:color="auto" w:fill="FFFFFF"/>
        <w:spacing w:before="0" w:beforeAutospacing="0" w:after="0" w:afterAutospacing="0"/>
        <w:ind w:firstLine="375"/>
        <w:jc w:val="both"/>
        <w:rPr>
          <w:rFonts w:ascii="GHEA Grapalat" w:hAnsi="GHEA Grapalat" w:eastAsiaTheme="minorHAnsi" w:cstheme="minorBidi"/>
        </w:rPr>
      </w:pPr>
      <w:r>
        <w:rPr>
          <w:rFonts w:ascii="GHEA Grapalat" w:hAnsi="GHEA Grapalat" w:eastAsiaTheme="minorHAnsi" w:cstheme="minorBidi"/>
        </w:rPr>
        <w:t>6. Бенефициар предъявляет требование лицу, выдающему гарантию, в письменной форме. К требованию прилагаются следующие документы:</w:t>
      </w:r>
    </w:p>
    <w:p w14:paraId="26461731">
      <w:pPr>
        <w:pStyle w:val="37"/>
        <w:shd w:val="clear" w:color="auto" w:fill="FFFFFF"/>
        <w:spacing w:before="0" w:beforeAutospacing="0" w:after="0" w:afterAutospacing="0"/>
        <w:ind w:firstLine="375"/>
        <w:jc w:val="both"/>
        <w:rPr>
          <w:rFonts w:ascii="GHEA Grapalat" w:hAnsi="GHEA Grapalat" w:eastAsiaTheme="minorHAnsi" w:cstheme="minorBidi"/>
        </w:rPr>
      </w:pPr>
    </w:p>
    <w:p w14:paraId="1F7E9B33">
      <w:pPr>
        <w:pStyle w:val="37"/>
        <w:shd w:val="clear" w:color="auto" w:fill="FFFFFF"/>
        <w:ind w:firstLine="374"/>
        <w:contextualSpacing/>
        <w:jc w:val="both"/>
        <w:rPr>
          <w:rFonts w:ascii="GHEA Grapalat" w:hAnsi="GHEA Grapalat" w:eastAsiaTheme="minorHAnsi" w:cstheme="minorBidi"/>
        </w:rPr>
      </w:pPr>
      <w:r>
        <w:rPr>
          <w:rFonts w:ascii="GHEA Grapalat" w:hAnsi="GHEA Grapalat" w:eastAsiaTheme="minorHAnsi" w:cstheme="minorBidi"/>
        </w:rPr>
        <w:t>1) копии заключенного договора N</w:t>
      </w:r>
      <w:r>
        <w:rPr>
          <w:rFonts w:ascii="GHEA Grapalat" w:hAnsi="GHEA Grapalat" w:eastAsiaTheme="minorHAnsi" w:cstheme="minorBidi"/>
          <w:lang w:val="hy-AM"/>
        </w:rPr>
        <w:t xml:space="preserve"> </w:t>
      </w:r>
      <w:r>
        <w:rPr>
          <w:rFonts w:ascii="GHEA Grapalat" w:hAnsi="GHEA Grapalat" w:eastAsiaTheme="minorHAnsi" w:cstheme="minorBidi"/>
        </w:rPr>
        <w:t xml:space="preserve">_____________________, включая </w:t>
      </w:r>
    </w:p>
    <w:p w14:paraId="5A6F0FD3">
      <w:pPr>
        <w:pStyle w:val="37"/>
        <w:shd w:val="clear" w:color="auto" w:fill="FFFFFF"/>
        <w:contextualSpacing/>
        <w:jc w:val="both"/>
        <w:rPr>
          <w:rFonts w:ascii="GHEA Grapalat" w:hAnsi="GHEA Grapalat" w:eastAsiaTheme="minorHAnsi" w:cstheme="minorBidi"/>
          <w:sz w:val="18"/>
          <w:szCs w:val="18"/>
        </w:rPr>
      </w:pPr>
      <w:r>
        <w:rPr>
          <w:rFonts w:eastAsiaTheme="minorHAnsi" w:cstheme="minorBidi"/>
        </w:rPr>
        <w:t xml:space="preserve">                                                                         </w:t>
      </w:r>
      <w:r>
        <w:rPr>
          <w:rFonts w:ascii="GHEA Grapalat" w:hAnsi="GHEA Grapalat" w:eastAsiaTheme="minorHAnsi" w:cstheme="minorBidi"/>
          <w:sz w:val="18"/>
          <w:szCs w:val="18"/>
        </w:rPr>
        <w:t>номер заключаемого договара</w:t>
      </w:r>
    </w:p>
    <w:p w14:paraId="7B688D43">
      <w:pPr>
        <w:pStyle w:val="37"/>
        <w:shd w:val="clear" w:color="auto" w:fill="FFFFFF"/>
        <w:spacing w:before="0" w:beforeAutospacing="0" w:after="0" w:afterAutospacing="0"/>
        <w:ind w:firstLine="375"/>
        <w:jc w:val="both"/>
        <w:rPr>
          <w:rFonts w:ascii="GHEA Grapalat" w:hAnsi="GHEA Grapalat" w:eastAsiaTheme="minorHAnsi" w:cstheme="minorBidi"/>
        </w:rPr>
      </w:pPr>
      <w:r>
        <w:rPr>
          <w:rFonts w:ascii="GHEA Grapalat" w:hAnsi="GHEA Grapalat" w:eastAsiaTheme="minorHAnsi" w:cstheme="minorBidi"/>
        </w:rPr>
        <w:t>копии внесенных  в него изменений, дополнительных соглашений;</w:t>
      </w:r>
    </w:p>
    <w:p w14:paraId="2B11D551">
      <w:pPr>
        <w:pStyle w:val="37"/>
        <w:shd w:val="clear" w:color="auto" w:fill="FFFFFF"/>
        <w:spacing w:before="0" w:beforeAutospacing="0" w:after="0" w:afterAutospacing="0"/>
        <w:ind w:firstLine="375"/>
        <w:jc w:val="both"/>
        <w:rPr>
          <w:rFonts w:ascii="GHEA Grapalat" w:hAnsi="GHEA Grapalat" w:eastAsiaTheme="minorHAnsi" w:cstheme="minorBidi"/>
        </w:rPr>
      </w:pPr>
    </w:p>
    <w:p w14:paraId="7CAFD4F7">
      <w:pPr>
        <w:pStyle w:val="37"/>
        <w:shd w:val="clear" w:color="auto" w:fill="FFFFFF"/>
        <w:spacing w:before="0" w:beforeAutospacing="0" w:after="0" w:afterAutospacing="0"/>
        <w:ind w:firstLine="375"/>
        <w:jc w:val="both"/>
        <w:rPr>
          <w:rFonts w:ascii="GHEA Grapalat" w:hAnsi="GHEA Grapalat" w:eastAsiaTheme="minorHAnsi" w:cstheme="minorBidi"/>
        </w:rPr>
      </w:pPr>
      <w:r>
        <w:rPr>
          <w:rFonts w:ascii="GHEA Grapalat" w:hAnsi="GHEA Grapalat" w:eastAsiaTheme="minorHAnsi" w:cstheme="minorBidi"/>
        </w:rPr>
        <w:t xml:space="preserve">2) уведомление об одностороннем расторжении контракта бенефициаром опубликованное в бюллетене действующем по адресу </w:t>
      </w:r>
      <w:r>
        <w:fldChar w:fldCharType="begin"/>
      </w:r>
      <w:r>
        <w:instrText xml:space="preserve"> HYPERLINK "http://www.procurement.am" </w:instrText>
      </w:r>
      <w:r>
        <w:fldChar w:fldCharType="separate"/>
      </w:r>
      <w:r>
        <w:rPr>
          <w:rStyle w:val="34"/>
          <w:rFonts w:ascii="GHEA Grapalat" w:hAnsi="GHEA Grapalat"/>
          <w:color w:val="auto"/>
          <w:sz w:val="20"/>
          <w:szCs w:val="20"/>
          <w:lang w:val="hy-AM"/>
        </w:rPr>
        <w:t>www.procurement.am</w:t>
      </w:r>
      <w:r>
        <w:rPr>
          <w:rStyle w:val="34"/>
          <w:rFonts w:ascii="GHEA Grapalat" w:hAnsi="GHEA Grapalat"/>
          <w:color w:val="auto"/>
          <w:sz w:val="20"/>
          <w:szCs w:val="20"/>
          <w:lang w:val="hy-AM"/>
        </w:rPr>
        <w:fldChar w:fldCharType="end"/>
      </w:r>
      <w:r>
        <w:rPr>
          <w:rFonts w:ascii="GHEA Grapalat" w:hAnsi="GHEA Grapalat" w:eastAsiaTheme="minorHAnsi" w:cstheme="minorBidi"/>
        </w:rPr>
        <w:t xml:space="preserve"> .</w:t>
      </w:r>
    </w:p>
    <w:p w14:paraId="075490AA">
      <w:pPr>
        <w:pStyle w:val="37"/>
        <w:shd w:val="clear" w:color="auto" w:fill="FFFFFF"/>
        <w:spacing w:before="0" w:beforeAutospacing="0" w:after="0" w:afterAutospacing="0"/>
        <w:ind w:firstLine="375"/>
        <w:jc w:val="both"/>
        <w:rPr>
          <w:rFonts w:ascii="GHEA Grapalat" w:hAnsi="GHEA Grapalat" w:eastAsiaTheme="minorHAnsi" w:cstheme="minorBidi"/>
        </w:rPr>
      </w:pPr>
    </w:p>
    <w:p w14:paraId="6C07AC85">
      <w:pPr>
        <w:pStyle w:val="37"/>
        <w:shd w:val="clear" w:color="auto" w:fill="FFFFFF"/>
        <w:spacing w:before="0" w:beforeAutospacing="0" w:after="0" w:afterAutospacing="0"/>
        <w:ind w:firstLine="375"/>
        <w:jc w:val="both"/>
        <w:rPr>
          <w:rFonts w:ascii="GHEA Grapalat" w:hAnsi="GHEA Grapalat" w:eastAsiaTheme="minorHAnsi" w:cstheme="minorBidi"/>
        </w:rPr>
      </w:pPr>
      <w:r>
        <w:rPr>
          <w:rFonts w:ascii="GHEA Grapalat" w:hAnsi="GHEA Grapalat" w:eastAsiaTheme="minorHAnsi" w:cstheme="minorBidi"/>
        </w:rPr>
        <w:t>7.</w:t>
      </w:r>
      <w:r>
        <w:t xml:space="preserve"> </w:t>
      </w:r>
      <w:r>
        <w:rPr>
          <w:rFonts w:ascii="GHEA Grapalat" w:hAnsi="GHEA Grapalat" w:eastAsiaTheme="minorHAnsi"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C25DEBC">
      <w:pPr>
        <w:pStyle w:val="37"/>
        <w:shd w:val="clear" w:color="auto" w:fill="FFFFFF"/>
        <w:spacing w:before="0" w:beforeAutospacing="0" w:after="0" w:afterAutospacing="0"/>
        <w:ind w:firstLine="375"/>
        <w:jc w:val="both"/>
        <w:rPr>
          <w:rFonts w:ascii="GHEA Grapalat" w:hAnsi="GHEA Grapalat" w:eastAsiaTheme="minorHAnsi" w:cstheme="minorBidi"/>
        </w:rPr>
      </w:pPr>
    </w:p>
    <w:p w14:paraId="22548059">
      <w:pPr>
        <w:pStyle w:val="37"/>
        <w:shd w:val="clear" w:color="auto" w:fill="FFFFFF"/>
        <w:spacing w:before="0" w:beforeAutospacing="0" w:after="0" w:afterAutospacing="0"/>
        <w:ind w:firstLine="375"/>
        <w:jc w:val="both"/>
        <w:rPr>
          <w:rFonts w:ascii="GHEA Grapalat" w:hAnsi="GHEA Grapalat" w:eastAsiaTheme="minorHAnsi" w:cstheme="minorBidi"/>
        </w:rPr>
      </w:pPr>
      <w:r>
        <w:rPr>
          <w:rFonts w:ascii="GHEA Grapalat" w:hAnsi="GHEA Grapalat" w:eastAsiaTheme="minorHAnsi" w:cstheme="minorBidi"/>
        </w:rPr>
        <w:t>8.</w:t>
      </w:r>
      <w:r>
        <w:t xml:space="preserve"> </w:t>
      </w:r>
      <w:r>
        <w:rPr>
          <w:rFonts w:ascii="GHEA Grapalat" w:hAnsi="GHEA Grapalat" w:eastAsiaTheme="minorHAnsi" w:cstheme="minorBidi"/>
        </w:rPr>
        <w:t>Лицо, выдающее гарантию, отклоняет требование бенефициара, если:</w:t>
      </w:r>
    </w:p>
    <w:p w14:paraId="5B414ECA">
      <w:pPr>
        <w:pStyle w:val="37"/>
        <w:shd w:val="clear" w:color="auto" w:fill="FFFFFF"/>
        <w:spacing w:before="0" w:beforeAutospacing="0" w:after="0" w:afterAutospacing="0"/>
        <w:ind w:firstLine="375"/>
        <w:jc w:val="both"/>
        <w:rPr>
          <w:rFonts w:ascii="GHEA Grapalat" w:hAnsi="GHEA Grapalat" w:eastAsiaTheme="minorHAnsi" w:cstheme="minorBidi"/>
        </w:rPr>
      </w:pPr>
      <w:r>
        <w:rPr>
          <w:rFonts w:ascii="GHEA Grapalat" w:hAnsi="GHEA Grapalat" w:eastAsiaTheme="minorHAnsi" w:cstheme="minorBidi"/>
        </w:rPr>
        <w:t>1) требование или прилагаемые документы не соответствуют условиям настоящей гарантии,</w:t>
      </w:r>
    </w:p>
    <w:p w14:paraId="13FC9CC7">
      <w:pPr>
        <w:pStyle w:val="37"/>
        <w:shd w:val="clear" w:color="auto" w:fill="FFFFFF"/>
        <w:spacing w:before="0" w:beforeAutospacing="0" w:after="0" w:afterAutospacing="0"/>
        <w:ind w:firstLine="375"/>
        <w:rPr>
          <w:rFonts w:ascii="GHEA Grapalat" w:hAnsi="GHEA Grapalat" w:eastAsiaTheme="minorHAnsi" w:cstheme="minorBidi"/>
        </w:rPr>
      </w:pPr>
      <w:r>
        <w:rPr>
          <w:rFonts w:ascii="GHEA Grapalat" w:hAnsi="GHEA Grapalat" w:eastAsiaTheme="minorHAnsi" w:cstheme="minorBidi"/>
        </w:rPr>
        <w:t>2) требование представлено по истечении срока, установленного гарантией.</w:t>
      </w:r>
    </w:p>
    <w:p w14:paraId="3C071F7B">
      <w:pPr>
        <w:pStyle w:val="37"/>
        <w:shd w:val="clear" w:color="auto" w:fill="FFFFFF"/>
        <w:spacing w:before="0" w:beforeAutospacing="0" w:after="0" w:afterAutospacing="0"/>
        <w:ind w:firstLine="375"/>
        <w:rPr>
          <w:rFonts w:ascii="GHEA Grapalat" w:hAnsi="GHEA Grapalat" w:eastAsiaTheme="minorHAnsi" w:cstheme="minorBidi"/>
        </w:rPr>
      </w:pPr>
    </w:p>
    <w:p w14:paraId="5F0D1720">
      <w:pPr>
        <w:pStyle w:val="37"/>
        <w:shd w:val="clear" w:color="auto" w:fill="FFFFFF"/>
        <w:spacing w:before="0" w:beforeAutospacing="0" w:after="0" w:afterAutospacing="0"/>
        <w:ind w:firstLine="375"/>
        <w:rPr>
          <w:rFonts w:ascii="GHEA Grapalat" w:hAnsi="GHEA Grapalat" w:eastAsiaTheme="minorHAnsi" w:cstheme="minorBidi"/>
        </w:rPr>
      </w:pPr>
      <w:r>
        <w:rPr>
          <w:rFonts w:ascii="GHEA Grapalat" w:hAnsi="GHEA Grapalat" w:eastAsiaTheme="minorHAnsi"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7682329">
      <w:pPr>
        <w:pStyle w:val="37"/>
        <w:shd w:val="clear" w:color="auto" w:fill="FFFFFF"/>
        <w:spacing w:before="0" w:beforeAutospacing="0" w:after="0" w:afterAutospacing="0"/>
        <w:ind w:firstLine="375"/>
        <w:rPr>
          <w:rFonts w:ascii="GHEA Grapalat" w:hAnsi="GHEA Grapalat" w:eastAsiaTheme="minorHAnsi" w:cstheme="minorBidi"/>
        </w:rPr>
      </w:pPr>
      <w:r>
        <w:rPr>
          <w:rFonts w:ascii="GHEA Grapalat" w:hAnsi="GHEA Grapalat" w:eastAsiaTheme="minorHAnsi" w:cstheme="minorBidi"/>
        </w:rPr>
        <w:t xml:space="preserve"> 10. К настоящей гарантии применяются соответствующие положения Гражданского кодекса Республики Армения</w:t>
      </w:r>
    </w:p>
    <w:p w14:paraId="6AD77AC8">
      <w:pPr>
        <w:pStyle w:val="37"/>
        <w:shd w:val="clear" w:color="auto" w:fill="FFFFFF"/>
        <w:spacing w:before="0" w:beforeAutospacing="0" w:after="0" w:afterAutospacing="0"/>
        <w:ind w:firstLine="375"/>
        <w:jc w:val="both"/>
        <w:rPr>
          <w:rFonts w:ascii="GHEA Grapalat" w:hAnsi="GHEA Grapalat" w:eastAsiaTheme="minorHAnsi" w:cstheme="minorBidi"/>
        </w:rPr>
      </w:pPr>
      <w:r>
        <w:rPr>
          <w:rFonts w:ascii="GHEA Grapalat" w:hAnsi="GHEA Grapalat" w:eastAsiaTheme="minorHAnsi"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E466626">
      <w:pPr>
        <w:pStyle w:val="37"/>
        <w:shd w:val="clear" w:color="auto" w:fill="FFFFFF"/>
        <w:spacing w:before="0" w:beforeAutospacing="0" w:after="0" w:afterAutospacing="0"/>
        <w:ind w:firstLine="375"/>
        <w:jc w:val="both"/>
        <w:rPr>
          <w:rFonts w:ascii="GHEA Grapalat" w:hAnsi="GHEA Grapalat" w:eastAsiaTheme="minorHAnsi" w:cstheme="minorBidi"/>
        </w:rPr>
      </w:pPr>
    </w:p>
    <w:p w14:paraId="3E6E1A8D">
      <w:pPr>
        <w:pStyle w:val="37"/>
        <w:shd w:val="clear" w:color="auto" w:fill="FFFFFF"/>
        <w:spacing w:before="0" w:beforeAutospacing="0" w:after="0" w:afterAutospacing="0"/>
        <w:ind w:firstLine="375"/>
        <w:jc w:val="both"/>
        <w:rPr>
          <w:rFonts w:ascii="GHEA Grapalat" w:hAnsi="GHEA Grapalat"/>
          <w:sz w:val="20"/>
          <w:szCs w:val="20"/>
        </w:rPr>
      </w:pPr>
    </w:p>
    <w:p w14:paraId="657366C4">
      <w:pPr>
        <w:pStyle w:val="37"/>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46B77297">
      <w:pPr>
        <w:pStyle w:val="37"/>
        <w:shd w:val="clear" w:color="auto" w:fill="FFFFFF"/>
        <w:spacing w:before="0" w:beforeAutospacing="0" w:after="0" w:afterAutospacing="0"/>
        <w:ind w:firstLine="375"/>
        <w:jc w:val="both"/>
        <w:rPr>
          <w:rFonts w:ascii="GHEA Grapalat" w:hAnsi="GHEA Grapalat"/>
          <w:sz w:val="20"/>
          <w:szCs w:val="20"/>
          <w:lang w:val="hy-AM"/>
        </w:rPr>
      </w:pPr>
    </w:p>
    <w:p w14:paraId="7FDDB6CA">
      <w:pPr>
        <w:pStyle w:val="37"/>
        <w:shd w:val="clear" w:color="auto" w:fill="FFFFFF"/>
        <w:spacing w:before="0" w:beforeAutospacing="0" w:after="0" w:afterAutospacing="0"/>
        <w:ind w:firstLine="375"/>
        <w:jc w:val="both"/>
        <w:rPr>
          <w:rFonts w:ascii="GHEA Grapalat" w:hAnsi="GHEA Grapalat"/>
          <w:sz w:val="20"/>
          <w:szCs w:val="20"/>
          <w:lang w:val="hy-AM"/>
        </w:rPr>
      </w:pPr>
    </w:p>
    <w:p w14:paraId="1041A73E">
      <w:pPr>
        <w:pStyle w:val="37"/>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1481B3AC">
      <w:pPr>
        <w:pStyle w:val="37"/>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6CF6D87D">
      <w:pPr>
        <w:pStyle w:val="37"/>
        <w:shd w:val="clear" w:color="auto" w:fill="FFFFFF"/>
        <w:spacing w:before="0" w:beforeAutospacing="0" w:after="0" w:afterAutospacing="0"/>
        <w:ind w:firstLine="375"/>
        <w:jc w:val="both"/>
        <w:rPr>
          <w:rFonts w:ascii="GHEA Grapalat" w:hAnsi="GHEA Grapalat" w:eastAsiaTheme="minorHAnsi" w:cstheme="minorBidi"/>
          <w:lang w:val="hy-AM"/>
        </w:rPr>
      </w:pPr>
    </w:p>
    <w:p w14:paraId="6366ECDE">
      <w:pPr>
        <w:widowControl w:val="0"/>
        <w:spacing w:after="160"/>
        <w:jc w:val="right"/>
        <w:rPr>
          <w:rFonts w:ascii="GHEA Grapalat" w:hAnsi="GHEA Grapalat"/>
          <w:i/>
        </w:rPr>
      </w:pPr>
    </w:p>
    <w:p w14:paraId="33ED97F8">
      <w:pPr>
        <w:widowControl w:val="0"/>
        <w:spacing w:after="160"/>
        <w:jc w:val="right"/>
        <w:rPr>
          <w:rFonts w:ascii="GHEA Grapalat" w:hAnsi="GHEA Grapalat"/>
          <w:i/>
        </w:rPr>
      </w:pPr>
    </w:p>
    <w:p w14:paraId="0A052695">
      <w:pPr>
        <w:widowControl w:val="0"/>
        <w:spacing w:after="160"/>
        <w:jc w:val="right"/>
        <w:rPr>
          <w:rFonts w:ascii="GHEA Grapalat" w:hAnsi="GHEA Grapalat"/>
          <w:i/>
        </w:rPr>
      </w:pPr>
    </w:p>
    <w:p w14:paraId="106C7E57">
      <w:pPr>
        <w:widowControl w:val="0"/>
        <w:spacing w:after="160"/>
        <w:jc w:val="right"/>
        <w:rPr>
          <w:rFonts w:ascii="GHEA Grapalat" w:hAnsi="GHEA Grapalat"/>
          <w:i/>
        </w:rPr>
      </w:pPr>
    </w:p>
    <w:p w14:paraId="5CCE812E">
      <w:pPr>
        <w:widowControl w:val="0"/>
        <w:spacing w:after="160"/>
        <w:rPr>
          <w:rFonts w:ascii="GHEA Grapalat" w:hAnsi="GHEA Grapalat"/>
          <w:i/>
        </w:rPr>
      </w:pPr>
    </w:p>
    <w:p w14:paraId="76294248">
      <w:pPr>
        <w:widowControl w:val="0"/>
        <w:spacing w:after="160"/>
        <w:jc w:val="right"/>
        <w:rPr>
          <w:rFonts w:ascii="GHEA Grapalat" w:hAnsi="GHEA Grapalat" w:cs="GHEA Grapalat"/>
          <w:i/>
        </w:rPr>
      </w:pPr>
      <w:r>
        <w:rPr>
          <w:rFonts w:ascii="GHEA Grapalat" w:hAnsi="GHEA Grapalat"/>
          <w:i/>
        </w:rPr>
        <w:t>Приложение № 5.1</w:t>
      </w:r>
    </w:p>
    <w:p w14:paraId="797D19D4">
      <w:pPr>
        <w:widowControl w:val="0"/>
        <w:spacing w:after="160"/>
        <w:jc w:val="right"/>
        <w:rPr>
          <w:rFonts w:ascii="GHEA Grapalat" w:hAnsi="GHEA Grapalat" w:cs="GHEA Grapalat"/>
          <w:i/>
        </w:rPr>
      </w:pPr>
      <w:r>
        <w:rPr>
          <w:rFonts w:ascii="GHEA Grapalat" w:hAnsi="GHEA Grapalat"/>
          <w:i/>
        </w:rPr>
        <w:t xml:space="preserve">к Приглашению на </w:t>
      </w:r>
      <w:r>
        <w:rPr>
          <w:rFonts w:ascii="GHEA Grapalat" w:hAnsi="GHEA Grapalat"/>
          <w:b/>
        </w:rPr>
        <w:t>запрос котировок</w:t>
      </w:r>
      <w:r>
        <w:rPr>
          <w:rFonts w:ascii="GHEA Grapalat" w:hAnsi="GHEA Grapalat"/>
          <w:i/>
        </w:rPr>
        <w:t xml:space="preserve"> </w:t>
      </w:r>
      <w:r>
        <w:rPr>
          <w:rFonts w:ascii="GHEA Grapalat" w:hAnsi="GHEA Grapalat"/>
          <w:i/>
        </w:rPr>
        <w:br w:type="textWrapping"/>
      </w:r>
      <w:r>
        <w:rPr>
          <w:rFonts w:ascii="GHEA Grapalat" w:hAnsi="GHEA Grapalat"/>
          <w:i/>
        </w:rPr>
        <w:t>под кодом "</w:t>
      </w:r>
      <w:r>
        <w:rPr>
          <w:rFonts w:ascii="GHEA Grapalat" w:hAnsi="GHEA Grapalat"/>
          <w:b/>
        </w:rPr>
        <w:t xml:space="preserve"> </w:t>
      </w:r>
      <w:r>
        <w:rPr>
          <w:rFonts w:ascii="GHEA Grapalat" w:hAnsi="GHEA Grapalat"/>
          <w:lang w:val="es-ES"/>
        </w:rPr>
        <w:t>«</w:t>
      </w:r>
      <w:r>
        <w:rPr>
          <w:rFonts w:ascii="GHEA Grapalat" w:hAnsi="GHEA Grapalat"/>
          <w:lang w:val="hy-AM"/>
        </w:rPr>
        <w:t>ՀՀ ԳՄՍ6ՄԴ</w:t>
      </w:r>
      <w:r>
        <w:rPr>
          <w:rFonts w:ascii="GHEA Grapalat" w:hAnsi="GHEA Grapalat"/>
          <w:lang w:val="es-ES"/>
        </w:rPr>
        <w:t>-</w:t>
      </w:r>
      <w:r>
        <w:rPr>
          <w:rFonts w:ascii="GHEA Grapalat" w:hAnsi="GHEA Grapalat" w:cs="Sylfaen"/>
          <w:lang w:val="hy-AM"/>
        </w:rPr>
        <w:t>ԳՀ</w:t>
      </w:r>
      <w:r>
        <w:rPr>
          <w:rFonts w:ascii="GHEA Grapalat" w:hAnsi="GHEA Grapalat" w:cs="Sylfaen"/>
          <w:lang w:val="es-ES"/>
        </w:rPr>
        <w:t>Ա</w:t>
      </w:r>
      <w:r>
        <w:rPr>
          <w:rFonts w:ascii="GHEA Grapalat" w:hAnsi="GHEA Grapalat" w:cs="Sylfaen"/>
          <w:lang w:val="hy-AM"/>
        </w:rPr>
        <w:t>Շ</w:t>
      </w:r>
      <w:r>
        <w:rPr>
          <w:rFonts w:ascii="GHEA Grapalat" w:hAnsi="GHEA Grapalat" w:cs="Sylfaen"/>
          <w:lang w:val="es-ES"/>
        </w:rPr>
        <w:t>ՁԲ</w:t>
      </w:r>
      <w:r>
        <w:rPr>
          <w:rFonts w:ascii="GHEA Grapalat" w:hAnsi="GHEA Grapalat" w:cs="Sylfaen"/>
          <w:lang w:val="hy-AM"/>
        </w:rPr>
        <w:t xml:space="preserve"> </w:t>
      </w:r>
      <w:r>
        <w:rPr>
          <w:rFonts w:ascii="GHEA Grapalat" w:hAnsi="GHEA Grapalat" w:cs="Sylfaen"/>
        </w:rPr>
        <w:t>24</w:t>
      </w:r>
      <w:r>
        <w:rPr>
          <w:rFonts w:ascii="GHEA Grapalat" w:hAnsi="GHEA Grapalat"/>
          <w:i/>
        </w:rPr>
        <w:t>/0</w:t>
      </w:r>
      <w:r>
        <w:rPr>
          <w:rFonts w:ascii="GHEA Grapalat" w:hAnsi="GHEA Grapalat"/>
          <w:i/>
          <w:lang w:val="hy-AM"/>
        </w:rPr>
        <w:t>2</w:t>
      </w:r>
      <w:r>
        <w:rPr>
          <w:rFonts w:ascii="GHEA Grapalat" w:hAnsi="GHEA Grapalat"/>
          <w:i/>
        </w:rPr>
        <w:t>"</w:t>
      </w:r>
      <w:r>
        <w:rPr>
          <w:rStyle w:val="30"/>
          <w:rFonts w:ascii="GHEA Grapalat" w:hAnsi="GHEA Grapalat"/>
          <w:i/>
        </w:rPr>
        <w:footnoteReference w:id="17" w:customMarkFollows="1"/>
        <w:t>*</w:t>
      </w:r>
    </w:p>
    <w:p w14:paraId="2AA11B2A">
      <w:pPr>
        <w:widowControl w:val="0"/>
        <w:spacing w:after="160"/>
        <w:jc w:val="center"/>
        <w:rPr>
          <w:rFonts w:ascii="GHEA Grapalat" w:hAnsi="GHEA Grapalat"/>
          <w:b/>
        </w:rPr>
      </w:pPr>
    </w:p>
    <w:p w14:paraId="4009633E">
      <w:pPr>
        <w:widowControl w:val="0"/>
        <w:spacing w:after="160"/>
        <w:jc w:val="center"/>
        <w:rPr>
          <w:rFonts w:ascii="GHEA Grapalat" w:hAnsi="GHEA Grapalat" w:cs="GHEA Grapalat"/>
          <w:b/>
        </w:rPr>
      </w:pPr>
      <w:r>
        <w:rPr>
          <w:rFonts w:ascii="GHEA Grapalat" w:hAnsi="GHEA Grapalat"/>
          <w:b/>
        </w:rPr>
        <w:t xml:space="preserve">СОГЛАШЕНИЕ О НЕУСТОЙКЕ </w:t>
      </w:r>
    </w:p>
    <w:p w14:paraId="1530E299">
      <w:pPr>
        <w:widowControl w:val="0"/>
        <w:spacing w:after="160"/>
        <w:jc w:val="center"/>
        <w:rPr>
          <w:rFonts w:ascii="GHEA Grapalat" w:hAnsi="GHEA Grapalat" w:cs="GHEA Grapalat"/>
          <w:b/>
        </w:rPr>
      </w:pPr>
      <w:r>
        <w:rPr>
          <w:rFonts w:ascii="GHEA Grapalat" w:hAnsi="GHEA Grapalat"/>
          <w:b/>
        </w:rPr>
        <w:t>(обеспечение договора)</w:t>
      </w:r>
    </w:p>
    <w:tbl>
      <w:tblPr>
        <w:tblStyle w:val="4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86"/>
        <w:gridCol w:w="4500"/>
      </w:tblGrid>
      <w:tr w14:paraId="71403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4786" w:type="dxa"/>
          </w:tcPr>
          <w:p w14:paraId="7CDE8BB2">
            <w:pPr>
              <w:widowControl w:val="0"/>
              <w:spacing w:after="160"/>
              <w:rPr>
                <w:rFonts w:ascii="GHEA Grapalat" w:hAnsi="GHEA Grapalat" w:cs="GHEA Grapalat"/>
                <w:b/>
                <w:lang w:val="en-US"/>
              </w:rPr>
            </w:pPr>
            <w:r>
              <w:rPr>
                <w:rFonts w:ascii="GHEA Grapalat" w:hAnsi="GHEA Grapalat"/>
              </w:rPr>
              <w:t>г. Ереван</w:t>
            </w:r>
          </w:p>
        </w:tc>
        <w:tc>
          <w:tcPr>
            <w:tcW w:w="4500" w:type="dxa"/>
          </w:tcPr>
          <w:p w14:paraId="5CC97112">
            <w:pPr>
              <w:widowControl w:val="0"/>
              <w:spacing w:after="160"/>
              <w:jc w:val="right"/>
              <w:rPr>
                <w:rFonts w:ascii="GHEA Grapalat" w:hAnsi="GHEA Grapalat" w:cs="GHEA Grapalat"/>
                <w:b/>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r>
            <w:r>
              <w:rPr>
                <w:rFonts w:ascii="GHEA Grapalat" w:hAnsi="GHEA Grapalat"/>
              </w:rPr>
              <w:t>20</w:t>
            </w:r>
            <w:r>
              <w:rPr>
                <w:rFonts w:ascii="GHEA Grapalat" w:hAnsi="GHEA Grapalat"/>
                <w:lang w:val="en-US"/>
              </w:rPr>
              <w:tab/>
            </w:r>
            <w:r>
              <w:rPr>
                <w:rFonts w:ascii="GHEA Grapalat" w:hAnsi="GHEA Grapalat"/>
              </w:rPr>
              <w:t>г.</w:t>
            </w:r>
            <w:r>
              <w:rPr>
                <w:rStyle w:val="30"/>
                <w:rFonts w:ascii="GHEA Grapalat" w:hAnsi="GHEA Grapalat"/>
              </w:rPr>
              <w:footnoteReference w:id="18" w:customMarkFollows="1"/>
              <w:t>**</w:t>
            </w:r>
          </w:p>
        </w:tc>
      </w:tr>
    </w:tbl>
    <w:p w14:paraId="3C8D5428">
      <w:pPr>
        <w:widowControl w:val="0"/>
        <w:spacing w:after="160"/>
        <w:rPr>
          <w:rFonts w:ascii="GHEA Grapalat" w:hAnsi="GHEA Grapalat" w:cs="GHEA Grapalat"/>
          <w:b/>
        </w:rPr>
      </w:pPr>
    </w:p>
    <w:p w14:paraId="0B9B7FE7">
      <w:pPr>
        <w:widowControl w:val="0"/>
        <w:jc w:val="both"/>
        <w:rPr>
          <w:rFonts w:ascii="GHEA Grapalat" w:hAnsi="GHEA Grapalat" w:cs="GHEA Grapalat"/>
          <w:u w:val="single"/>
          <w:vertAlign w:val="subscript"/>
        </w:rPr>
      </w:pPr>
      <w:r>
        <w:rPr>
          <w:rFonts w:ascii="GHEA Grapalat" w:hAnsi="GHEA Grapalat"/>
        </w:rPr>
        <w:t>_______________________________________________, в лице директора Компании,</w:t>
      </w:r>
    </w:p>
    <w:p w14:paraId="291BC57F">
      <w:pPr>
        <w:widowControl w:val="0"/>
        <w:spacing w:after="160"/>
        <w:ind w:left="1843"/>
        <w:jc w:val="both"/>
        <w:rPr>
          <w:rFonts w:ascii="GHEA Grapalat" w:hAnsi="GHEA Grapalat"/>
          <w:vertAlign w:val="superscript"/>
          <w:lang w:val="en-US"/>
        </w:rPr>
      </w:pPr>
      <w:r>
        <w:rPr>
          <w:rFonts w:ascii="GHEA Grapalat" w:hAnsi="GHEA Grapalat"/>
          <w:vertAlign w:val="superscript"/>
        </w:rPr>
        <w:t>наименование Компании</w:t>
      </w:r>
    </w:p>
    <w:p w14:paraId="5B92D603">
      <w:pPr>
        <w:widowControl w:val="0"/>
        <w:jc w:val="both"/>
        <w:rPr>
          <w:rFonts w:ascii="GHEA Grapalat" w:hAnsi="GHEA Grapalat"/>
          <w:lang w:val="en-US"/>
        </w:rPr>
      </w:pPr>
      <w:r>
        <w:rPr>
          <w:rFonts w:ascii="GHEA Grapalat" w:hAnsi="GHEA Grapalat"/>
          <w:lang w:val="en-US"/>
        </w:rPr>
        <w:t>_________________________________________________________________________</w:t>
      </w:r>
    </w:p>
    <w:p w14:paraId="35080BDC">
      <w:pPr>
        <w:widowControl w:val="0"/>
        <w:spacing w:after="160"/>
        <w:jc w:val="center"/>
        <w:rPr>
          <w:rFonts w:ascii="GHEA Grapalat" w:hAnsi="GHEA Grapalat"/>
          <w:vertAlign w:val="superscript"/>
        </w:rPr>
      </w:pPr>
      <w:r>
        <w:rPr>
          <w:rFonts w:ascii="GHEA Grapalat" w:hAnsi="GHEA Grapalat"/>
          <w:vertAlign w:val="superscript"/>
        </w:rPr>
        <w:t>имя, фамилия, паспортные данные директора компании</w:t>
      </w:r>
    </w:p>
    <w:p w14:paraId="6156A345">
      <w:pPr>
        <w:widowControl w:val="0"/>
        <w:spacing w:after="160"/>
        <w:jc w:val="both"/>
        <w:rPr>
          <w:rFonts w:ascii="GHEA Grapalat" w:hAnsi="GHEA Grapalat" w:cs="GHEA Grapalat"/>
        </w:rPr>
      </w:pPr>
      <w:r>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8D2B9BF">
      <w:pPr>
        <w:widowControl w:val="0"/>
        <w:spacing w:after="160"/>
        <w:jc w:val="center"/>
        <w:rPr>
          <w:rFonts w:ascii="GHEA Grapalat" w:hAnsi="GHEA Grapalat" w:cs="GHEA Grapalat"/>
          <w:b/>
          <w:bCs/>
        </w:rPr>
      </w:pPr>
      <w:r>
        <w:rPr>
          <w:rFonts w:ascii="GHEA Grapalat" w:hAnsi="GHEA Grapalat"/>
          <w:b/>
        </w:rPr>
        <w:t>1. Предмет соглашения</w:t>
      </w:r>
    </w:p>
    <w:p w14:paraId="2ACAC2C1">
      <w:pPr>
        <w:widowControl w:val="0"/>
        <w:tabs>
          <w:tab w:val="left" w:pos="567"/>
        </w:tabs>
        <w:jc w:val="both"/>
        <w:rPr>
          <w:rFonts w:ascii="GHEA Grapalat" w:hAnsi="GHEA Grapalat" w:cs="GHEA Grapalat"/>
          <w:spacing w:val="-6"/>
        </w:rPr>
      </w:pPr>
      <w:r>
        <w:rPr>
          <w:rFonts w:ascii="GHEA Grapalat" w:hAnsi="GHEA Grapalat"/>
        </w:rPr>
        <w:t>1</w:t>
      </w:r>
      <w:r>
        <w:rPr>
          <w:rFonts w:ascii="GHEA Grapalat" w:hAnsi="GHEA Grapalat"/>
          <w:spacing w:val="-6"/>
        </w:rPr>
        <w:t>.1.</w:t>
      </w:r>
      <w:r>
        <w:rPr>
          <w:rFonts w:ascii="GHEA Grapalat" w:hAnsi="GHEA Grapalat"/>
          <w:spacing w:val="-6"/>
        </w:rPr>
        <w:tab/>
      </w:r>
      <w:r>
        <w:rPr>
          <w:rFonts w:ascii="GHEA Grapalat" w:hAnsi="GHEA Grapalat"/>
          <w:spacing w:val="-6"/>
        </w:rPr>
        <w:t xml:space="preserve">Компания участвует в организованной ___________________ *(далее — Заказчик) </w:t>
      </w:r>
    </w:p>
    <w:p w14:paraId="003A4620">
      <w:pPr>
        <w:widowControl w:val="0"/>
        <w:tabs>
          <w:tab w:val="left" w:pos="284"/>
        </w:tabs>
        <w:spacing w:after="160"/>
        <w:ind w:left="5245"/>
        <w:jc w:val="both"/>
        <w:rPr>
          <w:rFonts w:ascii="GHEA Grapalat" w:hAnsi="GHEA Grapalat" w:cs="GHEA Grapalat"/>
        </w:rPr>
      </w:pPr>
      <w:r>
        <w:rPr>
          <w:rFonts w:ascii="GHEA Grapalat" w:hAnsi="GHEA Grapalat"/>
          <w:vertAlign w:val="superscript"/>
        </w:rPr>
        <w:t>наименование заказчика</w:t>
      </w:r>
    </w:p>
    <w:p w14:paraId="0651F330">
      <w:pPr>
        <w:widowControl w:val="0"/>
        <w:tabs>
          <w:tab w:val="left" w:pos="567"/>
        </w:tabs>
        <w:jc w:val="both"/>
        <w:rPr>
          <w:rFonts w:ascii="GHEA Grapalat" w:hAnsi="GHEA Grapalat" w:cs="GHEA Grapalat"/>
          <w:spacing w:val="-6"/>
          <w:sz w:val="22"/>
          <w:szCs w:val="22"/>
        </w:rPr>
      </w:pPr>
      <w:r>
        <w:rPr>
          <w:rFonts w:ascii="GHEA Grapalat" w:hAnsi="GHEA Grapalat"/>
        </w:rPr>
        <w:t xml:space="preserve">процедуре закупок под кодом </w:t>
      </w:r>
      <w:r>
        <w:rPr>
          <w:rFonts w:ascii="GHEA Grapalat" w:hAnsi="GHEA Grapalat"/>
          <w:lang w:val="es-ES"/>
        </w:rPr>
        <w:t>«</w:t>
      </w:r>
      <w:r>
        <w:rPr>
          <w:rFonts w:ascii="GHEA Grapalat" w:hAnsi="GHEA Grapalat"/>
          <w:lang w:val="hy-AM"/>
        </w:rPr>
        <w:t>ՀՀ ԳՄՍ6ՄԴ</w:t>
      </w:r>
      <w:r>
        <w:rPr>
          <w:rFonts w:ascii="GHEA Grapalat" w:hAnsi="GHEA Grapalat"/>
          <w:lang w:val="es-ES"/>
        </w:rPr>
        <w:t>-</w:t>
      </w:r>
      <w:r>
        <w:rPr>
          <w:rFonts w:ascii="GHEA Grapalat" w:hAnsi="GHEA Grapalat" w:cs="Sylfaen"/>
          <w:lang w:val="hy-AM"/>
        </w:rPr>
        <w:t>ԳՀ</w:t>
      </w:r>
      <w:r>
        <w:rPr>
          <w:rFonts w:ascii="GHEA Grapalat" w:hAnsi="GHEA Grapalat" w:cs="Sylfaen"/>
          <w:lang w:val="es-ES"/>
        </w:rPr>
        <w:t>Ա</w:t>
      </w:r>
      <w:r>
        <w:rPr>
          <w:rFonts w:ascii="GHEA Grapalat" w:hAnsi="GHEA Grapalat" w:cs="Sylfaen"/>
          <w:lang w:val="hy-AM"/>
        </w:rPr>
        <w:t>Շ</w:t>
      </w:r>
      <w:r>
        <w:rPr>
          <w:rFonts w:ascii="GHEA Grapalat" w:hAnsi="GHEA Grapalat" w:cs="Sylfaen"/>
          <w:lang w:val="es-ES"/>
        </w:rPr>
        <w:t>ՁԲ</w:t>
      </w:r>
      <w:r>
        <w:rPr>
          <w:rFonts w:ascii="GHEA Grapalat" w:hAnsi="GHEA Grapalat" w:cs="Sylfaen"/>
          <w:lang w:val="hy-AM"/>
        </w:rPr>
        <w:t xml:space="preserve"> </w:t>
      </w:r>
      <w:r>
        <w:rPr>
          <w:rFonts w:ascii="GHEA Grapalat" w:hAnsi="GHEA Grapalat" w:cs="Arial"/>
          <w:lang w:val="hy-AM"/>
        </w:rPr>
        <w:t>24</w:t>
      </w:r>
      <w:r>
        <w:rPr>
          <w:rFonts w:ascii="GHEA Grapalat" w:hAnsi="GHEA Grapalat" w:cs="Arial"/>
          <w:lang w:val="es-ES"/>
        </w:rPr>
        <w:t>/</w:t>
      </w:r>
      <w:r>
        <w:rPr>
          <w:rFonts w:ascii="GHEA Grapalat" w:hAnsi="GHEA Grapalat" w:cs="Arial"/>
          <w:lang w:val="hy-AM"/>
        </w:rPr>
        <w:t>02</w:t>
      </w:r>
      <w:r>
        <w:rPr>
          <w:rFonts w:ascii="GHEA Grapalat" w:hAnsi="GHEA Grapalat"/>
          <w:lang w:val="es-ES"/>
        </w:rPr>
        <w:t>»</w:t>
      </w:r>
      <w:r>
        <w:rPr>
          <w:rFonts w:ascii="GHEA Grapalat" w:hAnsi="GHEA Grapalat"/>
          <w:sz w:val="22"/>
          <w:szCs w:val="22"/>
        </w:rPr>
        <w:t>*.</w:t>
      </w:r>
      <w:r>
        <w:rPr>
          <w:rFonts w:ascii="GHEA Grapalat" w:hAnsi="GHEA Grapalat"/>
        </w:rPr>
        <w:t>.</w:t>
      </w:r>
    </w:p>
    <w:p w14:paraId="7F1C7C17">
      <w:pPr>
        <w:widowControl w:val="0"/>
        <w:spacing w:after="160"/>
        <w:ind w:left="5245"/>
        <w:jc w:val="both"/>
        <w:rPr>
          <w:rFonts w:ascii="GHEA Grapalat" w:hAnsi="GHEA Grapalat" w:cs="GHEA Grapalat"/>
        </w:rPr>
      </w:pPr>
      <w:r>
        <w:rPr>
          <w:rFonts w:ascii="GHEA Grapalat" w:hAnsi="GHEA Grapalat"/>
          <w:vertAlign w:val="superscript"/>
        </w:rPr>
        <w:t>код процедуры</w:t>
      </w:r>
    </w:p>
    <w:p w14:paraId="0E021E9C">
      <w:pPr>
        <w:widowControl w:val="0"/>
        <w:tabs>
          <w:tab w:val="left" w:pos="1134"/>
        </w:tabs>
        <w:spacing w:after="160"/>
        <w:ind w:firstLine="567"/>
        <w:jc w:val="both"/>
        <w:rPr>
          <w:rFonts w:ascii="GHEA Grapalat" w:hAnsi="GHEA Grapalat" w:cs="GHEA Grapalat"/>
        </w:rPr>
      </w:pPr>
      <w:r>
        <w:rPr>
          <w:rFonts w:ascii="GHEA Grapalat" w:hAnsi="GHEA Grapalat"/>
        </w:rPr>
        <w:t>1.2.</w:t>
      </w:r>
      <w:r>
        <w:rPr>
          <w:rFonts w:ascii="GHEA Grapalat" w:hAnsi="GHEA Grapalat"/>
        </w:rPr>
        <w:tab/>
      </w:r>
      <w:r>
        <w:rPr>
          <w:rFonts w:ascii="GHEA Grapalat" w:hAnsi="GHEA Grapalat"/>
        </w:rPr>
        <w:t>В качестве обеспечения исполнения договора, заключаемого в</w:t>
      </w:r>
      <w:r>
        <w:rPr>
          <w:rFonts w:ascii="Courier New" w:hAnsi="Courier New" w:cs="Courier New"/>
          <w:lang w:val="en-US"/>
        </w:rPr>
        <w:t> </w:t>
      </w:r>
      <w:r>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472CAFFA">
      <w:pPr>
        <w:widowControl w:val="0"/>
        <w:tabs>
          <w:tab w:val="left" w:pos="1134"/>
        </w:tabs>
        <w:spacing w:after="160"/>
        <w:ind w:firstLine="567"/>
        <w:jc w:val="both"/>
        <w:rPr>
          <w:rFonts w:ascii="GHEA Grapalat" w:hAnsi="GHEA Grapalat" w:cs="GHEA Grapalat"/>
        </w:rPr>
      </w:pPr>
      <w:r>
        <w:rPr>
          <w:rFonts w:ascii="GHEA Grapalat" w:hAnsi="GHEA Grapalat"/>
        </w:rPr>
        <w:t>1.3.</w:t>
      </w:r>
      <w:r>
        <w:rPr>
          <w:rFonts w:ascii="GHEA Grapalat" w:hAnsi="GHEA Grapalat"/>
        </w:rPr>
        <w:tab/>
      </w:r>
      <w:r>
        <w:rPr>
          <w:rFonts w:ascii="GHEA Grapalat" w:hAnsi="GHEA Grapalat"/>
        </w:rPr>
        <w:t>Подписав платежное требование (далее — Требование), прилагаемое к</w:t>
      </w:r>
      <w:r>
        <w:rPr>
          <w:lang w:val="en-US"/>
        </w:rPr>
        <w:t> </w:t>
      </w:r>
      <w:r>
        <w:rPr>
          <w:rFonts w:ascii="GHEA Grapalat" w:hAnsi="GHEA Grapalat"/>
        </w:rPr>
        <w:t xml:space="preserve">настоящему Соглашению о неустойке, Компания безотзывно соглашается, что: </w:t>
      </w:r>
    </w:p>
    <w:p w14:paraId="4C946E3F">
      <w:pPr>
        <w:widowControl w:val="0"/>
        <w:tabs>
          <w:tab w:val="left" w:pos="1134"/>
        </w:tabs>
        <w:spacing w:after="160"/>
        <w:ind w:firstLine="567"/>
        <w:jc w:val="both"/>
        <w:rPr>
          <w:rFonts w:ascii="GHEA Grapalat" w:hAnsi="GHEA Grapalat" w:cs="GHEA Grapalat"/>
        </w:rPr>
      </w:pPr>
      <w:r>
        <w:rPr>
          <w:rFonts w:ascii="GHEA Grapalat" w:hAnsi="GHEA Grapalat"/>
        </w:rPr>
        <w:t>а)</w:t>
      </w:r>
      <w:r>
        <w:rPr>
          <w:rFonts w:ascii="GHEA Grapalat" w:hAnsi="GHEA Grapalat"/>
        </w:rPr>
        <w:tab/>
      </w:r>
      <w:r>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E211994">
      <w:pPr>
        <w:widowControl w:val="0"/>
        <w:tabs>
          <w:tab w:val="left" w:pos="1134"/>
        </w:tabs>
        <w:spacing w:after="160"/>
        <w:ind w:firstLine="567"/>
        <w:jc w:val="both"/>
        <w:rPr>
          <w:rFonts w:ascii="GHEA Grapalat" w:hAnsi="GHEA Grapalat" w:cs="GHEA Grapalat"/>
        </w:rPr>
      </w:pPr>
      <w:r>
        <w:rPr>
          <w:rFonts w:ascii="GHEA Grapalat" w:hAnsi="GHEA Grapalat"/>
        </w:rPr>
        <w:t>б)</w:t>
      </w:r>
      <w:r>
        <w:rPr>
          <w:rFonts w:ascii="GHEA Grapalat" w:hAnsi="GHEA Grapalat"/>
        </w:rPr>
        <w:tab/>
      </w:r>
      <w:r>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87E64BA">
      <w:pPr>
        <w:widowControl w:val="0"/>
        <w:tabs>
          <w:tab w:val="left" w:pos="1134"/>
        </w:tabs>
        <w:spacing w:after="160"/>
        <w:ind w:firstLine="567"/>
        <w:jc w:val="both"/>
        <w:rPr>
          <w:rFonts w:ascii="GHEA Grapalat" w:hAnsi="GHEA Grapalat" w:cs="GHEA Grapalat"/>
        </w:rPr>
      </w:pPr>
      <w:r>
        <w:rPr>
          <w:rFonts w:ascii="GHEA Grapalat" w:hAnsi="GHEA Grapalat"/>
        </w:rPr>
        <w:t>в)</w:t>
      </w:r>
      <w:r>
        <w:rPr>
          <w:rFonts w:ascii="GHEA Grapalat" w:hAnsi="GHEA Grapalat"/>
        </w:rPr>
        <w:tab/>
      </w:r>
      <w:r>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4486E0C">
      <w:pPr>
        <w:widowControl w:val="0"/>
        <w:tabs>
          <w:tab w:val="left" w:pos="1134"/>
        </w:tabs>
        <w:spacing w:after="160"/>
        <w:ind w:firstLine="567"/>
        <w:jc w:val="both"/>
        <w:rPr>
          <w:rFonts w:ascii="GHEA Grapalat" w:hAnsi="GHEA Grapalat" w:cs="GHEA Grapalat"/>
        </w:rPr>
      </w:pPr>
      <w:r>
        <w:rPr>
          <w:rFonts w:ascii="GHEA Grapalat" w:hAnsi="GHEA Grapalat"/>
        </w:rPr>
        <w:t>г)</w:t>
      </w:r>
      <w:r>
        <w:rPr>
          <w:rFonts w:ascii="GHEA Grapalat" w:hAnsi="GHEA Grapalat"/>
        </w:rPr>
        <w:tab/>
      </w:r>
      <w:r>
        <w:rPr>
          <w:rFonts w:ascii="GHEA Grapalat" w:hAnsi="GHEA Grapalat"/>
        </w:rPr>
        <w:t>Компания подтверждает, что акцептовала Требование в полном размере суммы неустойки.</w:t>
      </w:r>
    </w:p>
    <w:p w14:paraId="24CC4210">
      <w:pPr>
        <w:widowControl w:val="0"/>
        <w:tabs>
          <w:tab w:val="left" w:pos="1134"/>
        </w:tabs>
        <w:spacing w:after="160"/>
        <w:ind w:firstLine="567"/>
        <w:jc w:val="both"/>
        <w:rPr>
          <w:rFonts w:ascii="GHEA Grapalat" w:hAnsi="GHEA Grapalat" w:cs="GHEA Grapalat"/>
        </w:rPr>
      </w:pPr>
      <w:r>
        <w:rPr>
          <w:rFonts w:ascii="GHEA Grapalat" w:hAnsi="GHEA Grapalat"/>
        </w:rPr>
        <w:t>д)</w:t>
      </w:r>
      <w:r>
        <w:rPr>
          <w:rFonts w:ascii="GHEA Grapalat" w:hAnsi="GHEA Grapalat"/>
        </w:rPr>
        <w:tab/>
      </w:r>
      <w:r>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9900FB4">
      <w:pPr>
        <w:widowControl w:val="0"/>
        <w:tabs>
          <w:tab w:val="left" w:pos="1134"/>
        </w:tabs>
        <w:spacing w:after="160"/>
        <w:ind w:firstLine="567"/>
        <w:jc w:val="both"/>
        <w:rPr>
          <w:rFonts w:ascii="GHEA Grapalat" w:hAnsi="GHEA Grapalat" w:cs="GHEA Grapalat"/>
        </w:rPr>
      </w:pPr>
      <w:r>
        <w:rPr>
          <w:rFonts w:ascii="GHEA Grapalat" w:hAnsi="GHEA Grapalat"/>
        </w:rPr>
        <w:t>1.4.</w:t>
      </w:r>
      <w:r>
        <w:rPr>
          <w:rFonts w:ascii="GHEA Grapalat" w:hAnsi="GHEA Grapalat"/>
        </w:rPr>
        <w:tab/>
      </w:r>
      <w:r>
        <w:rPr>
          <w:rFonts w:ascii="GHEA Grapalat" w:hAnsi="GHEA Grapalat"/>
        </w:rPr>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lang w:val="en-US"/>
        </w:rPr>
        <w:t> </w:t>
      </w:r>
      <w:r>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F9FC7BA">
      <w:pPr>
        <w:widowControl w:val="0"/>
        <w:tabs>
          <w:tab w:val="left" w:pos="1134"/>
        </w:tabs>
        <w:spacing w:after="160"/>
        <w:ind w:firstLine="567"/>
        <w:jc w:val="both"/>
        <w:rPr>
          <w:rFonts w:ascii="GHEA Grapalat" w:hAnsi="GHEA Grapalat" w:cs="GHEA Grapalat"/>
        </w:rPr>
      </w:pPr>
      <w:r>
        <w:rPr>
          <w:rFonts w:ascii="GHEA Grapalat" w:hAnsi="GHEA Grapalat"/>
        </w:rPr>
        <w:t>1.5.</w:t>
      </w:r>
      <w:r>
        <w:rPr>
          <w:rFonts w:ascii="GHEA Grapalat" w:hAnsi="GHEA Grapalat"/>
        </w:rPr>
        <w:tab/>
      </w:r>
      <w:r>
        <w:rPr>
          <w:rFonts w:ascii="GHEA Grapalat" w:hAnsi="GHEA Grapalat"/>
        </w:rPr>
        <w:t>Заказчик может представить в Банк-плательщик иные дополнительные документы.</w:t>
      </w:r>
    </w:p>
    <w:p w14:paraId="5982D953">
      <w:pPr>
        <w:widowControl w:val="0"/>
        <w:tabs>
          <w:tab w:val="left" w:pos="1134"/>
        </w:tabs>
        <w:spacing w:after="160"/>
        <w:ind w:firstLine="567"/>
        <w:jc w:val="both"/>
        <w:rPr>
          <w:rFonts w:ascii="GHEA Grapalat" w:hAnsi="GHEA Grapalat" w:cs="GHEA Grapalat"/>
        </w:rPr>
      </w:pPr>
      <w:r>
        <w:rPr>
          <w:rFonts w:ascii="GHEA Grapalat" w:hAnsi="GHEA Grapalat"/>
        </w:rPr>
        <w:t>1.6. Банк не несет какой-либо ответственности за риски (понесенные</w:t>
      </w:r>
      <w:r>
        <w:rPr>
          <w:rFonts w:ascii="Courier New" w:hAnsi="Courier New" w:cs="Courier New"/>
          <w:lang w:val="en-US"/>
        </w:rPr>
        <w:t> </w:t>
      </w:r>
      <w:r>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lang w:val="en-US"/>
        </w:rPr>
        <w:t> </w:t>
      </w:r>
      <w:r>
        <w:rPr>
          <w:rFonts w:ascii="GHEA Grapalat" w:hAnsi="GHEA Grapalat"/>
        </w:rPr>
        <w:t>Требовании. Банк не обязан проверять факты нарушения Компанией условий договора.</w:t>
      </w:r>
    </w:p>
    <w:p w14:paraId="35971F2C">
      <w:pPr>
        <w:widowControl w:val="0"/>
        <w:tabs>
          <w:tab w:val="left" w:pos="1134"/>
        </w:tabs>
        <w:spacing w:after="160"/>
        <w:ind w:firstLine="567"/>
        <w:jc w:val="both"/>
        <w:rPr>
          <w:rFonts w:ascii="GHEA Grapalat" w:hAnsi="GHEA Grapalat" w:cs="GHEA Grapalat"/>
        </w:rPr>
      </w:pPr>
      <w:r>
        <w:rPr>
          <w:rFonts w:ascii="GHEA Grapalat" w:hAnsi="GHEA Grapalat"/>
        </w:rPr>
        <w:t>1.7.</w:t>
      </w:r>
      <w:r>
        <w:rPr>
          <w:rFonts w:ascii="GHEA Grapalat" w:hAnsi="GHEA Grapalat"/>
        </w:rPr>
        <w:tab/>
      </w:r>
      <w:r>
        <w:rPr>
          <w:rFonts w:ascii="GHEA Grapalat" w:hAnsi="GHEA Grapalat"/>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61917949">
      <w:pPr>
        <w:widowControl w:val="0"/>
        <w:tabs>
          <w:tab w:val="left" w:pos="1134"/>
        </w:tabs>
        <w:spacing w:after="160"/>
        <w:ind w:firstLine="567"/>
        <w:jc w:val="both"/>
        <w:rPr>
          <w:rFonts w:ascii="GHEA Grapalat" w:hAnsi="GHEA Grapalat" w:cs="GHEA Grapalat"/>
        </w:rPr>
      </w:pPr>
      <w:r>
        <w:rPr>
          <w:rFonts w:ascii="GHEA Grapalat" w:hAnsi="GHEA Grapalat"/>
        </w:rPr>
        <w:t>1.8.</w:t>
      </w:r>
      <w:r>
        <w:rPr>
          <w:rFonts w:ascii="GHEA Grapalat" w:hAnsi="GHEA Grapalat"/>
        </w:rPr>
        <w:tab/>
      </w:r>
      <w:r>
        <w:rPr>
          <w:rFonts w:ascii="GHEA Grapalat" w:hAnsi="GHEA Grapalat"/>
        </w:rPr>
        <w:t>В случае если в течение десяти рабочих дней после представления в</w:t>
      </w:r>
      <w:r>
        <w:rPr>
          <w:rFonts w:ascii="Courier New" w:hAnsi="Courier New" w:cs="Courier New"/>
          <w:lang w:val="en-US"/>
        </w:rPr>
        <w:t> </w:t>
      </w:r>
      <w:r>
        <w:rPr>
          <w:rFonts w:ascii="GHEA Grapalat" w:hAnsi="GHEA Grapalat"/>
        </w:rPr>
        <w:t>Банк настоящего Соглашения и прилагаемого Требования по независящим от</w:t>
      </w:r>
      <w:r>
        <w:rPr>
          <w:rFonts w:ascii="Courier New" w:hAnsi="Courier New" w:cs="Courier New"/>
          <w:lang w:val="en-US"/>
        </w:rPr>
        <w:t> </w:t>
      </w:r>
      <w:r>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lang w:val="en-US"/>
        </w:rPr>
        <w:t> </w:t>
      </w:r>
      <w:r>
        <w:rPr>
          <w:rFonts w:ascii="GHEA Grapalat" w:hAnsi="GHEA Grapalat"/>
        </w:rPr>
        <w:t>неуплатой.</w:t>
      </w:r>
    </w:p>
    <w:p w14:paraId="34765B68">
      <w:pPr>
        <w:widowControl w:val="0"/>
        <w:spacing w:after="160"/>
        <w:jc w:val="center"/>
        <w:rPr>
          <w:rFonts w:ascii="GHEA Grapalat" w:hAnsi="GHEA Grapalat" w:cs="GHEA Grapalat"/>
          <w:b/>
          <w:bCs/>
        </w:rPr>
      </w:pPr>
      <w:r>
        <w:rPr>
          <w:rFonts w:ascii="GHEA Grapalat" w:hAnsi="GHEA Grapalat"/>
          <w:b/>
        </w:rPr>
        <w:t>2. Иные условия</w:t>
      </w:r>
    </w:p>
    <w:p w14:paraId="2E60C9E5">
      <w:pPr>
        <w:widowControl w:val="0"/>
        <w:tabs>
          <w:tab w:val="left" w:pos="1134"/>
        </w:tabs>
        <w:spacing w:after="160"/>
        <w:ind w:firstLine="567"/>
        <w:jc w:val="both"/>
        <w:rPr>
          <w:rFonts w:ascii="GHEA Grapalat" w:hAnsi="GHEA Grapalat"/>
        </w:rPr>
      </w:pPr>
      <w:r>
        <w:rPr>
          <w:rFonts w:ascii="GHEA Grapalat" w:hAnsi="GHEA Grapalat"/>
        </w:rPr>
        <w:t>2.1.</w:t>
      </w:r>
      <w:r>
        <w:rPr>
          <w:rFonts w:ascii="GHEA Grapalat" w:hAnsi="GHEA Grapalat"/>
        </w:rPr>
        <w:tab/>
      </w:r>
      <w:r>
        <w:rPr>
          <w:rFonts w:ascii="GHEA Grapalat" w:hAnsi="GHEA Grapalat"/>
        </w:rPr>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9F758CD">
      <w:pPr>
        <w:widowControl w:val="0"/>
        <w:tabs>
          <w:tab w:val="left" w:pos="1134"/>
        </w:tabs>
        <w:spacing w:after="160"/>
        <w:ind w:firstLine="567"/>
        <w:jc w:val="both"/>
        <w:rPr>
          <w:rFonts w:ascii="GHEA Grapalat" w:hAnsi="GHEA Grapalat"/>
        </w:rPr>
      </w:pPr>
      <w:r>
        <w:rPr>
          <w:rFonts w:ascii="GHEA Grapalat" w:hAnsi="GHEA Grapalat"/>
        </w:rPr>
        <w:t>2.2.</w:t>
      </w:r>
      <w:r>
        <w:rPr>
          <w:rFonts w:ascii="GHEA Grapalat" w:hAnsi="GHEA Grapalat"/>
        </w:rPr>
        <w:tab/>
      </w:r>
      <w:r>
        <w:rPr>
          <w:rFonts w:ascii="GHEA Grapalat" w:hAnsi="GHEA Grapalat"/>
        </w:rPr>
        <w:t xml:space="preserve">Представив настоящее Соглашение и прилагаемое Требование в Банк-плательщик: </w:t>
      </w:r>
    </w:p>
    <w:p w14:paraId="3255CF35">
      <w:pPr>
        <w:widowControl w:val="0"/>
        <w:tabs>
          <w:tab w:val="left" w:pos="1134"/>
        </w:tabs>
        <w:spacing w:after="160"/>
        <w:ind w:firstLine="567"/>
        <w:jc w:val="both"/>
        <w:rPr>
          <w:rFonts w:ascii="GHEA Grapalat" w:hAnsi="GHEA Grapalat"/>
        </w:rPr>
      </w:pPr>
      <w:r>
        <w:rPr>
          <w:rFonts w:ascii="GHEA Grapalat" w:hAnsi="GHEA Grapalat"/>
        </w:rPr>
        <w:t>2.2.1.</w:t>
      </w:r>
      <w:r>
        <w:rPr>
          <w:rFonts w:ascii="GHEA Grapalat" w:hAnsi="GHEA Grapalat"/>
        </w:rPr>
        <w:tab/>
      </w:r>
      <w:r>
        <w:rPr>
          <w:rFonts w:ascii="GHEA Grapalat" w:hAnsi="GHEA Grapalat"/>
        </w:rPr>
        <w:t xml:space="preserve">Заказчик подтверждает, что Компания допустила нарушение договорных </w:t>
      </w:r>
    </w:p>
    <w:p w14:paraId="49BF547B">
      <w:pPr>
        <w:widowControl w:val="0"/>
        <w:tabs>
          <w:tab w:val="left" w:pos="1134"/>
        </w:tabs>
        <w:spacing w:after="160"/>
        <w:ind w:firstLine="567"/>
        <w:jc w:val="both"/>
        <w:rPr>
          <w:rFonts w:ascii="GHEA Grapalat" w:hAnsi="GHEA Grapalat" w:cs="GHEA Grapalat"/>
        </w:rPr>
      </w:pPr>
      <w:r>
        <w:rPr>
          <w:rFonts w:ascii="GHEA Grapalat" w:hAnsi="GHEA Grapalat"/>
        </w:rPr>
        <w:t>обязательств, а</w:t>
      </w:r>
    </w:p>
    <w:p w14:paraId="2171E7F4">
      <w:pPr>
        <w:widowControl w:val="0"/>
        <w:tabs>
          <w:tab w:val="left" w:pos="1134"/>
        </w:tabs>
        <w:spacing w:after="160"/>
        <w:ind w:firstLine="567"/>
        <w:jc w:val="both"/>
        <w:rPr>
          <w:rFonts w:ascii="GHEA Grapalat" w:hAnsi="GHEA Grapalat" w:cs="GHEA Grapalat"/>
        </w:rPr>
      </w:pPr>
      <w:r>
        <w:rPr>
          <w:rFonts w:ascii="GHEA Grapalat" w:hAnsi="GHEA Grapalat"/>
        </w:rPr>
        <w:t>2.2.2.</w:t>
      </w:r>
      <w:r>
        <w:rPr>
          <w:rFonts w:ascii="GHEA Grapalat" w:hAnsi="GHEA Grapalat"/>
        </w:rPr>
        <w:tab/>
      </w:r>
      <w:r>
        <w:rPr>
          <w:rFonts w:ascii="GHEA Grapalat" w:hAnsi="GHEA Grapalat"/>
        </w:rPr>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93486D">
      <w:pPr>
        <w:widowControl w:val="0"/>
        <w:tabs>
          <w:tab w:val="left" w:pos="1134"/>
        </w:tabs>
        <w:spacing w:after="160"/>
        <w:ind w:firstLine="567"/>
        <w:jc w:val="both"/>
        <w:rPr>
          <w:rFonts w:ascii="GHEA Grapalat" w:hAnsi="GHEA Grapalat"/>
        </w:rPr>
      </w:pPr>
      <w:r>
        <w:rPr>
          <w:rFonts w:ascii="GHEA Grapalat" w:hAnsi="GHEA Grapalat"/>
        </w:rPr>
        <w:t>2.3.</w:t>
      </w:r>
      <w:r>
        <w:rPr>
          <w:rFonts w:ascii="GHEA Grapalat" w:hAnsi="GHEA Grapalat"/>
        </w:rPr>
        <w:tab/>
      </w:r>
      <w:r>
        <w:rPr>
          <w:rFonts w:ascii="GHEA Grapalat" w:hAnsi="GHEA Grapalat"/>
        </w:rPr>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7D75051">
      <w:pPr>
        <w:widowControl w:val="0"/>
        <w:spacing w:after="160"/>
        <w:ind w:firstLine="567"/>
        <w:jc w:val="center"/>
        <w:rPr>
          <w:rFonts w:ascii="GHEA Grapalat" w:hAnsi="GHEA Grapalat"/>
          <w:b/>
        </w:rPr>
      </w:pPr>
      <w:r>
        <w:rPr>
          <w:rFonts w:ascii="GHEA Grapalat" w:hAnsi="GHEA Grapalat"/>
          <w:b/>
        </w:rPr>
        <w:t>3. Адрес, банковские реквизиты Компании</w:t>
      </w:r>
    </w:p>
    <w:p w14:paraId="1C59006D">
      <w:pPr>
        <w:widowControl w:val="0"/>
        <w:jc w:val="both"/>
        <w:rPr>
          <w:rFonts w:ascii="GHEA Grapalat" w:hAnsi="GHEA Grapalat"/>
        </w:rPr>
      </w:pPr>
      <w:r>
        <w:rPr>
          <w:rFonts w:ascii="GHEA Grapalat" w:hAnsi="GHEA Grapalat"/>
        </w:rPr>
        <w:t>_______________________________________</w:t>
      </w:r>
    </w:p>
    <w:p w14:paraId="7CD10EFD">
      <w:pPr>
        <w:widowControl w:val="0"/>
        <w:spacing w:after="160"/>
        <w:ind w:right="4250"/>
        <w:jc w:val="center"/>
        <w:rPr>
          <w:rFonts w:ascii="GHEA Grapalat" w:hAnsi="GHEA Grapalat"/>
          <w:vertAlign w:val="superscript"/>
        </w:rPr>
      </w:pPr>
      <w:r>
        <w:rPr>
          <w:rFonts w:ascii="GHEA Grapalat" w:hAnsi="GHEA Grapalat"/>
          <w:vertAlign w:val="superscript"/>
        </w:rPr>
        <w:t>наименование компании</w:t>
      </w:r>
    </w:p>
    <w:p w14:paraId="5FA3D1A1">
      <w:pPr>
        <w:widowControl w:val="0"/>
        <w:jc w:val="both"/>
        <w:rPr>
          <w:rFonts w:ascii="GHEA Grapalat" w:hAnsi="GHEA Grapalat"/>
        </w:rPr>
      </w:pPr>
      <w:r>
        <w:rPr>
          <w:rFonts w:ascii="GHEA Grapalat" w:hAnsi="GHEA Grapalat"/>
        </w:rPr>
        <w:t>_______________________________________</w:t>
      </w:r>
    </w:p>
    <w:p w14:paraId="5C081AFB">
      <w:pPr>
        <w:widowControl w:val="0"/>
        <w:spacing w:after="160"/>
        <w:ind w:right="4250"/>
        <w:jc w:val="center"/>
        <w:rPr>
          <w:rFonts w:ascii="GHEA Grapalat" w:hAnsi="GHEA Grapalat"/>
          <w:vertAlign w:val="superscript"/>
        </w:rPr>
      </w:pPr>
      <w:r>
        <w:rPr>
          <w:rFonts w:ascii="GHEA Grapalat" w:hAnsi="GHEA Grapalat"/>
          <w:vertAlign w:val="superscript"/>
        </w:rPr>
        <w:t>адрес компании</w:t>
      </w:r>
    </w:p>
    <w:p w14:paraId="4CBC91F8">
      <w:pPr>
        <w:widowControl w:val="0"/>
        <w:jc w:val="both"/>
        <w:rPr>
          <w:rFonts w:ascii="GHEA Grapalat" w:hAnsi="GHEA Grapalat"/>
        </w:rPr>
      </w:pPr>
      <w:r>
        <w:rPr>
          <w:rFonts w:ascii="GHEA Grapalat" w:hAnsi="GHEA Grapalat"/>
        </w:rPr>
        <w:t>_______________________________________</w:t>
      </w:r>
    </w:p>
    <w:p w14:paraId="15F0FB33">
      <w:pPr>
        <w:widowControl w:val="0"/>
        <w:spacing w:after="160"/>
        <w:ind w:right="4250"/>
        <w:jc w:val="center"/>
        <w:rPr>
          <w:rFonts w:ascii="GHEA Grapalat" w:hAnsi="GHEA Grapalat"/>
          <w:vertAlign w:val="superscript"/>
        </w:rPr>
      </w:pPr>
      <w:r>
        <w:rPr>
          <w:rFonts w:ascii="GHEA Grapalat" w:hAnsi="GHEA Grapalat"/>
          <w:vertAlign w:val="superscript"/>
        </w:rPr>
        <w:t>наименование обслуживающего компанию банка</w:t>
      </w:r>
    </w:p>
    <w:p w14:paraId="570063CE">
      <w:pPr>
        <w:widowControl w:val="0"/>
        <w:jc w:val="both"/>
        <w:rPr>
          <w:rFonts w:ascii="GHEA Grapalat" w:hAnsi="GHEA Grapalat"/>
        </w:rPr>
      </w:pPr>
      <w:r>
        <w:rPr>
          <w:rFonts w:ascii="GHEA Grapalat" w:hAnsi="GHEA Grapalat"/>
        </w:rPr>
        <w:t>_______________________________________</w:t>
      </w:r>
    </w:p>
    <w:p w14:paraId="25071138">
      <w:pPr>
        <w:widowControl w:val="0"/>
        <w:spacing w:after="160"/>
        <w:ind w:right="4250"/>
        <w:jc w:val="center"/>
        <w:rPr>
          <w:rFonts w:ascii="GHEA Grapalat" w:hAnsi="GHEA Grapalat"/>
          <w:vertAlign w:val="superscript"/>
        </w:rPr>
      </w:pPr>
      <w:r>
        <w:rPr>
          <w:rFonts w:ascii="GHEA Grapalat" w:hAnsi="GHEA Grapalat"/>
          <w:vertAlign w:val="superscript"/>
        </w:rPr>
        <w:t>номер банковского счета компании</w:t>
      </w:r>
    </w:p>
    <w:p w14:paraId="6015E5F6">
      <w:pPr>
        <w:widowControl w:val="0"/>
        <w:jc w:val="both"/>
        <w:rPr>
          <w:rFonts w:ascii="GHEA Grapalat" w:hAnsi="GHEA Grapalat"/>
        </w:rPr>
      </w:pPr>
      <w:r>
        <w:rPr>
          <w:rFonts w:ascii="GHEA Grapalat" w:hAnsi="GHEA Grapalat"/>
        </w:rPr>
        <w:t>_______________________________________</w:t>
      </w:r>
    </w:p>
    <w:p w14:paraId="4D6CF7EB">
      <w:pPr>
        <w:widowControl w:val="0"/>
        <w:spacing w:after="160"/>
        <w:ind w:right="4250"/>
        <w:jc w:val="center"/>
        <w:rPr>
          <w:rFonts w:ascii="GHEA Grapalat" w:hAnsi="GHEA Grapalat"/>
          <w:vertAlign w:val="superscript"/>
        </w:rPr>
      </w:pPr>
      <w:r>
        <w:rPr>
          <w:rFonts w:ascii="GHEA Grapalat" w:hAnsi="GHEA Grapalat"/>
          <w:vertAlign w:val="superscript"/>
        </w:rPr>
        <w:t>учетный номер налогоплательщика компании</w:t>
      </w:r>
    </w:p>
    <w:p w14:paraId="62E171EC">
      <w:pPr>
        <w:widowControl w:val="0"/>
        <w:jc w:val="both"/>
        <w:rPr>
          <w:rFonts w:ascii="GHEA Grapalat" w:hAnsi="GHEA Grapalat"/>
        </w:rPr>
      </w:pPr>
      <w:r>
        <w:rPr>
          <w:rFonts w:ascii="GHEA Grapalat" w:hAnsi="GHEA Grapalat"/>
        </w:rPr>
        <w:t>_______________________________________</w:t>
      </w:r>
    </w:p>
    <w:p w14:paraId="33DE3C1F">
      <w:pPr>
        <w:widowControl w:val="0"/>
        <w:spacing w:after="160"/>
        <w:ind w:right="4250"/>
        <w:jc w:val="center"/>
        <w:rPr>
          <w:rFonts w:ascii="GHEA Grapalat" w:hAnsi="GHEA Grapalat"/>
        </w:rPr>
      </w:pPr>
      <w:r>
        <w:rPr>
          <w:rFonts w:ascii="GHEA Grapalat" w:hAnsi="GHEA Grapalat"/>
          <w:vertAlign w:val="superscript"/>
        </w:rPr>
        <w:t>имя, фамилия и подпись директора компании</w:t>
      </w:r>
    </w:p>
    <w:p w14:paraId="3287DEC6">
      <w:pPr>
        <w:widowControl w:val="0"/>
        <w:spacing w:after="160"/>
        <w:rPr>
          <w:rFonts w:ascii="GHEA Grapalat" w:hAnsi="GHEA Grapalat"/>
        </w:rPr>
      </w:pPr>
      <w:r>
        <w:rPr>
          <w:rFonts w:ascii="GHEA Grapalat" w:hAnsi="GHEA Grapalat"/>
        </w:rPr>
        <w:t>День/месяц/год                                                                                    М. П.</w:t>
      </w:r>
    </w:p>
    <w:tbl>
      <w:tblPr>
        <w:tblStyle w:val="12"/>
        <w:tblpPr w:leftFromText="180" w:rightFromText="180" w:vertAnchor="page" w:horzAnchor="margin" w:tblpXSpec="center" w:tblpY="1754"/>
        <w:tblW w:w="10980" w:type="dxa"/>
        <w:tblInd w:w="0" w:type="dxa"/>
        <w:tblLayout w:type="autofit"/>
        <w:tblCellMar>
          <w:top w:w="0" w:type="dxa"/>
          <w:left w:w="108" w:type="dxa"/>
          <w:bottom w:w="0" w:type="dxa"/>
          <w:right w:w="108" w:type="dxa"/>
        </w:tblCellMar>
      </w:tblPr>
      <w:tblGrid>
        <w:gridCol w:w="5616"/>
        <w:gridCol w:w="5364"/>
      </w:tblGrid>
      <w:tr w14:paraId="6FB1821B">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1BEC751">
            <w:pPr>
              <w:widowControl w:val="0"/>
              <w:tabs>
                <w:tab w:val="left" w:pos="3402"/>
              </w:tabs>
              <w:spacing w:after="160"/>
              <w:ind w:left="360"/>
              <w:rPr>
                <w:rFonts w:ascii="GHEA Grapalat" w:hAnsi="GHEA Grapalat" w:cs="Sylfaen"/>
                <w:b/>
                <w:bCs/>
                <w:lang w:val="en-US"/>
              </w:rPr>
            </w:pPr>
            <w:r>
              <w:rPr>
                <w:rFonts w:ascii="GHEA Grapalat" w:hAnsi="GHEA Grapalat"/>
                <w:lang w:val="en-US"/>
              </w:rPr>
              <w:t>1.</w:t>
            </w:r>
            <w:r>
              <w:rPr>
                <w:rFonts w:ascii="GHEA Grapalat" w:hAnsi="GHEA Grapalat"/>
                <w:b/>
                <w:lang w:val="en-US"/>
              </w:rPr>
              <w:tab/>
            </w:r>
            <w:r>
              <w:rPr>
                <w:rFonts w:ascii="GHEA Grapalat" w:hAnsi="GHEA Grapalat"/>
                <w:b/>
              </w:rPr>
              <w:t xml:space="preserve">ПЛАТЕЖНОЕ ТРЕБОВАНИЕ </w:t>
            </w:r>
            <w:r>
              <w:rPr>
                <w:rFonts w:ascii="GHEA Grapalat" w:hAnsi="GHEA Grapalat"/>
                <w:b/>
                <w:lang w:val="en-US"/>
              </w:rPr>
              <w:t>*</w:t>
            </w:r>
          </w:p>
        </w:tc>
      </w:tr>
      <w:tr w14:paraId="011DF135">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2A11346">
            <w:pPr>
              <w:widowControl w:val="0"/>
              <w:tabs>
                <w:tab w:val="left" w:pos="855"/>
              </w:tabs>
              <w:spacing w:after="160"/>
              <w:ind w:left="360"/>
              <w:rPr>
                <w:rFonts w:ascii="GHEA Grapalat" w:hAnsi="GHEA Grapalat" w:cs="Sylfaen"/>
              </w:rPr>
            </w:pPr>
            <w:r>
              <w:rPr>
                <w:rFonts w:ascii="GHEA Grapalat" w:hAnsi="GHEA Grapalat"/>
              </w:rPr>
              <w:t>2.</w:t>
            </w:r>
            <w:r>
              <w:rPr>
                <w:rFonts w:ascii="GHEA Grapalat" w:hAnsi="GHEA Grapalat"/>
              </w:rPr>
              <w:tab/>
            </w:r>
            <w:r>
              <w:rPr>
                <w:rFonts w:ascii="GHEA Grapalat" w:hAnsi="GHEA Grapalat"/>
              </w:rPr>
              <w:t xml:space="preserve">Номер </w:t>
            </w:r>
          </w:p>
        </w:tc>
      </w:tr>
      <w:tr w14:paraId="4D762A34">
        <w:tblPrEx>
          <w:tblCellMar>
            <w:top w:w="0" w:type="dxa"/>
            <w:left w:w="108" w:type="dxa"/>
            <w:bottom w:w="0" w:type="dxa"/>
            <w:right w:w="108" w:type="dxa"/>
          </w:tblCellMar>
        </w:tblPrEx>
        <w:trPr>
          <w:trHeight w:val="349"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4BBF14A0">
            <w:pPr>
              <w:widowControl w:val="0"/>
              <w:tabs>
                <w:tab w:val="left" w:pos="3390"/>
              </w:tabs>
              <w:spacing w:after="160"/>
              <w:ind w:left="322"/>
              <w:rPr>
                <w:rFonts w:ascii="GHEA Grapalat" w:hAnsi="GHEA Grapalat" w:cs="Sylfaen"/>
              </w:rPr>
            </w:pPr>
            <w:r>
              <w:rPr>
                <w:rFonts w:ascii="GHEA Grapalat" w:hAnsi="GHEA Grapalat"/>
              </w:rPr>
              <w:t>3</w:t>
            </w:r>
            <w:r>
              <w:rPr>
                <w:rFonts w:ascii="GHEA Grapalat" w:hAnsi="GHEA Grapalat"/>
              </w:rPr>
              <w:tab/>
            </w:r>
            <w:r>
              <w:rPr>
                <w:rFonts w:ascii="GHEA Grapalat" w:hAnsi="GHEA Grapalat"/>
              </w:rPr>
              <w:t>Дата представления: "___" ___ 20___г.</w:t>
            </w:r>
          </w:p>
        </w:tc>
      </w:tr>
      <w:tr w14:paraId="3B3394B9">
        <w:tblPrEx>
          <w:tblCellMar>
            <w:top w:w="0" w:type="dxa"/>
            <w:left w:w="108" w:type="dxa"/>
            <w:bottom w:w="0" w:type="dxa"/>
            <w:right w:w="108" w:type="dxa"/>
          </w:tblCellMar>
        </w:tblPrEx>
        <w:trPr>
          <w:trHeight w:val="345"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8AB5184">
            <w:pPr>
              <w:widowControl w:val="0"/>
              <w:tabs>
                <w:tab w:val="left" w:pos="855"/>
              </w:tabs>
              <w:spacing w:after="160"/>
              <w:ind w:left="360"/>
              <w:rPr>
                <w:rFonts w:ascii="GHEA Grapalat" w:hAnsi="GHEA Grapalat"/>
              </w:rPr>
            </w:pPr>
            <w:r>
              <w:rPr>
                <w:rFonts w:ascii="GHEA Grapalat" w:hAnsi="GHEA Grapalat"/>
              </w:rPr>
              <w:t>4.</w:t>
            </w:r>
            <w:r>
              <w:rPr>
                <w:rFonts w:ascii="GHEA Grapalat" w:hAnsi="GHEA Grapalat"/>
              </w:rPr>
              <w:tab/>
            </w:r>
            <w:r>
              <w:rPr>
                <w:rFonts w:ascii="GHEA Grapalat" w:hAnsi="GHEA Grapalat"/>
              </w:rPr>
              <w:t>Наименование, или имя, фамилия плательщика (Компания:</w:t>
            </w:r>
          </w:p>
        </w:tc>
      </w:tr>
      <w:tr w14:paraId="220EC899">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C1530B2">
            <w:pPr>
              <w:widowControl w:val="0"/>
              <w:tabs>
                <w:tab w:val="left" w:pos="855"/>
              </w:tabs>
              <w:spacing w:after="160"/>
              <w:ind w:left="360"/>
              <w:rPr>
                <w:rFonts w:ascii="GHEA Grapalat" w:hAnsi="GHEA Grapalat"/>
              </w:rPr>
            </w:pPr>
            <w:r>
              <w:rPr>
                <w:rFonts w:ascii="GHEA Grapalat" w:hAnsi="GHEA Grapalat"/>
              </w:rPr>
              <w:t>5.</w:t>
            </w:r>
            <w:r>
              <w:rPr>
                <w:rFonts w:ascii="GHEA Grapalat" w:hAnsi="GHEA Grapalat"/>
              </w:rPr>
              <w:tab/>
            </w:r>
            <w:r>
              <w:rPr>
                <w:rFonts w:ascii="GHEA Grapalat" w:hAnsi="GHEA Grapalat"/>
              </w:rPr>
              <w:t>Обслуживающая плательщика Финансовая организация (банк):</w:t>
            </w:r>
          </w:p>
        </w:tc>
      </w:tr>
      <w:tr w14:paraId="5C5AC89C">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C37AD5D">
            <w:pPr>
              <w:widowControl w:val="0"/>
              <w:tabs>
                <w:tab w:val="left" w:pos="855"/>
              </w:tabs>
              <w:spacing w:after="160"/>
              <w:ind w:left="360"/>
              <w:rPr>
                <w:rFonts w:ascii="GHEA Grapalat" w:hAnsi="GHEA Grapalat"/>
              </w:rPr>
            </w:pPr>
            <w:r>
              <w:rPr>
                <w:rFonts w:ascii="GHEA Grapalat" w:hAnsi="GHEA Grapalat"/>
              </w:rPr>
              <w:t>6.</w:t>
            </w:r>
            <w:r>
              <w:rPr>
                <w:rFonts w:ascii="GHEA Grapalat" w:hAnsi="GHEA Grapalat"/>
              </w:rPr>
              <w:tab/>
            </w:r>
            <w:r>
              <w:rPr>
                <w:rFonts w:ascii="GHEA Grapalat" w:hAnsi="GHEA Grapalat"/>
              </w:rPr>
              <w:t>Номер счета плательщика:</w:t>
            </w:r>
          </w:p>
        </w:tc>
      </w:tr>
      <w:tr w14:paraId="4A362F73">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6955397">
            <w:pPr>
              <w:widowControl w:val="0"/>
              <w:tabs>
                <w:tab w:val="left" w:pos="855"/>
              </w:tabs>
              <w:spacing w:after="160"/>
              <w:ind w:left="360"/>
              <w:rPr>
                <w:rFonts w:ascii="GHEA Grapalat" w:hAnsi="GHEA Grapalat"/>
              </w:rPr>
            </w:pPr>
            <w:r>
              <w:rPr>
                <w:rFonts w:ascii="GHEA Grapalat" w:hAnsi="GHEA Grapalat"/>
              </w:rPr>
              <w:t>7.</w:t>
            </w:r>
            <w:r>
              <w:rPr>
                <w:rFonts w:ascii="GHEA Grapalat" w:hAnsi="GHEA Grapalat"/>
              </w:rPr>
              <w:tab/>
            </w:r>
            <w:r>
              <w:rPr>
                <w:rFonts w:ascii="GHEA Grapalat" w:hAnsi="GHEA Grapalat"/>
              </w:rPr>
              <w:t>УНН плательщика:</w:t>
            </w:r>
          </w:p>
        </w:tc>
      </w:tr>
      <w:tr w14:paraId="78EB9ACE">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50B9D0ED">
            <w:pPr>
              <w:widowControl w:val="0"/>
              <w:tabs>
                <w:tab w:val="left" w:pos="855"/>
              </w:tabs>
              <w:spacing w:after="160"/>
              <w:ind w:left="360"/>
              <w:rPr>
                <w:rFonts w:ascii="GHEA Grapalat" w:hAnsi="GHEA Grapalat"/>
              </w:rPr>
            </w:pPr>
            <w:r>
              <w:rPr>
                <w:rFonts w:ascii="GHEA Grapalat" w:hAnsi="GHEA Grapalat"/>
              </w:rPr>
              <w:t>8.</w:t>
            </w:r>
            <w:r>
              <w:rPr>
                <w:rFonts w:ascii="GHEA Grapalat" w:hAnsi="GHEA Grapalat"/>
              </w:rPr>
              <w:tab/>
            </w:r>
            <w:r>
              <w:rPr>
                <w:rFonts w:ascii="GHEA Grapalat" w:hAnsi="GHEA Grapalat"/>
              </w:rPr>
              <w:t>НЗОУ плательщика:</w:t>
            </w:r>
          </w:p>
        </w:tc>
      </w:tr>
      <w:tr w14:paraId="21717184">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CA1AD5D">
            <w:pPr>
              <w:widowControl w:val="0"/>
              <w:tabs>
                <w:tab w:val="left" w:pos="855"/>
              </w:tabs>
              <w:spacing w:after="160"/>
              <w:ind w:left="360"/>
              <w:rPr>
                <w:rFonts w:ascii="GHEA Grapalat" w:hAnsi="GHEA Grapalat"/>
              </w:rPr>
            </w:pPr>
            <w:r>
              <w:rPr>
                <w:rFonts w:ascii="GHEA Grapalat" w:hAnsi="GHEA Grapalat"/>
              </w:rPr>
              <w:t>9.</w:t>
            </w:r>
            <w:r>
              <w:rPr>
                <w:rFonts w:ascii="GHEA Grapalat" w:hAnsi="GHEA Grapalat"/>
              </w:rPr>
              <w:tab/>
            </w:r>
            <w:r>
              <w:rPr>
                <w:rFonts w:ascii="GHEA Grapalat" w:hAnsi="GHEA Grapalat"/>
              </w:rPr>
              <w:t>Наименование, или имя, фамилия бенефициара:</w:t>
            </w:r>
          </w:p>
        </w:tc>
      </w:tr>
      <w:tr w14:paraId="497761F8">
        <w:tblPrEx>
          <w:tblCellMar>
            <w:top w:w="0" w:type="dxa"/>
            <w:left w:w="108" w:type="dxa"/>
            <w:bottom w:w="0" w:type="dxa"/>
            <w:right w:w="108" w:type="dxa"/>
          </w:tblCellMar>
        </w:tblPrEx>
        <w:trPr>
          <w:trHeight w:val="35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0E18975B">
            <w:pPr>
              <w:widowControl w:val="0"/>
              <w:tabs>
                <w:tab w:val="left" w:pos="855"/>
              </w:tabs>
              <w:spacing w:after="160"/>
              <w:ind w:left="360"/>
              <w:rPr>
                <w:rFonts w:ascii="GHEA Grapalat" w:hAnsi="GHEA Grapalat"/>
              </w:rPr>
            </w:pPr>
            <w:r>
              <w:rPr>
                <w:rFonts w:ascii="GHEA Grapalat" w:hAnsi="GHEA Grapalat"/>
              </w:rPr>
              <w:t>10.</w:t>
            </w:r>
            <w:r>
              <w:rPr>
                <w:rFonts w:ascii="GHEA Grapalat" w:hAnsi="GHEA Grapalat"/>
              </w:rPr>
              <w:tab/>
            </w:r>
            <w:r>
              <w:rPr>
                <w:rFonts w:ascii="GHEA Grapalat" w:hAnsi="GHEA Grapalat"/>
              </w:rPr>
              <w:t>НЗОУ бенефициара (не заполняется)</w:t>
            </w:r>
          </w:p>
        </w:tc>
      </w:tr>
      <w:tr w14:paraId="40862ED4">
        <w:tblPrEx>
          <w:tblCellMar>
            <w:top w:w="0" w:type="dxa"/>
            <w:left w:w="108" w:type="dxa"/>
            <w:bottom w:w="0" w:type="dxa"/>
            <w:right w:w="108" w:type="dxa"/>
          </w:tblCellMar>
        </w:tblPrEx>
        <w:trPr>
          <w:trHeight w:val="34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47C1ABA">
            <w:pPr>
              <w:widowControl w:val="0"/>
              <w:tabs>
                <w:tab w:val="left" w:pos="855"/>
              </w:tabs>
              <w:spacing w:after="160"/>
              <w:ind w:left="360"/>
              <w:rPr>
                <w:rFonts w:ascii="GHEA Grapalat" w:hAnsi="GHEA Grapalat"/>
              </w:rPr>
            </w:pPr>
            <w:r>
              <w:rPr>
                <w:rFonts w:ascii="GHEA Grapalat" w:hAnsi="GHEA Grapalat"/>
              </w:rPr>
              <w:t>11.</w:t>
            </w:r>
            <w:r>
              <w:rPr>
                <w:rFonts w:ascii="GHEA Grapalat" w:hAnsi="GHEA Grapalat"/>
              </w:rPr>
              <w:tab/>
            </w:r>
            <w:r>
              <w:rPr>
                <w:rFonts w:ascii="GHEA Grapalat" w:hAnsi="GHEA Grapalat"/>
              </w:rPr>
              <w:t>УНН бенефициара:</w:t>
            </w:r>
          </w:p>
        </w:tc>
      </w:tr>
      <w:tr w14:paraId="7AFE6E65">
        <w:tblPrEx>
          <w:tblCellMar>
            <w:top w:w="0" w:type="dxa"/>
            <w:left w:w="108" w:type="dxa"/>
            <w:bottom w:w="0" w:type="dxa"/>
            <w:right w:w="108" w:type="dxa"/>
          </w:tblCellMar>
        </w:tblPrEx>
        <w:trPr>
          <w:trHeight w:val="361"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72411288">
            <w:pPr>
              <w:widowControl w:val="0"/>
              <w:tabs>
                <w:tab w:val="left" w:pos="855"/>
              </w:tabs>
              <w:spacing w:after="160"/>
              <w:ind w:left="360"/>
              <w:rPr>
                <w:rFonts w:ascii="GHEA Grapalat" w:hAnsi="GHEA Grapalat"/>
              </w:rPr>
            </w:pPr>
            <w:r>
              <w:rPr>
                <w:rFonts w:ascii="GHEA Grapalat" w:hAnsi="GHEA Grapalat"/>
              </w:rPr>
              <w:t>12.</w:t>
            </w:r>
            <w:r>
              <w:rPr>
                <w:rFonts w:ascii="GHEA Grapalat" w:hAnsi="GHEA Grapalat"/>
              </w:rPr>
              <w:tab/>
            </w:r>
            <w:r>
              <w:rPr>
                <w:rFonts w:ascii="GHEA Grapalat" w:hAnsi="GHEA Grapalat"/>
              </w:rPr>
              <w:t>Обслуживающая бенефициара Финансовая организация (банк):</w:t>
            </w:r>
          </w:p>
        </w:tc>
      </w:tr>
      <w:tr w14:paraId="190C4486">
        <w:tblPrEx>
          <w:tblCellMar>
            <w:top w:w="0" w:type="dxa"/>
            <w:left w:w="108" w:type="dxa"/>
            <w:bottom w:w="0" w:type="dxa"/>
            <w:right w:w="108" w:type="dxa"/>
          </w:tblCellMar>
        </w:tblPrEx>
        <w:trPr>
          <w:trHeight w:val="433"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DDA24A3">
            <w:pPr>
              <w:widowControl w:val="0"/>
              <w:tabs>
                <w:tab w:val="left" w:pos="855"/>
              </w:tabs>
              <w:spacing w:after="160"/>
              <w:ind w:left="360"/>
              <w:rPr>
                <w:rFonts w:ascii="GHEA Grapalat" w:hAnsi="GHEA Grapalat"/>
              </w:rPr>
            </w:pPr>
            <w:r>
              <w:rPr>
                <w:rFonts w:ascii="GHEA Grapalat" w:hAnsi="GHEA Grapalat"/>
              </w:rPr>
              <w:t>13.</w:t>
            </w:r>
            <w:r>
              <w:rPr>
                <w:rFonts w:ascii="GHEA Grapalat" w:hAnsi="GHEA Grapalat"/>
              </w:rPr>
              <w:tab/>
            </w:r>
            <w:r>
              <w:rPr>
                <w:rFonts w:ascii="GHEA Grapalat" w:hAnsi="GHEA Grapalat"/>
              </w:rPr>
              <w:t>Номер счета бенефициара (сч.№)</w:t>
            </w:r>
          </w:p>
        </w:tc>
      </w:tr>
      <w:tr w14:paraId="08DBC796">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3AADA522">
            <w:pPr>
              <w:widowControl w:val="0"/>
              <w:tabs>
                <w:tab w:val="left" w:pos="855"/>
              </w:tabs>
              <w:spacing w:after="160"/>
              <w:ind w:left="360"/>
              <w:rPr>
                <w:rFonts w:ascii="GHEA Grapalat" w:hAnsi="GHEA Grapalat"/>
              </w:rPr>
            </w:pPr>
            <w:r>
              <w:rPr>
                <w:rFonts w:ascii="GHEA Grapalat" w:hAnsi="GHEA Grapalat"/>
              </w:rPr>
              <w:t>14.</w:t>
            </w:r>
            <w:r>
              <w:rPr>
                <w:rFonts w:ascii="GHEA Grapalat" w:hAnsi="GHEA Grapalat"/>
              </w:rPr>
              <w:tab/>
            </w:r>
            <w:r>
              <w:rPr>
                <w:rFonts w:ascii="GHEA Grapalat" w:hAnsi="GHEA Grapalat"/>
              </w:rPr>
              <w:t>Сумма (цифрами и прописью):</w:t>
            </w:r>
          </w:p>
        </w:tc>
      </w:tr>
      <w:tr w14:paraId="7540D7DE">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04FAB33">
            <w:pPr>
              <w:widowControl w:val="0"/>
              <w:tabs>
                <w:tab w:val="left" w:pos="855"/>
              </w:tabs>
              <w:spacing w:after="160"/>
              <w:ind w:left="360"/>
              <w:rPr>
                <w:rFonts w:ascii="GHEA Grapalat" w:hAnsi="GHEA Grapalat"/>
              </w:rPr>
            </w:pPr>
            <w:r>
              <w:rPr>
                <w:rFonts w:ascii="GHEA Grapalat" w:hAnsi="GHEA Grapalat"/>
              </w:rPr>
              <w:t>15.</w:t>
            </w:r>
            <w:r>
              <w:rPr>
                <w:rFonts w:ascii="GHEA Grapalat" w:hAnsi="GHEA Grapalat"/>
              </w:rPr>
              <w:tab/>
            </w:r>
            <w:r>
              <w:rPr>
                <w:rFonts w:ascii="GHEA Grapalat" w:hAnsi="GHEA Grapalat"/>
              </w:rPr>
              <w:t>Акцептованная сумма (цифрами и прописью) (предусмотрена для частичного акцепта указанной суммы, который не применяется)</w:t>
            </w:r>
          </w:p>
        </w:tc>
      </w:tr>
      <w:tr w14:paraId="52BE0443">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A99DC76">
            <w:pPr>
              <w:widowControl w:val="0"/>
              <w:tabs>
                <w:tab w:val="left" w:pos="855"/>
              </w:tabs>
              <w:spacing w:after="160"/>
              <w:ind w:left="360"/>
              <w:rPr>
                <w:rFonts w:ascii="GHEA Grapalat" w:hAnsi="GHEA Grapalat"/>
              </w:rPr>
            </w:pPr>
            <w:r>
              <w:rPr>
                <w:rFonts w:ascii="GHEA Grapalat" w:hAnsi="GHEA Grapalat"/>
              </w:rPr>
              <w:t>16.</w:t>
            </w:r>
            <w:r>
              <w:rPr>
                <w:rFonts w:ascii="GHEA Grapalat" w:hAnsi="GHEA Grapalat"/>
              </w:rPr>
              <w:tab/>
            </w:r>
            <w:r>
              <w:rPr>
                <w:rFonts w:ascii="GHEA Grapalat" w:hAnsi="GHEA Grapalat"/>
              </w:rPr>
              <w:t>Валюта (прописью и по коду):</w:t>
            </w:r>
          </w:p>
        </w:tc>
      </w:tr>
      <w:tr w14:paraId="470854D5">
        <w:tblPrEx>
          <w:tblCellMar>
            <w:top w:w="0" w:type="dxa"/>
            <w:left w:w="108" w:type="dxa"/>
            <w:bottom w:w="0" w:type="dxa"/>
            <w:right w:w="108" w:type="dxa"/>
          </w:tblCellMar>
        </w:tblPrEx>
        <w:trPr>
          <w:trHeight w:val="442"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15A50192">
            <w:pPr>
              <w:widowControl w:val="0"/>
              <w:tabs>
                <w:tab w:val="left" w:pos="855"/>
              </w:tabs>
              <w:spacing w:after="160"/>
              <w:ind w:left="360"/>
              <w:rPr>
                <w:rFonts w:ascii="GHEA Grapalat" w:hAnsi="GHEA Grapalat"/>
              </w:rPr>
            </w:pPr>
            <w:r>
              <w:rPr>
                <w:rFonts w:ascii="GHEA Grapalat" w:hAnsi="GHEA Grapalat"/>
              </w:rPr>
              <w:t>17.</w:t>
            </w:r>
            <w:r>
              <w:rPr>
                <w:rFonts w:ascii="GHEA Grapalat" w:hAnsi="GHEA Grapalat"/>
              </w:rPr>
              <w:tab/>
            </w:r>
            <w:r>
              <w:rPr>
                <w:rFonts w:ascii="GHEA Grapalat" w:hAnsi="GHEA Grapalat"/>
              </w:rPr>
              <w:t>Цель сделки (уплаты): (для обеспечения исполнения договора)</w:t>
            </w:r>
          </w:p>
        </w:tc>
      </w:tr>
      <w:tr w14:paraId="415557C0">
        <w:tblPrEx>
          <w:tblCellMar>
            <w:top w:w="0" w:type="dxa"/>
            <w:left w:w="108" w:type="dxa"/>
            <w:bottom w:w="0" w:type="dxa"/>
            <w:right w:w="108" w:type="dxa"/>
          </w:tblCellMar>
        </w:tblPrEx>
        <w:trPr>
          <w:trHeight w:val="424" w:hRule="atLeast"/>
        </w:trPr>
        <w:tc>
          <w:tcPr>
            <w:tcW w:w="10980" w:type="dxa"/>
            <w:gridSpan w:val="2"/>
            <w:tcBorders>
              <w:top w:val="single" w:color="auto" w:sz="4" w:space="0"/>
              <w:left w:val="single" w:color="auto" w:sz="4" w:space="0"/>
              <w:right w:val="single" w:color="000000" w:sz="4" w:space="0"/>
            </w:tcBorders>
            <w:noWrap/>
            <w:vAlign w:val="bottom"/>
          </w:tcPr>
          <w:p w14:paraId="7E80AF42">
            <w:pPr>
              <w:widowControl w:val="0"/>
              <w:tabs>
                <w:tab w:val="left" w:pos="855"/>
              </w:tabs>
              <w:spacing w:after="160"/>
              <w:ind w:left="360"/>
              <w:rPr>
                <w:rFonts w:ascii="GHEA Grapalat" w:hAnsi="GHEA Grapalat"/>
              </w:rPr>
            </w:pPr>
            <w:r>
              <w:rPr>
                <w:rFonts w:ascii="GHEA Grapalat" w:hAnsi="GHEA Grapalat"/>
              </w:rPr>
              <w:t>18.</w:t>
            </w:r>
            <w:r>
              <w:rPr>
                <w:rFonts w:ascii="GHEA Grapalat" w:hAnsi="GHEA Grapalat"/>
              </w:rPr>
              <w:tab/>
            </w:r>
            <w:r>
              <w:rPr>
                <w:rFonts w:ascii="GHEA Grapalat" w:hAnsi="GHEA Grapalat"/>
              </w:rPr>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14:paraId="4D5BE699">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220751F4">
            <w:pPr>
              <w:widowControl w:val="0"/>
              <w:tabs>
                <w:tab w:val="left" w:pos="855"/>
              </w:tabs>
              <w:spacing w:after="160"/>
              <w:ind w:left="360"/>
              <w:rPr>
                <w:rFonts w:ascii="GHEA Grapalat" w:hAnsi="GHEA Grapalat"/>
              </w:rPr>
            </w:pPr>
            <w:r>
              <w:rPr>
                <w:rFonts w:ascii="GHEA Grapalat" w:hAnsi="GHEA Grapalat"/>
              </w:rPr>
              <w:t>19.</w:t>
            </w:r>
            <w:r>
              <w:rPr>
                <w:rFonts w:ascii="GHEA Grapalat" w:hAnsi="GHEA Grapalat"/>
                <w:lang w:val="en-US"/>
              </w:rPr>
              <w:tab/>
            </w:r>
            <w:r>
              <w:rPr>
                <w:rFonts w:ascii="GHEA Grapalat" w:hAnsi="GHEA Grapalat"/>
              </w:rPr>
              <w:t>Условия оплаты: &lt;акцептованный платеж&gt;</w:t>
            </w:r>
          </w:p>
        </w:tc>
      </w:tr>
      <w:tr w14:paraId="41EA56B5">
        <w:tblPrEx>
          <w:tblCellMar>
            <w:top w:w="0" w:type="dxa"/>
            <w:left w:w="108" w:type="dxa"/>
            <w:bottom w:w="0" w:type="dxa"/>
            <w:right w:w="108" w:type="dxa"/>
          </w:tblCellMar>
        </w:tblPrEx>
        <w:trPr>
          <w:trHeight w:val="704" w:hRule="atLeast"/>
        </w:trPr>
        <w:tc>
          <w:tcPr>
            <w:tcW w:w="10980" w:type="dxa"/>
            <w:gridSpan w:val="2"/>
            <w:tcBorders>
              <w:top w:val="single" w:color="auto" w:sz="4" w:space="0"/>
              <w:left w:val="single" w:color="auto" w:sz="4" w:space="0"/>
              <w:bottom w:val="single" w:color="auto" w:sz="4" w:space="0"/>
              <w:right w:val="single" w:color="000000" w:sz="4" w:space="0"/>
            </w:tcBorders>
            <w:noWrap/>
            <w:vAlign w:val="bottom"/>
          </w:tcPr>
          <w:p w14:paraId="675A4AF7">
            <w:pPr>
              <w:widowControl w:val="0"/>
              <w:tabs>
                <w:tab w:val="left" w:pos="855"/>
              </w:tabs>
              <w:spacing w:after="160"/>
              <w:ind w:left="360"/>
              <w:rPr>
                <w:rFonts w:ascii="GHEA Grapalat" w:hAnsi="GHEA Grapalat"/>
                <w:lang w:val="en-US"/>
              </w:rPr>
            </w:pPr>
            <w:r>
              <w:rPr>
                <w:rFonts w:ascii="GHEA Grapalat" w:hAnsi="GHEA Grapalat"/>
              </w:rPr>
              <w:t>20.</w:t>
            </w:r>
            <w:r>
              <w:rPr>
                <w:rFonts w:ascii="GHEA Grapalat" w:hAnsi="GHEA Grapalat"/>
                <w:lang w:val="en-US"/>
              </w:rPr>
              <w:tab/>
            </w:r>
            <w:r>
              <w:rPr>
                <w:rFonts w:ascii="GHEA Grapalat" w:hAnsi="GHEA Grapalat"/>
              </w:rPr>
              <w:t>Количество прилагаемых страниц: --- страниц</w:t>
            </w:r>
          </w:p>
        </w:tc>
      </w:tr>
      <w:tr w14:paraId="074D2D2C">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63F80D42">
            <w:pPr>
              <w:widowControl w:val="0"/>
              <w:tabs>
                <w:tab w:val="left" w:pos="851"/>
              </w:tabs>
              <w:spacing w:after="160"/>
              <w:rPr>
                <w:rFonts w:ascii="GHEA Grapalat" w:hAnsi="GHEA Grapalat" w:cs="Sylfaen"/>
              </w:rPr>
            </w:pPr>
            <w:r>
              <w:rPr>
                <w:rFonts w:ascii="GHEA Grapalat" w:hAnsi="GHEA Grapalat"/>
              </w:rPr>
              <w:t>22.а.</w:t>
            </w:r>
            <w:r>
              <w:rPr>
                <w:rFonts w:ascii="GHEA Grapalat" w:hAnsi="GHEA Grapalat"/>
              </w:rPr>
              <w:tab/>
            </w:r>
            <w:r>
              <w:rPr>
                <w:rFonts w:ascii="GHEA Grapalat" w:hAnsi="GHEA Grapalat"/>
              </w:rPr>
              <w:t>Подписи бенефициара</w:t>
            </w:r>
          </w:p>
          <w:p w14:paraId="7C5F86F5">
            <w:pPr>
              <w:widowControl w:val="0"/>
              <w:spacing w:after="160"/>
              <w:rPr>
                <w:rFonts w:ascii="GHEA Grapalat" w:hAnsi="GHEA Grapalat" w:cs="Sylfaen"/>
              </w:rPr>
            </w:pPr>
          </w:p>
          <w:p w14:paraId="7250EE91">
            <w:pPr>
              <w:widowControl w:val="0"/>
              <w:spacing w:after="160"/>
              <w:jc w:val="right"/>
              <w:rPr>
                <w:rFonts w:ascii="GHEA Grapalat" w:hAnsi="GHEA Grapalat" w:cs="Tahoma"/>
              </w:rPr>
            </w:pPr>
            <w:r>
              <w:rPr>
                <w:rFonts w:ascii="GHEA Grapalat" w:hAnsi="GHEA Grapalat"/>
              </w:rPr>
              <w:t>/____________________/</w:t>
            </w:r>
          </w:p>
          <w:p w14:paraId="48B63A67">
            <w:pPr>
              <w:widowControl w:val="0"/>
              <w:spacing w:after="160"/>
              <w:rPr>
                <w:rFonts w:ascii="GHEA Grapalat" w:hAnsi="GHEA Grapalat" w:cs="Sylfaen"/>
              </w:rPr>
            </w:pPr>
          </w:p>
          <w:p w14:paraId="35B9D410">
            <w:pPr>
              <w:widowControl w:val="0"/>
              <w:spacing w:after="160"/>
              <w:jc w:val="right"/>
              <w:rPr>
                <w:rFonts w:ascii="GHEA Grapalat" w:hAnsi="GHEA Grapalat" w:cs="Sylfaen"/>
              </w:rPr>
            </w:pPr>
            <w:r>
              <w:rPr>
                <w:rFonts w:ascii="GHEA Grapalat" w:hAnsi="GHEA Grapalat"/>
              </w:rPr>
              <w:t>/____________________/</w:t>
            </w:r>
          </w:p>
          <w:p w14:paraId="31606E19">
            <w:pPr>
              <w:widowControl w:val="0"/>
              <w:spacing w:after="160"/>
              <w:rPr>
                <w:rFonts w:ascii="GHEA Grapalat" w:hAnsi="GHEA Grapalat" w:cs="Sylfaen"/>
              </w:rPr>
            </w:pPr>
          </w:p>
          <w:p w14:paraId="6CEDB5F9">
            <w:pPr>
              <w:widowControl w:val="0"/>
              <w:tabs>
                <w:tab w:val="left" w:pos="4545"/>
              </w:tabs>
              <w:spacing w:after="160"/>
              <w:rPr>
                <w:rFonts w:ascii="GHEA Grapalat" w:hAnsi="GHEA Grapalat" w:cs="Sylfaen"/>
              </w:rPr>
            </w:pPr>
            <w:r>
              <w:rPr>
                <w:rFonts w:ascii="GHEA Grapalat" w:hAnsi="GHEA Grapalat"/>
              </w:rPr>
              <w:t>22.б.</w:t>
            </w:r>
            <w:r>
              <w:rPr>
                <w:rFonts w:ascii="GHEA Grapalat" w:hAnsi="GHEA Grapalat"/>
              </w:rPr>
              <w:tab/>
            </w:r>
            <w:r>
              <w:rPr>
                <w:rFonts w:ascii="GHEA Grapalat" w:hAnsi="GHEA Grapalat"/>
              </w:rPr>
              <w:t>М. П.</w:t>
            </w:r>
          </w:p>
          <w:p w14:paraId="33455BD0">
            <w:pPr>
              <w:widowControl w:val="0"/>
              <w:spacing w:after="160"/>
              <w:rPr>
                <w:rFonts w:ascii="GHEA Grapalat" w:hAnsi="GHEA Grapalat" w:cs="Sylfaen"/>
              </w:rPr>
            </w:pPr>
          </w:p>
        </w:tc>
        <w:tc>
          <w:tcPr>
            <w:tcW w:w="5364" w:type="dxa"/>
            <w:tcBorders>
              <w:top w:val="nil"/>
              <w:left w:val="nil"/>
              <w:bottom w:val="single" w:color="auto" w:sz="4" w:space="0"/>
              <w:right w:val="single" w:color="auto" w:sz="4" w:space="0"/>
            </w:tcBorders>
            <w:noWrap/>
          </w:tcPr>
          <w:p w14:paraId="3243B08B">
            <w:pPr>
              <w:widowControl w:val="0"/>
              <w:tabs>
                <w:tab w:val="left" w:pos="905"/>
              </w:tabs>
              <w:spacing w:after="160"/>
              <w:rPr>
                <w:rFonts w:ascii="GHEA Grapalat" w:hAnsi="GHEA Grapalat" w:cs="Sylfaen"/>
              </w:rPr>
            </w:pPr>
            <w:r>
              <w:rPr>
                <w:rFonts w:ascii="GHEA Grapalat" w:hAnsi="GHEA Grapalat"/>
              </w:rPr>
              <w:t>21.а.</w:t>
            </w:r>
            <w:r>
              <w:rPr>
                <w:rFonts w:ascii="GHEA Grapalat" w:hAnsi="GHEA Grapalat"/>
              </w:rPr>
              <w:tab/>
            </w:r>
            <w:r>
              <w:rPr>
                <w:rFonts w:ascii="Courier New" w:hAnsi="Courier New"/>
              </w:rPr>
              <w:t> </w:t>
            </w:r>
            <w:r>
              <w:rPr>
                <w:rFonts w:ascii="GHEA Grapalat" w:hAnsi="GHEA Grapalat"/>
              </w:rPr>
              <w:t>Подписи плательщика:</w:t>
            </w:r>
          </w:p>
          <w:p w14:paraId="13E67096">
            <w:pPr>
              <w:widowControl w:val="0"/>
              <w:spacing w:after="160"/>
              <w:rPr>
                <w:rFonts w:ascii="GHEA Grapalat" w:hAnsi="GHEA Grapalat" w:cs="Sylfaen"/>
              </w:rPr>
            </w:pPr>
          </w:p>
          <w:p w14:paraId="287B1654">
            <w:pPr>
              <w:widowControl w:val="0"/>
              <w:spacing w:after="160"/>
              <w:jc w:val="right"/>
              <w:rPr>
                <w:rFonts w:ascii="GHEA Grapalat" w:hAnsi="GHEA Grapalat" w:cs="Sylfaen"/>
              </w:rPr>
            </w:pPr>
            <w:r>
              <w:rPr>
                <w:rFonts w:ascii="GHEA Grapalat" w:hAnsi="GHEA Grapalat"/>
              </w:rPr>
              <w:t>/____________________/</w:t>
            </w:r>
          </w:p>
          <w:p w14:paraId="0CC25373">
            <w:pPr>
              <w:widowControl w:val="0"/>
              <w:spacing w:after="160"/>
              <w:jc w:val="right"/>
              <w:rPr>
                <w:rFonts w:ascii="GHEA Grapalat" w:hAnsi="GHEA Grapalat" w:cs="Tahoma"/>
              </w:rPr>
            </w:pPr>
          </w:p>
          <w:p w14:paraId="64EB9C91">
            <w:pPr>
              <w:widowControl w:val="0"/>
              <w:spacing w:after="160"/>
              <w:jc w:val="right"/>
              <w:rPr>
                <w:rFonts w:ascii="GHEA Grapalat" w:hAnsi="GHEA Grapalat" w:cs="Sylfaen"/>
              </w:rPr>
            </w:pPr>
            <w:r>
              <w:rPr>
                <w:rFonts w:ascii="GHEA Grapalat" w:hAnsi="GHEA Grapalat"/>
              </w:rPr>
              <w:t>/____________________/</w:t>
            </w:r>
          </w:p>
          <w:p w14:paraId="78779895">
            <w:pPr>
              <w:widowControl w:val="0"/>
              <w:spacing w:after="160"/>
              <w:rPr>
                <w:rFonts w:ascii="GHEA Grapalat" w:hAnsi="GHEA Grapalat" w:cs="Sylfaen"/>
              </w:rPr>
            </w:pPr>
          </w:p>
          <w:p w14:paraId="56B5BD3F">
            <w:pPr>
              <w:widowControl w:val="0"/>
              <w:tabs>
                <w:tab w:val="left" w:pos="4539"/>
              </w:tabs>
              <w:spacing w:after="160"/>
              <w:rPr>
                <w:rFonts w:ascii="GHEA Grapalat" w:hAnsi="GHEA Grapalat" w:cs="Sylfaen"/>
              </w:rPr>
            </w:pPr>
            <w:r>
              <w:rPr>
                <w:rFonts w:ascii="GHEA Grapalat" w:hAnsi="GHEA Grapalat"/>
              </w:rPr>
              <w:t>21.б.</w:t>
            </w:r>
            <w:r>
              <w:rPr>
                <w:rFonts w:ascii="GHEA Grapalat" w:hAnsi="GHEA Grapalat"/>
              </w:rPr>
              <w:tab/>
            </w:r>
            <w:r>
              <w:rPr>
                <w:rFonts w:ascii="GHEA Grapalat" w:hAnsi="GHEA Grapalat"/>
              </w:rPr>
              <w:t>М. П.</w:t>
            </w:r>
          </w:p>
        </w:tc>
      </w:tr>
      <w:tr w14:paraId="05F1F41F">
        <w:tblPrEx>
          <w:tblCellMar>
            <w:top w:w="0" w:type="dxa"/>
            <w:left w:w="108" w:type="dxa"/>
            <w:bottom w:w="0" w:type="dxa"/>
            <w:right w:w="108" w:type="dxa"/>
          </w:tblCellMar>
        </w:tblPrEx>
        <w:trPr>
          <w:trHeight w:val="2194" w:hRule="atLeast"/>
        </w:trPr>
        <w:tc>
          <w:tcPr>
            <w:tcW w:w="5616" w:type="dxa"/>
            <w:tcBorders>
              <w:top w:val="single" w:color="auto" w:sz="4" w:space="0"/>
              <w:left w:val="single" w:color="auto" w:sz="4" w:space="0"/>
              <w:right w:val="single" w:color="auto" w:sz="4" w:space="0"/>
            </w:tcBorders>
            <w:noWrap/>
            <w:vAlign w:val="bottom"/>
          </w:tcPr>
          <w:p w14:paraId="43CF625B">
            <w:pPr>
              <w:widowControl w:val="0"/>
              <w:spacing w:after="160"/>
              <w:rPr>
                <w:rFonts w:ascii="GHEA Grapalat" w:hAnsi="GHEA Grapalat" w:cs="Tahoma"/>
              </w:rPr>
            </w:pPr>
            <w:r>
              <w:rPr>
                <w:rFonts w:ascii="GHEA Grapalat" w:hAnsi="GHEA Grapalat"/>
              </w:rPr>
              <w:t>24.а.</w:t>
            </w:r>
            <w:r>
              <w:rPr>
                <w:rFonts w:ascii="GHEA Grapalat" w:hAnsi="GHEA Grapalat"/>
              </w:rPr>
              <w:tab/>
            </w:r>
            <w:r>
              <w:rPr>
                <w:rFonts w:ascii="GHEA Grapalat" w:hAnsi="GHEA Grapalat"/>
              </w:rPr>
              <w:t xml:space="preserve"> Обслуживающая бенефициара финансовая организация </w:t>
            </w:r>
          </w:p>
          <w:p w14:paraId="5E7DB7AD">
            <w:pPr>
              <w:widowControl w:val="0"/>
              <w:spacing w:after="160"/>
              <w:rPr>
                <w:rFonts w:ascii="GHEA Grapalat" w:hAnsi="GHEA Grapalat"/>
              </w:rPr>
            </w:pPr>
          </w:p>
          <w:p w14:paraId="216D33D5">
            <w:pPr>
              <w:widowControl w:val="0"/>
              <w:jc w:val="right"/>
              <w:rPr>
                <w:rFonts w:ascii="GHEA Grapalat" w:hAnsi="GHEA Grapalat" w:cs="Tahoma"/>
              </w:rPr>
            </w:pPr>
            <w:r>
              <w:rPr>
                <w:rFonts w:ascii="GHEA Grapalat" w:hAnsi="GHEA Grapalat"/>
              </w:rPr>
              <w:t>/____________________/</w:t>
            </w:r>
          </w:p>
          <w:p w14:paraId="070F4104">
            <w:pPr>
              <w:widowControl w:val="0"/>
              <w:spacing w:after="160"/>
              <w:ind w:left="3828" w:right="13"/>
              <w:jc w:val="both"/>
              <w:rPr>
                <w:rFonts w:ascii="GHEA Grapalat" w:hAnsi="GHEA Grapalat" w:cs="Sylfaen"/>
                <w:vertAlign w:val="superscript"/>
              </w:rPr>
            </w:pPr>
            <w:r>
              <w:rPr>
                <w:rFonts w:ascii="GHEA Grapalat" w:hAnsi="GHEA Grapalat"/>
                <w:vertAlign w:val="superscript"/>
              </w:rPr>
              <w:t>подпись/</w:t>
            </w:r>
          </w:p>
          <w:p w14:paraId="47C16C43">
            <w:pPr>
              <w:widowControl w:val="0"/>
              <w:spacing w:after="160"/>
              <w:rPr>
                <w:rFonts w:ascii="GHEA Grapalat" w:hAnsi="GHEA Grapalat" w:cs="Tahoma"/>
              </w:rPr>
            </w:pPr>
          </w:p>
          <w:p w14:paraId="0AEE29E6">
            <w:pPr>
              <w:widowControl w:val="0"/>
              <w:spacing w:after="160"/>
              <w:rPr>
                <w:rFonts w:ascii="GHEA Grapalat" w:hAnsi="GHEA Grapalat" w:cs="Arial"/>
              </w:rPr>
            </w:pPr>
          </w:p>
        </w:tc>
        <w:tc>
          <w:tcPr>
            <w:tcW w:w="5364" w:type="dxa"/>
            <w:tcBorders>
              <w:top w:val="single" w:color="auto" w:sz="4" w:space="0"/>
              <w:left w:val="nil"/>
              <w:right w:val="single" w:color="auto" w:sz="4" w:space="0"/>
            </w:tcBorders>
            <w:noWrap/>
          </w:tcPr>
          <w:p w14:paraId="0E38C831">
            <w:pPr>
              <w:widowControl w:val="0"/>
              <w:spacing w:after="160"/>
              <w:rPr>
                <w:rFonts w:ascii="GHEA Grapalat" w:hAnsi="GHEA Grapalat" w:cs="Tahoma"/>
              </w:rPr>
            </w:pPr>
            <w:r>
              <w:rPr>
                <w:rFonts w:ascii="GHEA Grapalat" w:hAnsi="GHEA Grapalat"/>
              </w:rPr>
              <w:t>23.а.</w:t>
            </w:r>
            <w:r>
              <w:rPr>
                <w:rFonts w:ascii="GHEA Grapalat" w:hAnsi="GHEA Grapalat"/>
              </w:rPr>
              <w:tab/>
            </w:r>
            <w:r>
              <w:rPr>
                <w:rFonts w:ascii="GHEA Grapalat" w:hAnsi="GHEA Grapalat"/>
              </w:rPr>
              <w:t xml:space="preserve"> Обслуживающая плательщика финансовая организация </w:t>
            </w:r>
          </w:p>
          <w:p w14:paraId="4BB2274D">
            <w:pPr>
              <w:widowControl w:val="0"/>
              <w:spacing w:after="160"/>
              <w:rPr>
                <w:rFonts w:ascii="GHEA Grapalat" w:hAnsi="GHEA Grapalat" w:cs="Tahoma"/>
              </w:rPr>
            </w:pPr>
          </w:p>
          <w:p w14:paraId="11415A0D">
            <w:pPr>
              <w:widowControl w:val="0"/>
              <w:jc w:val="right"/>
              <w:rPr>
                <w:rFonts w:ascii="GHEA Grapalat" w:hAnsi="GHEA Grapalat" w:cs="Tahoma"/>
              </w:rPr>
            </w:pPr>
            <w:r>
              <w:rPr>
                <w:rFonts w:ascii="GHEA Grapalat" w:hAnsi="GHEA Grapalat"/>
              </w:rPr>
              <w:t>/____________________/</w:t>
            </w:r>
          </w:p>
          <w:p w14:paraId="16DFC46F">
            <w:pPr>
              <w:widowControl w:val="0"/>
              <w:spacing w:after="160"/>
              <w:ind w:right="983"/>
              <w:jc w:val="right"/>
              <w:rPr>
                <w:rFonts w:ascii="GHEA Grapalat" w:hAnsi="GHEA Grapalat" w:cs="Sylfaen"/>
                <w:vertAlign w:val="superscript"/>
              </w:rPr>
            </w:pPr>
            <w:r>
              <w:rPr>
                <w:rFonts w:ascii="GHEA Grapalat" w:hAnsi="GHEA Grapalat"/>
                <w:vertAlign w:val="superscript"/>
              </w:rPr>
              <w:t>/подпись/</w:t>
            </w:r>
          </w:p>
          <w:p w14:paraId="22879081">
            <w:pPr>
              <w:widowControl w:val="0"/>
              <w:spacing w:after="160"/>
              <w:rPr>
                <w:rFonts w:ascii="GHEA Grapalat" w:hAnsi="GHEA Grapalat" w:cs="Arial"/>
              </w:rPr>
            </w:pPr>
          </w:p>
        </w:tc>
      </w:tr>
      <w:tr w14:paraId="037FC394">
        <w:tblPrEx>
          <w:tblCellMar>
            <w:top w:w="0" w:type="dxa"/>
            <w:left w:w="108" w:type="dxa"/>
            <w:bottom w:w="0" w:type="dxa"/>
            <w:right w:w="108" w:type="dxa"/>
          </w:tblCellMar>
        </w:tblPrEx>
        <w:trPr>
          <w:trHeight w:val="2194" w:hRule="atLeast"/>
        </w:trPr>
        <w:tc>
          <w:tcPr>
            <w:tcW w:w="5616" w:type="dxa"/>
            <w:tcBorders>
              <w:top w:val="nil"/>
              <w:left w:val="single" w:color="auto" w:sz="4" w:space="0"/>
              <w:bottom w:val="single" w:color="auto" w:sz="4" w:space="0"/>
              <w:right w:val="single" w:color="auto" w:sz="4" w:space="0"/>
            </w:tcBorders>
            <w:noWrap/>
            <w:vAlign w:val="bottom"/>
          </w:tcPr>
          <w:p w14:paraId="1495BE81">
            <w:pPr>
              <w:widowControl w:val="0"/>
              <w:tabs>
                <w:tab w:val="left" w:pos="4678"/>
              </w:tabs>
              <w:spacing w:after="160"/>
              <w:rPr>
                <w:rFonts w:ascii="GHEA Grapalat" w:hAnsi="GHEA Grapalat" w:cs="Sylfaen"/>
              </w:rPr>
            </w:pPr>
            <w:r>
              <w:rPr>
                <w:rFonts w:ascii="GHEA Grapalat" w:hAnsi="GHEA Grapalat"/>
              </w:rPr>
              <w:t>24.б.</w:t>
            </w:r>
            <w:r>
              <w:rPr>
                <w:rFonts w:ascii="GHEA Grapalat" w:hAnsi="GHEA Grapalat"/>
              </w:rPr>
              <w:tab/>
            </w:r>
            <w:r>
              <w:rPr>
                <w:rFonts w:ascii="GHEA Grapalat" w:hAnsi="GHEA Grapalat"/>
              </w:rPr>
              <w:t>М. П.</w:t>
            </w:r>
          </w:p>
          <w:p w14:paraId="10C47703">
            <w:pPr>
              <w:widowControl w:val="0"/>
              <w:spacing w:after="160"/>
              <w:rPr>
                <w:rFonts w:ascii="GHEA Grapalat" w:hAnsi="GHEA Grapalat" w:cs="Sylfaen"/>
              </w:rPr>
            </w:pPr>
          </w:p>
          <w:p w14:paraId="5742E357">
            <w:pPr>
              <w:widowControl w:val="0"/>
              <w:spacing w:after="160"/>
              <w:ind w:right="155"/>
              <w:jc w:val="right"/>
              <w:rPr>
                <w:rFonts w:ascii="GHEA Grapalat" w:hAnsi="GHEA Grapalat" w:cs="Sylfaen"/>
                <w:lang w:val="en-US"/>
              </w:rPr>
            </w:pPr>
            <w:r>
              <w:rPr>
                <w:rFonts w:ascii="GHEA Grapalat" w:hAnsi="GHEA Grapalat"/>
              </w:rPr>
              <w:t xml:space="preserve">24.в"___" ___ 20___ г. </w:t>
            </w:r>
          </w:p>
        </w:tc>
        <w:tc>
          <w:tcPr>
            <w:tcW w:w="5364" w:type="dxa"/>
            <w:tcBorders>
              <w:top w:val="nil"/>
              <w:left w:val="nil"/>
              <w:bottom w:val="single" w:color="auto" w:sz="4" w:space="0"/>
              <w:right w:val="single" w:color="auto" w:sz="4" w:space="0"/>
            </w:tcBorders>
            <w:noWrap/>
            <w:vAlign w:val="bottom"/>
          </w:tcPr>
          <w:p w14:paraId="0FCBB924">
            <w:pPr>
              <w:widowControl w:val="0"/>
              <w:tabs>
                <w:tab w:val="left" w:pos="4554"/>
              </w:tabs>
              <w:spacing w:after="160"/>
              <w:rPr>
                <w:rFonts w:ascii="GHEA Grapalat" w:hAnsi="GHEA Grapalat" w:cs="Sylfaen"/>
              </w:rPr>
            </w:pPr>
            <w:r>
              <w:rPr>
                <w:rFonts w:ascii="GHEA Grapalat" w:hAnsi="GHEA Grapalat"/>
              </w:rPr>
              <w:t>23.б.</w:t>
            </w:r>
            <w:r>
              <w:rPr>
                <w:rFonts w:ascii="GHEA Grapalat" w:hAnsi="GHEA Grapalat"/>
              </w:rPr>
              <w:tab/>
            </w:r>
            <w:r>
              <w:rPr>
                <w:rFonts w:ascii="GHEA Grapalat" w:hAnsi="GHEA Grapalat"/>
              </w:rPr>
              <w:t>М. П.</w:t>
            </w:r>
          </w:p>
          <w:p w14:paraId="7BCEDC52">
            <w:pPr>
              <w:widowControl w:val="0"/>
              <w:spacing w:after="160"/>
              <w:rPr>
                <w:rFonts w:ascii="GHEA Grapalat" w:hAnsi="GHEA Grapalat"/>
              </w:rPr>
            </w:pPr>
          </w:p>
          <w:p w14:paraId="46C6E367">
            <w:pPr>
              <w:widowControl w:val="0"/>
              <w:spacing w:after="160"/>
              <w:jc w:val="right"/>
              <w:rPr>
                <w:rFonts w:ascii="GHEA Grapalat" w:hAnsi="GHEA Grapalat" w:cs="Sylfaen"/>
              </w:rPr>
            </w:pPr>
            <w:r>
              <w:rPr>
                <w:rFonts w:ascii="GHEA Grapalat" w:hAnsi="GHEA Grapalat"/>
              </w:rPr>
              <w:t>23.в Дата исполнения: "___" ___ 20___г.</w:t>
            </w:r>
          </w:p>
        </w:tc>
      </w:tr>
    </w:tbl>
    <w:p w14:paraId="6F995C83">
      <w:pPr>
        <w:widowControl w:val="0"/>
        <w:spacing w:after="160"/>
        <w:jc w:val="center"/>
        <w:rPr>
          <w:rFonts w:ascii="GHEA Grapalat" w:hAnsi="GHEA Grapalat" w:cs="Sylfaen"/>
        </w:rPr>
      </w:pPr>
    </w:p>
    <w:p w14:paraId="1350D9CF">
      <w:pPr>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46D5295">
      <w:pPr>
        <w:rPr>
          <w:rFonts w:ascii="GHEA Grapalat" w:hAnsi="GHEA Grapalat" w:cs="Sylfaen"/>
        </w:rPr>
      </w:pPr>
      <w:r>
        <w:rPr>
          <w:rFonts w:ascii="GHEA Grapalat" w:hAnsi="GHEA Grapalat" w:cs="Sylfaen"/>
        </w:rPr>
        <w:br w:type="page"/>
      </w:r>
    </w:p>
    <w:p w14:paraId="6E8387DC">
      <w:pPr>
        <w:widowControl w:val="0"/>
        <w:spacing w:after="160"/>
        <w:ind w:left="567" w:right="565"/>
        <w:jc w:val="center"/>
        <w:rPr>
          <w:rFonts w:ascii="GHEA Grapalat" w:hAnsi="GHEA Grapalat"/>
          <w:b/>
        </w:rPr>
      </w:pPr>
      <w:r>
        <w:rPr>
          <w:rFonts w:ascii="GHEA Grapalat" w:hAnsi="GHEA Grapalat"/>
          <w:b/>
        </w:rPr>
        <w:t xml:space="preserve">Обязательные реквизиты платежного требования </w:t>
      </w:r>
      <w:r>
        <w:rPr>
          <w:rFonts w:ascii="GHEA Grapalat" w:hAnsi="GHEA Grapalat"/>
          <w:b/>
        </w:rPr>
        <w:br w:type="textWrapping"/>
      </w:r>
      <w:r>
        <w:rPr>
          <w:rFonts w:ascii="GHEA Grapalat" w:hAnsi="GHEA Grapalat"/>
          <w:b/>
        </w:rPr>
        <w:t>и руководство по его заполнению</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938"/>
        <w:gridCol w:w="2050"/>
        <w:gridCol w:w="3350"/>
        <w:gridCol w:w="2640"/>
      </w:tblGrid>
      <w:tr w14:paraId="0FC16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38C5D731">
            <w:pPr>
              <w:widowControl w:val="0"/>
              <w:spacing w:after="120"/>
              <w:jc w:val="center"/>
              <w:rPr>
                <w:rFonts w:ascii="GHEA Grapalat" w:hAnsi="GHEA Grapalat"/>
                <w:sz w:val="18"/>
                <w:szCs w:val="18"/>
              </w:rPr>
            </w:pPr>
            <w:r>
              <w:rPr>
                <w:rFonts w:ascii="GHEA Grapalat" w:hAnsi="GHEA Grapalat"/>
                <w:sz w:val="18"/>
                <w:szCs w:val="18"/>
              </w:rPr>
              <w:t>П/Н</w:t>
            </w:r>
          </w:p>
        </w:tc>
        <w:tc>
          <w:tcPr>
            <w:tcW w:w="1938" w:type="dxa"/>
            <w:tcBorders>
              <w:top w:val="single" w:color="auto" w:sz="4" w:space="0"/>
              <w:left w:val="single" w:color="auto" w:sz="4" w:space="0"/>
              <w:bottom w:val="single" w:color="auto" w:sz="4" w:space="0"/>
              <w:right w:val="single" w:color="auto" w:sz="4" w:space="0"/>
            </w:tcBorders>
          </w:tcPr>
          <w:p w14:paraId="13B122B9">
            <w:pPr>
              <w:widowControl w:val="0"/>
              <w:spacing w:after="120"/>
              <w:jc w:val="center"/>
              <w:rPr>
                <w:rFonts w:ascii="GHEA Grapalat" w:hAnsi="GHEA Grapalat"/>
                <w:b/>
                <w:sz w:val="18"/>
                <w:szCs w:val="18"/>
              </w:rPr>
            </w:pPr>
            <w:r>
              <w:rPr>
                <w:rFonts w:ascii="GHEA Grapalat" w:hAnsi="GHEA Grapalat"/>
                <w:b/>
                <w:sz w:val="18"/>
                <w:szCs w:val="18"/>
              </w:rPr>
              <w:t>Реквизиты документа "Платежное требование"</w:t>
            </w:r>
          </w:p>
        </w:tc>
        <w:tc>
          <w:tcPr>
            <w:tcW w:w="2050" w:type="dxa"/>
            <w:tcBorders>
              <w:top w:val="single" w:color="auto" w:sz="4" w:space="0"/>
              <w:left w:val="single" w:color="auto" w:sz="4" w:space="0"/>
              <w:bottom w:val="single" w:color="auto" w:sz="4" w:space="0"/>
              <w:right w:val="single" w:color="auto" w:sz="4" w:space="0"/>
            </w:tcBorders>
          </w:tcPr>
          <w:p w14:paraId="2128B7A2">
            <w:pPr>
              <w:widowControl w:val="0"/>
              <w:spacing w:after="120"/>
              <w:jc w:val="center"/>
              <w:rPr>
                <w:rFonts w:ascii="GHEA Grapalat" w:hAnsi="GHEA Grapalat"/>
                <w:b/>
                <w:sz w:val="18"/>
                <w:szCs w:val="18"/>
              </w:rPr>
            </w:pPr>
            <w:r>
              <w:rPr>
                <w:rFonts w:ascii="GHEA Grapalat" w:hAnsi="GHEA Grapalat"/>
                <w:b/>
                <w:sz w:val="18"/>
                <w:szCs w:val="18"/>
              </w:rPr>
              <w:t>Наличие указанного поля/</w:t>
            </w:r>
          </w:p>
          <w:p w14:paraId="6208331E">
            <w:pPr>
              <w:widowControl w:val="0"/>
              <w:spacing w:after="120"/>
              <w:jc w:val="center"/>
              <w:rPr>
                <w:rFonts w:ascii="GHEA Grapalat" w:hAnsi="GHEA Grapalat"/>
                <w:b/>
                <w:sz w:val="18"/>
                <w:szCs w:val="18"/>
              </w:rPr>
            </w:pPr>
            <w:r>
              <w:rPr>
                <w:rFonts w:ascii="GHEA Grapalat" w:hAnsi="GHEA Grapalat"/>
                <w:b/>
                <w:sz w:val="18"/>
                <w:szCs w:val="18"/>
              </w:rPr>
              <w:t>реквизита в документе</w:t>
            </w:r>
          </w:p>
        </w:tc>
        <w:tc>
          <w:tcPr>
            <w:tcW w:w="3350" w:type="dxa"/>
            <w:tcBorders>
              <w:top w:val="single" w:color="auto" w:sz="4" w:space="0"/>
              <w:left w:val="single" w:color="auto" w:sz="4" w:space="0"/>
              <w:bottom w:val="single" w:color="auto" w:sz="4" w:space="0"/>
              <w:right w:val="single" w:color="auto" w:sz="4" w:space="0"/>
            </w:tcBorders>
          </w:tcPr>
          <w:p w14:paraId="22250767">
            <w:pPr>
              <w:widowControl w:val="0"/>
              <w:spacing w:after="120"/>
              <w:jc w:val="center"/>
              <w:rPr>
                <w:rFonts w:ascii="GHEA Grapalat" w:hAnsi="GHEA Grapalat"/>
                <w:b/>
                <w:sz w:val="18"/>
                <w:szCs w:val="18"/>
              </w:rPr>
            </w:pPr>
            <w:r>
              <w:rPr>
                <w:rFonts w:ascii="GHEA Grapalat" w:hAnsi="GHEA Grapalat"/>
                <w:b/>
                <w:sz w:val="18"/>
                <w:szCs w:val="18"/>
              </w:rPr>
              <w:t xml:space="preserve">Требование о заполнении реквизита </w:t>
            </w:r>
          </w:p>
          <w:p w14:paraId="1C5C6E4C">
            <w:pPr>
              <w:widowControl w:val="0"/>
              <w:spacing w:after="120"/>
              <w:jc w:val="center"/>
              <w:rPr>
                <w:rFonts w:ascii="GHEA Grapalat" w:hAnsi="GHEA Grapalat"/>
                <w:b/>
                <w:sz w:val="18"/>
                <w:szCs w:val="18"/>
              </w:rPr>
            </w:pPr>
            <w:r>
              <w:rPr>
                <w:rFonts w:ascii="GHEA Grapalat" w:hAnsi="GHEA Grapalat"/>
                <w:b/>
                <w:sz w:val="18"/>
                <w:szCs w:val="18"/>
              </w:rPr>
              <w:t>(в связи с процессом закупки)</w:t>
            </w:r>
          </w:p>
        </w:tc>
        <w:tc>
          <w:tcPr>
            <w:tcW w:w="2640" w:type="dxa"/>
            <w:tcBorders>
              <w:top w:val="single" w:color="auto" w:sz="4" w:space="0"/>
              <w:left w:val="single" w:color="auto" w:sz="4" w:space="0"/>
              <w:bottom w:val="single" w:color="auto" w:sz="4" w:space="0"/>
              <w:right w:val="single" w:color="auto" w:sz="4" w:space="0"/>
            </w:tcBorders>
          </w:tcPr>
          <w:p w14:paraId="33F7D9FF">
            <w:pPr>
              <w:widowControl w:val="0"/>
              <w:spacing w:after="120"/>
              <w:jc w:val="center"/>
              <w:rPr>
                <w:rFonts w:ascii="GHEA Grapalat" w:hAnsi="GHEA Grapalat"/>
                <w:b/>
                <w:sz w:val="18"/>
                <w:szCs w:val="18"/>
              </w:rPr>
            </w:pPr>
            <w:r>
              <w:rPr>
                <w:rFonts w:ascii="GHEA Grapalat" w:hAnsi="GHEA Grapalat"/>
                <w:b/>
                <w:sz w:val="18"/>
                <w:szCs w:val="18"/>
              </w:rPr>
              <w:t>Сторона,</w:t>
            </w:r>
          </w:p>
          <w:p w14:paraId="7FEBCB08">
            <w:pPr>
              <w:widowControl w:val="0"/>
              <w:spacing w:after="120"/>
              <w:jc w:val="center"/>
              <w:rPr>
                <w:rFonts w:ascii="GHEA Grapalat" w:hAnsi="GHEA Grapalat"/>
                <w:b/>
                <w:sz w:val="18"/>
                <w:szCs w:val="18"/>
              </w:rPr>
            </w:pPr>
            <w:r>
              <w:rPr>
                <w:rFonts w:ascii="GHEA Grapalat" w:hAnsi="GHEA Grapalat"/>
                <w:b/>
                <w:sz w:val="18"/>
                <w:szCs w:val="18"/>
              </w:rPr>
              <w:t xml:space="preserve">заполняющая реквизит </w:t>
            </w:r>
          </w:p>
          <w:p w14:paraId="134A0313">
            <w:pPr>
              <w:widowControl w:val="0"/>
              <w:spacing w:after="120"/>
              <w:jc w:val="center"/>
              <w:rPr>
                <w:rFonts w:ascii="GHEA Grapalat" w:hAnsi="GHEA Grapalat"/>
                <w:b/>
                <w:sz w:val="18"/>
                <w:szCs w:val="18"/>
              </w:rPr>
            </w:pPr>
            <w:r>
              <w:rPr>
                <w:rFonts w:ascii="GHEA Grapalat" w:hAnsi="GHEA Grapalat"/>
                <w:b/>
                <w:sz w:val="18"/>
                <w:szCs w:val="18"/>
              </w:rPr>
              <w:t>бенефициар или плательщик</w:t>
            </w:r>
          </w:p>
          <w:p w14:paraId="073B5008">
            <w:pPr>
              <w:widowControl w:val="0"/>
              <w:spacing w:after="120"/>
              <w:jc w:val="center"/>
              <w:rPr>
                <w:rFonts w:ascii="GHEA Grapalat" w:hAnsi="GHEA Grapalat"/>
                <w:b/>
                <w:sz w:val="18"/>
                <w:szCs w:val="18"/>
              </w:rPr>
            </w:pPr>
            <w:r>
              <w:rPr>
                <w:rFonts w:ascii="GHEA Grapalat" w:hAnsi="GHEA Grapalat"/>
                <w:b/>
                <w:sz w:val="18"/>
                <w:szCs w:val="18"/>
              </w:rPr>
              <w:t>(в связи с процессом закупки)</w:t>
            </w:r>
          </w:p>
        </w:tc>
      </w:tr>
      <w:tr w14:paraId="3E7B4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262B9A43">
            <w:pPr>
              <w:widowControl w:val="0"/>
              <w:spacing w:after="120"/>
              <w:jc w:val="center"/>
              <w:rPr>
                <w:rFonts w:ascii="GHEA Grapalat" w:hAnsi="GHEA Grapalat"/>
                <w:b/>
                <w:sz w:val="18"/>
                <w:szCs w:val="18"/>
              </w:rPr>
            </w:pPr>
            <w:r>
              <w:rPr>
                <w:rFonts w:ascii="GHEA Grapalat" w:hAnsi="GHEA Grapalat"/>
                <w:b/>
                <w:sz w:val="18"/>
                <w:szCs w:val="18"/>
              </w:rPr>
              <w:t>1</w:t>
            </w:r>
          </w:p>
        </w:tc>
        <w:tc>
          <w:tcPr>
            <w:tcW w:w="1938" w:type="dxa"/>
            <w:tcBorders>
              <w:top w:val="single" w:color="auto" w:sz="4" w:space="0"/>
              <w:left w:val="single" w:color="auto" w:sz="4" w:space="0"/>
              <w:bottom w:val="single" w:color="auto" w:sz="4" w:space="0"/>
              <w:right w:val="single" w:color="auto" w:sz="4" w:space="0"/>
            </w:tcBorders>
          </w:tcPr>
          <w:p w14:paraId="57DBE67D">
            <w:pPr>
              <w:widowControl w:val="0"/>
              <w:spacing w:after="120"/>
              <w:jc w:val="center"/>
              <w:rPr>
                <w:rFonts w:ascii="GHEA Grapalat" w:hAnsi="GHEA Grapalat"/>
                <w:b/>
                <w:sz w:val="18"/>
                <w:szCs w:val="18"/>
              </w:rPr>
            </w:pPr>
            <w:r>
              <w:rPr>
                <w:rFonts w:ascii="GHEA Grapalat" w:hAnsi="GHEA Grapalat"/>
                <w:b/>
                <w:sz w:val="18"/>
                <w:szCs w:val="18"/>
              </w:rPr>
              <w:t>2</w:t>
            </w:r>
          </w:p>
        </w:tc>
        <w:tc>
          <w:tcPr>
            <w:tcW w:w="2050" w:type="dxa"/>
            <w:tcBorders>
              <w:top w:val="single" w:color="auto" w:sz="4" w:space="0"/>
              <w:left w:val="single" w:color="auto" w:sz="4" w:space="0"/>
              <w:bottom w:val="single" w:color="auto" w:sz="4" w:space="0"/>
              <w:right w:val="single" w:color="auto" w:sz="4" w:space="0"/>
            </w:tcBorders>
          </w:tcPr>
          <w:p w14:paraId="4DB5A736">
            <w:pPr>
              <w:widowControl w:val="0"/>
              <w:spacing w:after="120"/>
              <w:jc w:val="center"/>
              <w:rPr>
                <w:rFonts w:ascii="GHEA Grapalat" w:hAnsi="GHEA Grapalat"/>
                <w:b/>
                <w:sz w:val="18"/>
                <w:szCs w:val="18"/>
              </w:rPr>
            </w:pPr>
            <w:r>
              <w:rPr>
                <w:rFonts w:ascii="GHEA Grapalat" w:hAnsi="GHEA Grapalat"/>
                <w:b/>
                <w:sz w:val="18"/>
                <w:szCs w:val="18"/>
              </w:rPr>
              <w:t>3</w:t>
            </w:r>
          </w:p>
        </w:tc>
        <w:tc>
          <w:tcPr>
            <w:tcW w:w="3350" w:type="dxa"/>
            <w:tcBorders>
              <w:top w:val="single" w:color="auto" w:sz="4" w:space="0"/>
              <w:left w:val="single" w:color="auto" w:sz="4" w:space="0"/>
              <w:bottom w:val="single" w:color="auto" w:sz="4" w:space="0"/>
              <w:right w:val="single" w:color="auto" w:sz="4" w:space="0"/>
            </w:tcBorders>
          </w:tcPr>
          <w:p w14:paraId="7873A8F0">
            <w:pPr>
              <w:widowControl w:val="0"/>
              <w:spacing w:after="120"/>
              <w:jc w:val="center"/>
              <w:rPr>
                <w:rFonts w:ascii="GHEA Grapalat" w:hAnsi="GHEA Grapalat"/>
                <w:b/>
                <w:sz w:val="18"/>
                <w:szCs w:val="18"/>
              </w:rPr>
            </w:pPr>
            <w:r>
              <w:rPr>
                <w:rFonts w:ascii="GHEA Grapalat" w:hAnsi="GHEA Grapalat"/>
                <w:b/>
                <w:sz w:val="18"/>
                <w:szCs w:val="18"/>
              </w:rPr>
              <w:t>4</w:t>
            </w:r>
          </w:p>
        </w:tc>
        <w:tc>
          <w:tcPr>
            <w:tcW w:w="2640" w:type="dxa"/>
            <w:tcBorders>
              <w:top w:val="single" w:color="auto" w:sz="4" w:space="0"/>
              <w:left w:val="single" w:color="auto" w:sz="4" w:space="0"/>
              <w:bottom w:val="single" w:color="auto" w:sz="4" w:space="0"/>
              <w:right w:val="single" w:color="auto" w:sz="4" w:space="0"/>
            </w:tcBorders>
          </w:tcPr>
          <w:p w14:paraId="754E65F9">
            <w:pPr>
              <w:widowControl w:val="0"/>
              <w:spacing w:after="120"/>
              <w:jc w:val="center"/>
              <w:rPr>
                <w:rFonts w:ascii="GHEA Grapalat" w:hAnsi="GHEA Grapalat"/>
                <w:b/>
                <w:sz w:val="18"/>
                <w:szCs w:val="18"/>
              </w:rPr>
            </w:pPr>
            <w:r>
              <w:rPr>
                <w:rFonts w:ascii="GHEA Grapalat" w:hAnsi="GHEA Grapalat"/>
                <w:b/>
                <w:sz w:val="18"/>
                <w:szCs w:val="18"/>
              </w:rPr>
              <w:t>5</w:t>
            </w:r>
          </w:p>
        </w:tc>
      </w:tr>
      <w:tr w14:paraId="54715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926EE9E">
            <w:pPr>
              <w:widowControl w:val="0"/>
              <w:spacing w:after="120"/>
              <w:jc w:val="center"/>
              <w:rPr>
                <w:rFonts w:ascii="GHEA Grapalat" w:hAnsi="GHEA Grapalat"/>
                <w:sz w:val="18"/>
                <w:szCs w:val="18"/>
              </w:rPr>
            </w:pPr>
            <w:r>
              <w:rPr>
                <w:rFonts w:ascii="GHEA Grapalat" w:hAnsi="GHEA Grapalat"/>
                <w:sz w:val="18"/>
                <w:szCs w:val="18"/>
              </w:rPr>
              <w:t>1.</w:t>
            </w:r>
          </w:p>
        </w:tc>
        <w:tc>
          <w:tcPr>
            <w:tcW w:w="1938" w:type="dxa"/>
            <w:tcBorders>
              <w:top w:val="single" w:color="auto" w:sz="4" w:space="0"/>
              <w:left w:val="single" w:color="auto" w:sz="4" w:space="0"/>
              <w:bottom w:val="single" w:color="auto" w:sz="4" w:space="0"/>
              <w:right w:val="single" w:color="auto" w:sz="4" w:space="0"/>
            </w:tcBorders>
          </w:tcPr>
          <w:p w14:paraId="1977CAD8">
            <w:pPr>
              <w:widowControl w:val="0"/>
              <w:spacing w:after="120"/>
              <w:jc w:val="center"/>
              <w:rPr>
                <w:rFonts w:ascii="GHEA Grapalat" w:hAnsi="GHEA Grapalat"/>
                <w:sz w:val="18"/>
                <w:szCs w:val="18"/>
              </w:rPr>
            </w:pPr>
            <w:r>
              <w:rPr>
                <w:rFonts w:ascii="GHEA Grapalat" w:hAnsi="GHEA Grapalat"/>
                <w:sz w:val="18"/>
                <w:szCs w:val="18"/>
              </w:rPr>
              <w:t>наименование документа</w:t>
            </w:r>
          </w:p>
        </w:tc>
        <w:tc>
          <w:tcPr>
            <w:tcW w:w="2050" w:type="dxa"/>
            <w:tcBorders>
              <w:top w:val="single" w:color="auto" w:sz="4" w:space="0"/>
              <w:left w:val="single" w:color="auto" w:sz="4" w:space="0"/>
              <w:bottom w:val="single" w:color="auto" w:sz="4" w:space="0"/>
              <w:right w:val="single" w:color="auto" w:sz="4" w:space="0"/>
            </w:tcBorders>
          </w:tcPr>
          <w:p w14:paraId="14548290">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F7FE696">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221E9926">
            <w:pPr>
              <w:widowControl w:val="0"/>
              <w:spacing w:after="120"/>
              <w:jc w:val="center"/>
              <w:rPr>
                <w:rFonts w:ascii="GHEA Grapalat" w:hAnsi="GHEA Grapalat"/>
                <w:sz w:val="18"/>
                <w:szCs w:val="18"/>
              </w:rPr>
            </w:pPr>
            <w:r>
              <w:rPr>
                <w:rFonts w:ascii="GHEA Grapalat" w:hAnsi="GHEA Grapalat"/>
                <w:sz w:val="18"/>
                <w:szCs w:val="18"/>
              </w:rPr>
              <w:t>на документе заранее заполнено "Платежное требование"</w:t>
            </w:r>
          </w:p>
        </w:tc>
      </w:tr>
      <w:tr w14:paraId="57B3B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F5B3AFE">
            <w:pPr>
              <w:widowControl w:val="0"/>
              <w:spacing w:after="120"/>
              <w:jc w:val="center"/>
              <w:rPr>
                <w:rFonts w:ascii="GHEA Grapalat" w:hAnsi="GHEA Grapalat"/>
                <w:sz w:val="18"/>
                <w:szCs w:val="18"/>
              </w:rPr>
            </w:pPr>
            <w:r>
              <w:rPr>
                <w:rFonts w:ascii="GHEA Grapalat" w:hAnsi="GHEA Grapalat"/>
                <w:sz w:val="18"/>
                <w:szCs w:val="18"/>
              </w:rPr>
              <w:t>2.</w:t>
            </w:r>
          </w:p>
        </w:tc>
        <w:tc>
          <w:tcPr>
            <w:tcW w:w="1938" w:type="dxa"/>
            <w:tcBorders>
              <w:top w:val="single" w:color="auto" w:sz="4" w:space="0"/>
              <w:left w:val="single" w:color="auto" w:sz="4" w:space="0"/>
              <w:bottom w:val="single" w:color="auto" w:sz="4" w:space="0"/>
              <w:right w:val="single" w:color="auto" w:sz="4" w:space="0"/>
            </w:tcBorders>
          </w:tcPr>
          <w:p w14:paraId="3B98F0B7">
            <w:pPr>
              <w:widowControl w:val="0"/>
              <w:spacing w:after="120"/>
              <w:jc w:val="both"/>
              <w:rPr>
                <w:rFonts w:ascii="GHEA Grapalat" w:hAnsi="GHEA Grapalat"/>
                <w:sz w:val="18"/>
                <w:szCs w:val="18"/>
              </w:rPr>
            </w:pPr>
            <w:r>
              <w:rPr>
                <w:rFonts w:ascii="GHEA Grapalat" w:hAnsi="GHEA Grapalat"/>
                <w:sz w:val="18"/>
                <w:szCs w:val="18"/>
              </w:rPr>
              <w:t>номер платежного требования</w:t>
            </w:r>
          </w:p>
        </w:tc>
        <w:tc>
          <w:tcPr>
            <w:tcW w:w="2050" w:type="dxa"/>
            <w:tcBorders>
              <w:top w:val="single" w:color="auto" w:sz="4" w:space="0"/>
              <w:left w:val="single" w:color="auto" w:sz="4" w:space="0"/>
              <w:bottom w:val="single" w:color="auto" w:sz="4" w:space="0"/>
              <w:right w:val="single" w:color="auto" w:sz="4" w:space="0"/>
            </w:tcBorders>
          </w:tcPr>
          <w:p w14:paraId="4BD6A385">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2E4D11F">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707D2920">
            <w:pPr>
              <w:widowControl w:val="0"/>
              <w:spacing w:after="120"/>
              <w:jc w:val="center"/>
              <w:rPr>
                <w:rFonts w:ascii="GHEA Grapalat" w:hAnsi="GHEA Grapalat"/>
                <w:sz w:val="18"/>
                <w:szCs w:val="18"/>
              </w:rPr>
            </w:pPr>
            <w:r>
              <w:rPr>
                <w:rFonts w:ascii="GHEA Grapalat" w:hAnsi="GHEA Grapalat"/>
                <w:sz w:val="18"/>
                <w:szCs w:val="18"/>
              </w:rPr>
              <w:t>заполняется бенефициаром при представлении платежного требования в банк плательщика</w:t>
            </w:r>
          </w:p>
        </w:tc>
      </w:tr>
      <w:tr w14:paraId="4D7F8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8EBC68B">
            <w:pPr>
              <w:widowControl w:val="0"/>
              <w:spacing w:after="120"/>
              <w:jc w:val="center"/>
              <w:rPr>
                <w:rFonts w:ascii="GHEA Grapalat" w:hAnsi="GHEA Grapalat"/>
                <w:sz w:val="18"/>
                <w:szCs w:val="18"/>
              </w:rPr>
            </w:pPr>
            <w:r>
              <w:rPr>
                <w:rFonts w:ascii="GHEA Grapalat" w:hAnsi="GHEA Grapalat"/>
                <w:sz w:val="18"/>
                <w:szCs w:val="18"/>
              </w:rPr>
              <w:t>3.</w:t>
            </w:r>
          </w:p>
        </w:tc>
        <w:tc>
          <w:tcPr>
            <w:tcW w:w="1938" w:type="dxa"/>
            <w:tcBorders>
              <w:top w:val="single" w:color="auto" w:sz="4" w:space="0"/>
              <w:left w:val="single" w:color="auto" w:sz="4" w:space="0"/>
              <w:bottom w:val="single" w:color="auto" w:sz="4" w:space="0"/>
              <w:right w:val="single" w:color="auto" w:sz="4" w:space="0"/>
            </w:tcBorders>
          </w:tcPr>
          <w:p w14:paraId="0E45A8BA">
            <w:pPr>
              <w:widowControl w:val="0"/>
              <w:spacing w:after="120"/>
              <w:jc w:val="both"/>
              <w:rPr>
                <w:rFonts w:ascii="GHEA Grapalat" w:hAnsi="GHEA Grapalat"/>
                <w:sz w:val="18"/>
                <w:szCs w:val="18"/>
              </w:rPr>
            </w:pPr>
            <w:r>
              <w:rPr>
                <w:rFonts w:ascii="GHEA Grapalat" w:hAnsi="GHEA Grapalat"/>
                <w:sz w:val="18"/>
                <w:szCs w:val="18"/>
              </w:rPr>
              <w:t>дата представления</w:t>
            </w:r>
          </w:p>
        </w:tc>
        <w:tc>
          <w:tcPr>
            <w:tcW w:w="2050" w:type="dxa"/>
            <w:tcBorders>
              <w:top w:val="single" w:color="auto" w:sz="4" w:space="0"/>
              <w:left w:val="single" w:color="auto" w:sz="4" w:space="0"/>
              <w:bottom w:val="single" w:color="auto" w:sz="4" w:space="0"/>
              <w:right w:val="single" w:color="auto" w:sz="4" w:space="0"/>
            </w:tcBorders>
          </w:tcPr>
          <w:p w14:paraId="1BFF12A7">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2D8D1BA">
            <w:pPr>
              <w:widowControl w:val="0"/>
              <w:spacing w:after="120"/>
              <w:jc w:val="center"/>
              <w:rPr>
                <w:rFonts w:ascii="GHEA Grapalat" w:hAnsi="GHEA Grapalat"/>
                <w:sz w:val="18"/>
                <w:szCs w:val="18"/>
              </w:rPr>
            </w:pPr>
            <w:r>
              <w:rPr>
                <w:rFonts w:ascii="GHEA Grapalat" w:hAnsi="GHEA Grapalat"/>
                <w:sz w:val="18"/>
                <w:szCs w:val="18"/>
              </w:rPr>
              <w:t>обязательно</w:t>
            </w:r>
          </w:p>
          <w:p w14:paraId="1C1E2833">
            <w:pPr>
              <w:widowControl w:val="0"/>
              <w:spacing w:after="120"/>
              <w:jc w:val="center"/>
              <w:rPr>
                <w:rFonts w:ascii="GHEA Grapalat" w:hAnsi="GHEA Grapalat"/>
                <w:sz w:val="18"/>
                <w:szCs w:val="18"/>
              </w:rPr>
            </w:pPr>
          </w:p>
        </w:tc>
        <w:tc>
          <w:tcPr>
            <w:tcW w:w="2640" w:type="dxa"/>
            <w:tcBorders>
              <w:top w:val="single" w:color="auto" w:sz="4" w:space="0"/>
              <w:left w:val="single" w:color="auto" w:sz="4" w:space="0"/>
              <w:bottom w:val="single" w:color="auto" w:sz="4" w:space="0"/>
              <w:right w:val="single" w:color="auto" w:sz="4" w:space="0"/>
            </w:tcBorders>
          </w:tcPr>
          <w:p w14:paraId="19C71D09">
            <w:pPr>
              <w:widowControl w:val="0"/>
              <w:spacing w:after="120"/>
              <w:jc w:val="center"/>
              <w:rPr>
                <w:rFonts w:ascii="GHEA Grapalat" w:hAnsi="GHEA Grapalat"/>
                <w:sz w:val="18"/>
                <w:szCs w:val="18"/>
              </w:rPr>
            </w:pPr>
            <w:r>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14:paraId="30D56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1699CD1">
            <w:pPr>
              <w:widowControl w:val="0"/>
              <w:spacing w:after="120"/>
              <w:jc w:val="center"/>
              <w:rPr>
                <w:rFonts w:ascii="GHEA Grapalat" w:hAnsi="GHEA Grapalat"/>
                <w:sz w:val="18"/>
                <w:szCs w:val="18"/>
              </w:rPr>
            </w:pPr>
            <w:r>
              <w:rPr>
                <w:rFonts w:ascii="GHEA Grapalat" w:hAnsi="GHEA Grapalat"/>
                <w:sz w:val="18"/>
                <w:szCs w:val="18"/>
              </w:rPr>
              <w:t>4.</w:t>
            </w:r>
          </w:p>
        </w:tc>
        <w:tc>
          <w:tcPr>
            <w:tcW w:w="1938" w:type="dxa"/>
            <w:tcBorders>
              <w:top w:val="single" w:color="auto" w:sz="4" w:space="0"/>
              <w:left w:val="single" w:color="auto" w:sz="4" w:space="0"/>
              <w:bottom w:val="single" w:color="auto" w:sz="4" w:space="0"/>
              <w:right w:val="single" w:color="auto" w:sz="4" w:space="0"/>
            </w:tcBorders>
          </w:tcPr>
          <w:p w14:paraId="4000821E">
            <w:pPr>
              <w:widowControl w:val="0"/>
              <w:spacing w:after="120"/>
              <w:jc w:val="both"/>
              <w:rPr>
                <w:rFonts w:ascii="GHEA Grapalat" w:hAnsi="GHEA Grapalat"/>
                <w:sz w:val="18"/>
                <w:szCs w:val="18"/>
              </w:rPr>
            </w:pPr>
            <w:r>
              <w:rPr>
                <w:rFonts w:ascii="GHEA Grapalat" w:hAnsi="GHEA Grapalat"/>
                <w:sz w:val="18"/>
                <w:szCs w:val="18"/>
              </w:rPr>
              <w:t>Наименование или имя, фамилия плательщика</w:t>
            </w:r>
          </w:p>
        </w:tc>
        <w:tc>
          <w:tcPr>
            <w:tcW w:w="2050" w:type="dxa"/>
            <w:tcBorders>
              <w:top w:val="single" w:color="auto" w:sz="4" w:space="0"/>
              <w:left w:val="single" w:color="auto" w:sz="4" w:space="0"/>
              <w:bottom w:val="single" w:color="auto" w:sz="4" w:space="0"/>
              <w:right w:val="single" w:color="auto" w:sz="4" w:space="0"/>
            </w:tcBorders>
          </w:tcPr>
          <w:p w14:paraId="332B59A1">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E722B40">
            <w:pPr>
              <w:widowControl w:val="0"/>
              <w:spacing w:after="120"/>
              <w:jc w:val="center"/>
              <w:rPr>
                <w:rFonts w:ascii="GHEA Grapalat" w:hAnsi="GHEA Grapalat"/>
                <w:sz w:val="18"/>
                <w:szCs w:val="18"/>
              </w:rPr>
            </w:pPr>
            <w:r>
              <w:rPr>
                <w:rFonts w:ascii="GHEA Grapalat" w:hAnsi="GHEA Grapalat"/>
                <w:sz w:val="18"/>
                <w:szCs w:val="18"/>
              </w:rPr>
              <w:t>обязательно</w:t>
            </w:r>
          </w:p>
          <w:p w14:paraId="0DB4AAFC">
            <w:pPr>
              <w:widowControl w:val="0"/>
              <w:spacing w:after="120"/>
              <w:jc w:val="center"/>
              <w:rPr>
                <w:rFonts w:ascii="GHEA Grapalat" w:hAnsi="GHEA Grapalat"/>
                <w:sz w:val="18"/>
                <w:szCs w:val="18"/>
              </w:rPr>
            </w:pPr>
            <w:r>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color="auto" w:sz="4" w:space="0"/>
              <w:left w:val="single" w:color="auto" w:sz="4" w:space="0"/>
              <w:bottom w:val="single" w:color="auto" w:sz="4" w:space="0"/>
              <w:right w:val="single" w:color="auto" w:sz="4" w:space="0"/>
            </w:tcBorders>
          </w:tcPr>
          <w:p w14:paraId="2661F024">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14:paraId="52E87D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C6D1472">
            <w:pPr>
              <w:widowControl w:val="0"/>
              <w:spacing w:after="120"/>
              <w:jc w:val="center"/>
              <w:rPr>
                <w:rFonts w:ascii="GHEA Grapalat" w:hAnsi="GHEA Grapalat"/>
                <w:sz w:val="18"/>
                <w:szCs w:val="18"/>
              </w:rPr>
            </w:pPr>
            <w:r>
              <w:rPr>
                <w:rFonts w:ascii="GHEA Grapalat" w:hAnsi="GHEA Grapalat"/>
                <w:sz w:val="18"/>
                <w:szCs w:val="18"/>
              </w:rPr>
              <w:t>5.</w:t>
            </w:r>
          </w:p>
        </w:tc>
        <w:tc>
          <w:tcPr>
            <w:tcW w:w="1938" w:type="dxa"/>
            <w:tcBorders>
              <w:top w:val="single" w:color="auto" w:sz="4" w:space="0"/>
              <w:left w:val="single" w:color="auto" w:sz="4" w:space="0"/>
              <w:bottom w:val="single" w:color="auto" w:sz="4" w:space="0"/>
              <w:right w:val="single" w:color="auto" w:sz="4" w:space="0"/>
            </w:tcBorders>
          </w:tcPr>
          <w:p w14:paraId="4EA7CCA6">
            <w:pPr>
              <w:widowControl w:val="0"/>
              <w:spacing w:after="120"/>
              <w:jc w:val="center"/>
              <w:rPr>
                <w:rFonts w:ascii="GHEA Grapalat" w:hAnsi="GHEA Grapalat"/>
                <w:sz w:val="18"/>
                <w:szCs w:val="18"/>
              </w:rPr>
            </w:pPr>
            <w:r>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color="auto" w:sz="4" w:space="0"/>
              <w:left w:val="single" w:color="auto" w:sz="4" w:space="0"/>
              <w:bottom w:val="single" w:color="auto" w:sz="4" w:space="0"/>
              <w:right w:val="single" w:color="auto" w:sz="4" w:space="0"/>
            </w:tcBorders>
          </w:tcPr>
          <w:p w14:paraId="424D051B">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6AB6468">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tc>
        <w:tc>
          <w:tcPr>
            <w:tcW w:w="2640" w:type="dxa"/>
            <w:tcBorders>
              <w:top w:val="single" w:color="auto" w:sz="4" w:space="0"/>
              <w:left w:val="single" w:color="auto" w:sz="4" w:space="0"/>
              <w:bottom w:val="single" w:color="auto" w:sz="4" w:space="0"/>
              <w:right w:val="single" w:color="auto" w:sz="4" w:space="0"/>
            </w:tcBorders>
          </w:tcPr>
          <w:p w14:paraId="7BB3444B">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14:paraId="590F0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309BBA5">
            <w:pPr>
              <w:widowControl w:val="0"/>
              <w:spacing w:after="120"/>
              <w:jc w:val="center"/>
              <w:rPr>
                <w:rFonts w:ascii="GHEA Grapalat" w:hAnsi="GHEA Grapalat"/>
                <w:sz w:val="18"/>
                <w:szCs w:val="18"/>
              </w:rPr>
            </w:pPr>
            <w:r>
              <w:rPr>
                <w:rFonts w:ascii="GHEA Grapalat" w:hAnsi="GHEA Grapalat"/>
                <w:sz w:val="18"/>
                <w:szCs w:val="18"/>
              </w:rPr>
              <w:t>6.</w:t>
            </w:r>
          </w:p>
        </w:tc>
        <w:tc>
          <w:tcPr>
            <w:tcW w:w="1938" w:type="dxa"/>
            <w:tcBorders>
              <w:top w:val="single" w:color="auto" w:sz="4" w:space="0"/>
              <w:left w:val="single" w:color="auto" w:sz="4" w:space="0"/>
              <w:bottom w:val="single" w:color="auto" w:sz="4" w:space="0"/>
              <w:right w:val="single" w:color="auto" w:sz="4" w:space="0"/>
            </w:tcBorders>
          </w:tcPr>
          <w:p w14:paraId="6A348403">
            <w:pPr>
              <w:widowControl w:val="0"/>
              <w:spacing w:after="120"/>
              <w:jc w:val="center"/>
              <w:rPr>
                <w:rFonts w:ascii="GHEA Grapalat" w:hAnsi="GHEA Grapalat"/>
                <w:sz w:val="18"/>
                <w:szCs w:val="18"/>
              </w:rPr>
            </w:pPr>
            <w:r>
              <w:rPr>
                <w:rFonts w:ascii="GHEA Grapalat" w:hAnsi="GHEA Grapalat"/>
                <w:sz w:val="18"/>
                <w:szCs w:val="18"/>
              </w:rPr>
              <w:t>номер счета плательщика</w:t>
            </w:r>
          </w:p>
        </w:tc>
        <w:tc>
          <w:tcPr>
            <w:tcW w:w="2050" w:type="dxa"/>
            <w:tcBorders>
              <w:top w:val="single" w:color="auto" w:sz="4" w:space="0"/>
              <w:left w:val="single" w:color="auto" w:sz="4" w:space="0"/>
              <w:bottom w:val="single" w:color="auto" w:sz="4" w:space="0"/>
              <w:right w:val="single" w:color="auto" w:sz="4" w:space="0"/>
            </w:tcBorders>
          </w:tcPr>
          <w:p w14:paraId="62B20E63">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8B3E30F">
            <w:pPr>
              <w:widowControl w:val="0"/>
              <w:spacing w:after="120"/>
              <w:jc w:val="center"/>
              <w:rPr>
                <w:rFonts w:ascii="GHEA Grapalat" w:hAnsi="GHEA Grapalat"/>
                <w:sz w:val="18"/>
                <w:szCs w:val="18"/>
              </w:rPr>
            </w:pPr>
            <w:r>
              <w:rPr>
                <w:rFonts w:ascii="GHEA Grapalat" w:hAnsi="GHEA Grapalat"/>
                <w:sz w:val="18"/>
                <w:szCs w:val="18"/>
              </w:rPr>
              <w:t>обязательно</w:t>
            </w:r>
          </w:p>
          <w:p w14:paraId="1CC42E13">
            <w:pPr>
              <w:widowControl w:val="0"/>
              <w:spacing w:after="120"/>
              <w:jc w:val="center"/>
              <w:rPr>
                <w:rFonts w:ascii="GHEA Grapalat" w:hAnsi="GHEA Grapalat"/>
                <w:sz w:val="18"/>
                <w:szCs w:val="18"/>
              </w:rPr>
            </w:pPr>
            <w:r>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color="auto" w:sz="4" w:space="0"/>
              <w:left w:val="single" w:color="auto" w:sz="4" w:space="0"/>
              <w:bottom w:val="single" w:color="auto" w:sz="4" w:space="0"/>
              <w:right w:val="single" w:color="auto" w:sz="4" w:space="0"/>
            </w:tcBorders>
          </w:tcPr>
          <w:p w14:paraId="703F6AF3">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14:paraId="324A6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B549EAA">
            <w:pPr>
              <w:widowControl w:val="0"/>
              <w:spacing w:after="120"/>
              <w:jc w:val="center"/>
              <w:rPr>
                <w:rFonts w:ascii="GHEA Grapalat" w:hAnsi="GHEA Grapalat"/>
                <w:sz w:val="18"/>
                <w:szCs w:val="18"/>
              </w:rPr>
            </w:pPr>
            <w:r>
              <w:rPr>
                <w:rFonts w:ascii="GHEA Grapalat" w:hAnsi="GHEA Grapalat"/>
                <w:sz w:val="18"/>
                <w:szCs w:val="18"/>
              </w:rPr>
              <w:t>7.</w:t>
            </w:r>
          </w:p>
        </w:tc>
        <w:tc>
          <w:tcPr>
            <w:tcW w:w="1938" w:type="dxa"/>
            <w:tcBorders>
              <w:top w:val="single" w:color="auto" w:sz="4" w:space="0"/>
              <w:left w:val="single" w:color="auto" w:sz="4" w:space="0"/>
              <w:bottom w:val="single" w:color="auto" w:sz="4" w:space="0"/>
              <w:right w:val="single" w:color="auto" w:sz="4" w:space="0"/>
            </w:tcBorders>
          </w:tcPr>
          <w:p w14:paraId="3D141A08">
            <w:pPr>
              <w:widowControl w:val="0"/>
              <w:spacing w:after="120"/>
              <w:jc w:val="center"/>
              <w:rPr>
                <w:rFonts w:ascii="GHEA Grapalat" w:hAnsi="GHEA Grapalat"/>
                <w:sz w:val="18"/>
                <w:szCs w:val="18"/>
              </w:rPr>
            </w:pPr>
            <w:r>
              <w:rPr>
                <w:rFonts w:ascii="GHEA Grapalat" w:hAnsi="GHEA Grapalat"/>
                <w:sz w:val="18"/>
                <w:szCs w:val="18"/>
              </w:rPr>
              <w:t>УНН плательщика</w:t>
            </w:r>
          </w:p>
        </w:tc>
        <w:tc>
          <w:tcPr>
            <w:tcW w:w="2050" w:type="dxa"/>
            <w:tcBorders>
              <w:top w:val="single" w:color="auto" w:sz="4" w:space="0"/>
              <w:left w:val="single" w:color="auto" w:sz="4" w:space="0"/>
              <w:bottom w:val="single" w:color="auto" w:sz="4" w:space="0"/>
              <w:right w:val="single" w:color="auto" w:sz="4" w:space="0"/>
            </w:tcBorders>
          </w:tcPr>
          <w:p w14:paraId="4B49E923">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2AAB02B">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7E3E813F">
            <w:pPr>
              <w:widowControl w:val="0"/>
              <w:spacing w:after="12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color="auto" w:sz="4" w:space="0"/>
              <w:left w:val="single" w:color="auto" w:sz="4" w:space="0"/>
              <w:bottom w:val="single" w:color="auto" w:sz="4" w:space="0"/>
              <w:right w:val="single" w:color="auto" w:sz="4" w:space="0"/>
            </w:tcBorders>
          </w:tcPr>
          <w:p w14:paraId="4CF4D290">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14:paraId="32B5C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5354C93">
            <w:pPr>
              <w:widowControl w:val="0"/>
              <w:spacing w:after="120"/>
              <w:jc w:val="center"/>
              <w:rPr>
                <w:rFonts w:ascii="GHEA Grapalat" w:hAnsi="GHEA Grapalat"/>
                <w:sz w:val="18"/>
                <w:szCs w:val="18"/>
              </w:rPr>
            </w:pPr>
            <w:r>
              <w:rPr>
                <w:rFonts w:ascii="GHEA Grapalat" w:hAnsi="GHEA Grapalat"/>
                <w:sz w:val="18"/>
                <w:szCs w:val="18"/>
              </w:rPr>
              <w:t>8.</w:t>
            </w:r>
          </w:p>
        </w:tc>
        <w:tc>
          <w:tcPr>
            <w:tcW w:w="1938" w:type="dxa"/>
            <w:tcBorders>
              <w:top w:val="single" w:color="auto" w:sz="4" w:space="0"/>
              <w:left w:val="single" w:color="auto" w:sz="4" w:space="0"/>
              <w:bottom w:val="single" w:color="auto" w:sz="4" w:space="0"/>
              <w:right w:val="single" w:color="auto" w:sz="4" w:space="0"/>
            </w:tcBorders>
          </w:tcPr>
          <w:p w14:paraId="621C9AAD">
            <w:pPr>
              <w:widowControl w:val="0"/>
              <w:spacing w:after="120"/>
              <w:jc w:val="center"/>
              <w:rPr>
                <w:rFonts w:ascii="GHEA Grapalat" w:hAnsi="GHEA Grapalat"/>
                <w:sz w:val="18"/>
                <w:szCs w:val="18"/>
              </w:rPr>
            </w:pPr>
            <w:r>
              <w:rPr>
                <w:rFonts w:ascii="GHEA Grapalat" w:hAnsi="GHEA Grapalat"/>
                <w:sz w:val="18"/>
                <w:szCs w:val="18"/>
              </w:rPr>
              <w:t>НЗОУ плательщика</w:t>
            </w:r>
          </w:p>
        </w:tc>
        <w:tc>
          <w:tcPr>
            <w:tcW w:w="2050" w:type="dxa"/>
            <w:tcBorders>
              <w:top w:val="single" w:color="auto" w:sz="4" w:space="0"/>
              <w:left w:val="single" w:color="auto" w:sz="4" w:space="0"/>
              <w:bottom w:val="single" w:color="auto" w:sz="4" w:space="0"/>
              <w:right w:val="single" w:color="auto" w:sz="4" w:space="0"/>
            </w:tcBorders>
          </w:tcPr>
          <w:p w14:paraId="32F25A1A">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23B2ADF">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35AE53B7">
            <w:pPr>
              <w:widowControl w:val="0"/>
              <w:spacing w:after="12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color="auto" w:sz="4" w:space="0"/>
              <w:left w:val="single" w:color="auto" w:sz="4" w:space="0"/>
              <w:bottom w:val="single" w:color="auto" w:sz="4" w:space="0"/>
              <w:right w:val="single" w:color="auto" w:sz="4" w:space="0"/>
            </w:tcBorders>
          </w:tcPr>
          <w:p w14:paraId="559A6F46">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14:paraId="13FC6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D034F7A">
            <w:pPr>
              <w:widowControl w:val="0"/>
              <w:spacing w:after="120"/>
              <w:jc w:val="center"/>
              <w:rPr>
                <w:rFonts w:ascii="GHEA Grapalat" w:hAnsi="GHEA Grapalat"/>
                <w:sz w:val="18"/>
                <w:szCs w:val="18"/>
              </w:rPr>
            </w:pPr>
            <w:r>
              <w:rPr>
                <w:rFonts w:ascii="GHEA Grapalat" w:hAnsi="GHEA Grapalat"/>
                <w:sz w:val="18"/>
                <w:szCs w:val="18"/>
              </w:rPr>
              <w:t>9.</w:t>
            </w:r>
          </w:p>
        </w:tc>
        <w:tc>
          <w:tcPr>
            <w:tcW w:w="1938" w:type="dxa"/>
            <w:tcBorders>
              <w:top w:val="single" w:color="auto" w:sz="4" w:space="0"/>
              <w:left w:val="single" w:color="auto" w:sz="4" w:space="0"/>
              <w:bottom w:val="single" w:color="auto" w:sz="4" w:space="0"/>
              <w:right w:val="single" w:color="auto" w:sz="4" w:space="0"/>
            </w:tcBorders>
          </w:tcPr>
          <w:p w14:paraId="0A9F72B0">
            <w:pPr>
              <w:widowControl w:val="0"/>
              <w:spacing w:after="120"/>
              <w:jc w:val="center"/>
              <w:rPr>
                <w:rFonts w:ascii="GHEA Grapalat" w:hAnsi="GHEA Grapalat"/>
                <w:sz w:val="18"/>
                <w:szCs w:val="18"/>
              </w:rPr>
            </w:pPr>
            <w:r>
              <w:rPr>
                <w:rFonts w:ascii="GHEA Grapalat" w:hAnsi="GHEA Grapalat"/>
                <w:sz w:val="18"/>
                <w:szCs w:val="18"/>
              </w:rPr>
              <w:t>наименование, или имя, фамилия бенефициара</w:t>
            </w:r>
          </w:p>
        </w:tc>
        <w:tc>
          <w:tcPr>
            <w:tcW w:w="2050" w:type="dxa"/>
            <w:tcBorders>
              <w:top w:val="single" w:color="auto" w:sz="4" w:space="0"/>
              <w:left w:val="single" w:color="auto" w:sz="4" w:space="0"/>
              <w:bottom w:val="single" w:color="auto" w:sz="4" w:space="0"/>
              <w:right w:val="single" w:color="auto" w:sz="4" w:space="0"/>
            </w:tcBorders>
          </w:tcPr>
          <w:p w14:paraId="68EDC5D1">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967076E">
            <w:pPr>
              <w:widowControl w:val="0"/>
              <w:spacing w:after="120"/>
              <w:jc w:val="center"/>
              <w:rPr>
                <w:rFonts w:ascii="GHEA Grapalat" w:hAnsi="GHEA Grapalat"/>
                <w:sz w:val="18"/>
                <w:szCs w:val="18"/>
              </w:rPr>
            </w:pPr>
            <w:r>
              <w:rPr>
                <w:rFonts w:ascii="GHEA Grapalat" w:hAnsi="GHEA Grapalat"/>
                <w:sz w:val="18"/>
                <w:szCs w:val="18"/>
              </w:rPr>
              <w:t>обязательно</w:t>
            </w:r>
          </w:p>
          <w:p w14:paraId="425B88EC">
            <w:pPr>
              <w:widowControl w:val="0"/>
              <w:spacing w:after="120"/>
              <w:jc w:val="center"/>
              <w:rPr>
                <w:rFonts w:ascii="GHEA Grapalat" w:hAnsi="GHEA Grapalat"/>
                <w:sz w:val="18"/>
                <w:szCs w:val="18"/>
              </w:rPr>
            </w:pPr>
            <w:r>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color="auto" w:sz="4" w:space="0"/>
              <w:left w:val="single" w:color="auto" w:sz="4" w:space="0"/>
              <w:bottom w:val="single" w:color="auto" w:sz="4" w:space="0"/>
              <w:right w:val="single" w:color="auto" w:sz="4" w:space="0"/>
            </w:tcBorders>
          </w:tcPr>
          <w:p w14:paraId="1BB0BFD6">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14:paraId="5AACD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486AEF0A">
            <w:pPr>
              <w:widowControl w:val="0"/>
              <w:spacing w:after="120"/>
              <w:jc w:val="center"/>
              <w:rPr>
                <w:rFonts w:ascii="GHEA Grapalat" w:hAnsi="GHEA Grapalat"/>
                <w:sz w:val="18"/>
                <w:szCs w:val="18"/>
              </w:rPr>
            </w:pPr>
            <w:r>
              <w:rPr>
                <w:rFonts w:ascii="GHEA Grapalat" w:hAnsi="GHEA Grapalat"/>
                <w:sz w:val="18"/>
                <w:szCs w:val="18"/>
              </w:rPr>
              <w:t>10.</w:t>
            </w:r>
          </w:p>
        </w:tc>
        <w:tc>
          <w:tcPr>
            <w:tcW w:w="1938" w:type="dxa"/>
            <w:tcBorders>
              <w:top w:val="single" w:color="auto" w:sz="4" w:space="0"/>
              <w:left w:val="single" w:color="auto" w:sz="4" w:space="0"/>
              <w:bottom w:val="single" w:color="auto" w:sz="4" w:space="0"/>
              <w:right w:val="single" w:color="auto" w:sz="4" w:space="0"/>
            </w:tcBorders>
          </w:tcPr>
          <w:p w14:paraId="6711E8F9">
            <w:pPr>
              <w:widowControl w:val="0"/>
              <w:spacing w:after="120"/>
              <w:jc w:val="center"/>
              <w:rPr>
                <w:rFonts w:ascii="GHEA Grapalat" w:hAnsi="GHEA Grapalat"/>
                <w:sz w:val="18"/>
                <w:szCs w:val="18"/>
              </w:rPr>
            </w:pPr>
            <w:r>
              <w:rPr>
                <w:rFonts w:ascii="GHEA Grapalat" w:hAnsi="GHEA Grapalat"/>
                <w:sz w:val="18"/>
                <w:szCs w:val="18"/>
              </w:rPr>
              <w:t>НЗОУ бенефициара</w:t>
            </w:r>
          </w:p>
        </w:tc>
        <w:tc>
          <w:tcPr>
            <w:tcW w:w="2050" w:type="dxa"/>
            <w:tcBorders>
              <w:top w:val="single" w:color="auto" w:sz="4" w:space="0"/>
              <w:left w:val="single" w:color="auto" w:sz="4" w:space="0"/>
              <w:bottom w:val="single" w:color="auto" w:sz="4" w:space="0"/>
              <w:right w:val="single" w:color="auto" w:sz="4" w:space="0"/>
            </w:tcBorders>
          </w:tcPr>
          <w:p w14:paraId="50888709">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165BDA5">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1B851D8B">
            <w:pPr>
              <w:widowControl w:val="0"/>
              <w:spacing w:after="120"/>
              <w:jc w:val="center"/>
              <w:rPr>
                <w:rFonts w:ascii="GHEA Grapalat" w:hAnsi="GHEA Grapalat"/>
                <w:sz w:val="18"/>
                <w:szCs w:val="18"/>
              </w:rPr>
            </w:pPr>
            <w:r>
              <w:rPr>
                <w:rFonts w:ascii="GHEA Grapalat" w:hAnsi="GHEA Grapalat"/>
                <w:sz w:val="18"/>
                <w:szCs w:val="18"/>
              </w:rPr>
              <w:t>(не заполняется в процессе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04E4AD13">
            <w:pPr>
              <w:widowControl w:val="0"/>
              <w:spacing w:after="120"/>
              <w:jc w:val="center"/>
              <w:rPr>
                <w:rFonts w:ascii="GHEA Grapalat" w:hAnsi="GHEA Grapalat"/>
                <w:sz w:val="18"/>
                <w:szCs w:val="18"/>
              </w:rPr>
            </w:pPr>
            <w:r>
              <w:rPr>
                <w:rFonts w:ascii="GHEA Grapalat" w:hAnsi="GHEA Grapalat"/>
                <w:sz w:val="18"/>
                <w:szCs w:val="18"/>
              </w:rPr>
              <w:t>(не заполняется)</w:t>
            </w:r>
          </w:p>
        </w:tc>
      </w:tr>
      <w:tr w14:paraId="4FE9B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FF01BC5">
            <w:pPr>
              <w:widowControl w:val="0"/>
              <w:spacing w:after="120"/>
              <w:jc w:val="center"/>
              <w:rPr>
                <w:rFonts w:ascii="GHEA Grapalat" w:hAnsi="GHEA Grapalat"/>
                <w:sz w:val="18"/>
                <w:szCs w:val="18"/>
              </w:rPr>
            </w:pPr>
            <w:r>
              <w:rPr>
                <w:rFonts w:ascii="GHEA Grapalat" w:hAnsi="GHEA Grapalat"/>
                <w:sz w:val="18"/>
                <w:szCs w:val="18"/>
              </w:rPr>
              <w:t>11.</w:t>
            </w:r>
          </w:p>
        </w:tc>
        <w:tc>
          <w:tcPr>
            <w:tcW w:w="1938" w:type="dxa"/>
            <w:tcBorders>
              <w:top w:val="single" w:color="auto" w:sz="4" w:space="0"/>
              <w:left w:val="single" w:color="auto" w:sz="4" w:space="0"/>
              <w:bottom w:val="single" w:color="auto" w:sz="4" w:space="0"/>
              <w:right w:val="single" w:color="auto" w:sz="4" w:space="0"/>
            </w:tcBorders>
          </w:tcPr>
          <w:p w14:paraId="480D9711">
            <w:pPr>
              <w:widowControl w:val="0"/>
              <w:spacing w:after="120"/>
              <w:jc w:val="center"/>
              <w:rPr>
                <w:rFonts w:ascii="GHEA Grapalat" w:hAnsi="GHEA Grapalat"/>
                <w:sz w:val="18"/>
                <w:szCs w:val="18"/>
              </w:rPr>
            </w:pPr>
            <w:r>
              <w:rPr>
                <w:rFonts w:ascii="GHEA Grapalat" w:hAnsi="GHEA Grapalat"/>
                <w:sz w:val="18"/>
                <w:szCs w:val="18"/>
              </w:rPr>
              <w:t>УНН бенефициара</w:t>
            </w:r>
          </w:p>
        </w:tc>
        <w:tc>
          <w:tcPr>
            <w:tcW w:w="2050" w:type="dxa"/>
            <w:tcBorders>
              <w:top w:val="single" w:color="auto" w:sz="4" w:space="0"/>
              <w:left w:val="single" w:color="auto" w:sz="4" w:space="0"/>
              <w:bottom w:val="single" w:color="auto" w:sz="4" w:space="0"/>
              <w:right w:val="single" w:color="auto" w:sz="4" w:space="0"/>
            </w:tcBorders>
          </w:tcPr>
          <w:p w14:paraId="3FB5C73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2CEE4CD">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21D1EDA8">
            <w:pPr>
              <w:widowControl w:val="0"/>
              <w:spacing w:after="120"/>
              <w:jc w:val="center"/>
              <w:rPr>
                <w:rFonts w:ascii="GHEA Grapalat" w:hAnsi="GHEA Grapalat"/>
                <w:sz w:val="18"/>
                <w:szCs w:val="18"/>
              </w:rPr>
            </w:pPr>
            <w:r>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color="auto" w:sz="4" w:space="0"/>
              <w:left w:val="single" w:color="auto" w:sz="4" w:space="0"/>
              <w:bottom w:val="single" w:color="auto" w:sz="4" w:space="0"/>
              <w:right w:val="single" w:color="auto" w:sz="4" w:space="0"/>
            </w:tcBorders>
          </w:tcPr>
          <w:p w14:paraId="24DFF8E1">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14:paraId="4E328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349F9B7">
            <w:pPr>
              <w:widowControl w:val="0"/>
              <w:spacing w:after="120"/>
              <w:jc w:val="center"/>
              <w:rPr>
                <w:rFonts w:ascii="GHEA Grapalat" w:hAnsi="GHEA Grapalat"/>
                <w:sz w:val="18"/>
                <w:szCs w:val="18"/>
              </w:rPr>
            </w:pPr>
            <w:r>
              <w:rPr>
                <w:rFonts w:ascii="GHEA Grapalat" w:hAnsi="GHEA Grapalat"/>
                <w:sz w:val="18"/>
                <w:szCs w:val="18"/>
              </w:rPr>
              <w:t>12.</w:t>
            </w:r>
          </w:p>
        </w:tc>
        <w:tc>
          <w:tcPr>
            <w:tcW w:w="1938" w:type="dxa"/>
            <w:tcBorders>
              <w:top w:val="single" w:color="auto" w:sz="4" w:space="0"/>
              <w:left w:val="single" w:color="auto" w:sz="4" w:space="0"/>
              <w:bottom w:val="single" w:color="auto" w:sz="4" w:space="0"/>
              <w:right w:val="single" w:color="auto" w:sz="4" w:space="0"/>
            </w:tcBorders>
          </w:tcPr>
          <w:p w14:paraId="7AF08C59">
            <w:pPr>
              <w:widowControl w:val="0"/>
              <w:spacing w:after="120"/>
              <w:jc w:val="center"/>
              <w:rPr>
                <w:rFonts w:ascii="GHEA Grapalat" w:hAnsi="GHEA Grapalat"/>
                <w:sz w:val="18"/>
                <w:szCs w:val="18"/>
              </w:rPr>
            </w:pPr>
            <w:r>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color="auto" w:sz="4" w:space="0"/>
              <w:left w:val="single" w:color="auto" w:sz="4" w:space="0"/>
              <w:bottom w:val="single" w:color="auto" w:sz="4" w:space="0"/>
              <w:right w:val="single" w:color="auto" w:sz="4" w:space="0"/>
            </w:tcBorders>
          </w:tcPr>
          <w:p w14:paraId="502E6AB2">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6D3ABEFD">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31C6E263">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14:paraId="4DD08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69C03F9">
            <w:pPr>
              <w:widowControl w:val="0"/>
              <w:spacing w:after="120"/>
              <w:jc w:val="center"/>
              <w:rPr>
                <w:rFonts w:ascii="GHEA Grapalat" w:hAnsi="GHEA Grapalat"/>
                <w:sz w:val="18"/>
                <w:szCs w:val="18"/>
              </w:rPr>
            </w:pPr>
            <w:r>
              <w:rPr>
                <w:rFonts w:ascii="GHEA Grapalat" w:hAnsi="GHEA Grapalat"/>
                <w:sz w:val="18"/>
                <w:szCs w:val="18"/>
              </w:rPr>
              <w:t>13.</w:t>
            </w:r>
          </w:p>
        </w:tc>
        <w:tc>
          <w:tcPr>
            <w:tcW w:w="1938" w:type="dxa"/>
            <w:tcBorders>
              <w:top w:val="single" w:color="auto" w:sz="4" w:space="0"/>
              <w:left w:val="single" w:color="auto" w:sz="4" w:space="0"/>
              <w:bottom w:val="single" w:color="auto" w:sz="4" w:space="0"/>
              <w:right w:val="single" w:color="auto" w:sz="4" w:space="0"/>
            </w:tcBorders>
          </w:tcPr>
          <w:p w14:paraId="159B3492">
            <w:pPr>
              <w:widowControl w:val="0"/>
              <w:spacing w:after="120"/>
              <w:jc w:val="center"/>
              <w:rPr>
                <w:rFonts w:ascii="GHEA Grapalat" w:hAnsi="GHEA Grapalat"/>
                <w:sz w:val="18"/>
                <w:szCs w:val="18"/>
              </w:rPr>
            </w:pPr>
            <w:r>
              <w:rPr>
                <w:rFonts w:ascii="GHEA Grapalat" w:hAnsi="GHEA Grapalat"/>
                <w:sz w:val="18"/>
                <w:szCs w:val="18"/>
              </w:rPr>
              <w:t>номер счета бенефициара</w:t>
            </w:r>
          </w:p>
        </w:tc>
        <w:tc>
          <w:tcPr>
            <w:tcW w:w="2050" w:type="dxa"/>
            <w:tcBorders>
              <w:top w:val="single" w:color="auto" w:sz="4" w:space="0"/>
              <w:left w:val="single" w:color="auto" w:sz="4" w:space="0"/>
              <w:bottom w:val="single" w:color="auto" w:sz="4" w:space="0"/>
              <w:right w:val="single" w:color="auto" w:sz="4" w:space="0"/>
            </w:tcBorders>
          </w:tcPr>
          <w:p w14:paraId="6F2EA310">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5276CCE">
            <w:pPr>
              <w:widowControl w:val="0"/>
              <w:spacing w:after="120"/>
              <w:jc w:val="center"/>
              <w:rPr>
                <w:rFonts w:ascii="GHEA Grapalat" w:hAnsi="GHEA Grapalat"/>
                <w:sz w:val="18"/>
                <w:szCs w:val="18"/>
              </w:rPr>
            </w:pPr>
            <w:r>
              <w:rPr>
                <w:rFonts w:ascii="GHEA Grapalat" w:hAnsi="GHEA Grapalat"/>
                <w:sz w:val="18"/>
                <w:szCs w:val="18"/>
              </w:rPr>
              <w:t>обязательно</w:t>
            </w:r>
          </w:p>
          <w:p w14:paraId="5E0B487B">
            <w:pPr>
              <w:widowControl w:val="0"/>
              <w:spacing w:after="120"/>
              <w:jc w:val="center"/>
              <w:rPr>
                <w:rFonts w:ascii="GHEA Grapalat" w:hAnsi="GHEA Grapalat"/>
                <w:sz w:val="18"/>
                <w:szCs w:val="18"/>
              </w:rPr>
            </w:pPr>
            <w:r>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color="auto" w:sz="4" w:space="0"/>
              <w:left w:val="single" w:color="auto" w:sz="4" w:space="0"/>
              <w:bottom w:val="single" w:color="auto" w:sz="4" w:space="0"/>
              <w:right w:val="single" w:color="auto" w:sz="4" w:space="0"/>
            </w:tcBorders>
          </w:tcPr>
          <w:p w14:paraId="2D9AF18F">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14:paraId="5AA176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E9D6CA7">
            <w:pPr>
              <w:widowControl w:val="0"/>
              <w:spacing w:after="120"/>
              <w:jc w:val="center"/>
              <w:rPr>
                <w:rFonts w:ascii="GHEA Grapalat" w:hAnsi="GHEA Grapalat"/>
                <w:sz w:val="18"/>
                <w:szCs w:val="18"/>
              </w:rPr>
            </w:pPr>
            <w:r>
              <w:rPr>
                <w:rFonts w:ascii="GHEA Grapalat" w:hAnsi="GHEA Grapalat"/>
                <w:sz w:val="18"/>
                <w:szCs w:val="18"/>
              </w:rPr>
              <w:t>14.</w:t>
            </w:r>
          </w:p>
        </w:tc>
        <w:tc>
          <w:tcPr>
            <w:tcW w:w="1938" w:type="dxa"/>
            <w:tcBorders>
              <w:top w:val="single" w:color="auto" w:sz="4" w:space="0"/>
              <w:left w:val="single" w:color="auto" w:sz="4" w:space="0"/>
              <w:bottom w:val="single" w:color="auto" w:sz="4" w:space="0"/>
              <w:right w:val="single" w:color="auto" w:sz="4" w:space="0"/>
            </w:tcBorders>
          </w:tcPr>
          <w:p w14:paraId="1106D1F7">
            <w:pPr>
              <w:widowControl w:val="0"/>
              <w:spacing w:after="120"/>
              <w:jc w:val="center"/>
              <w:rPr>
                <w:rFonts w:ascii="GHEA Grapalat" w:hAnsi="GHEA Grapalat"/>
                <w:sz w:val="18"/>
                <w:szCs w:val="18"/>
              </w:rPr>
            </w:pPr>
            <w:r>
              <w:rPr>
                <w:rFonts w:ascii="GHEA Grapalat" w:hAnsi="GHEA Grapalat"/>
                <w:sz w:val="18"/>
                <w:szCs w:val="18"/>
              </w:rPr>
              <w:t>сумма (цифрами и прописью)</w:t>
            </w:r>
          </w:p>
        </w:tc>
        <w:tc>
          <w:tcPr>
            <w:tcW w:w="2050" w:type="dxa"/>
            <w:tcBorders>
              <w:top w:val="single" w:color="auto" w:sz="4" w:space="0"/>
              <w:left w:val="single" w:color="auto" w:sz="4" w:space="0"/>
              <w:bottom w:val="single" w:color="auto" w:sz="4" w:space="0"/>
              <w:right w:val="single" w:color="auto" w:sz="4" w:space="0"/>
            </w:tcBorders>
          </w:tcPr>
          <w:p w14:paraId="03409508">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FBD95A2">
            <w:pPr>
              <w:widowControl w:val="0"/>
              <w:spacing w:after="120"/>
              <w:jc w:val="center"/>
              <w:rPr>
                <w:rFonts w:ascii="GHEA Grapalat" w:hAnsi="GHEA Grapalat"/>
                <w:sz w:val="18"/>
                <w:szCs w:val="18"/>
              </w:rPr>
            </w:pPr>
            <w:r>
              <w:rPr>
                <w:rFonts w:ascii="GHEA Grapalat" w:hAnsi="GHEA Grapalat"/>
                <w:sz w:val="18"/>
                <w:szCs w:val="18"/>
              </w:rPr>
              <w:t>обязательно</w:t>
            </w:r>
          </w:p>
          <w:p w14:paraId="37A65E05">
            <w:pPr>
              <w:widowControl w:val="0"/>
              <w:spacing w:after="120"/>
              <w:jc w:val="center"/>
              <w:rPr>
                <w:rFonts w:ascii="GHEA Grapalat" w:hAnsi="GHEA Grapalat"/>
                <w:sz w:val="18"/>
                <w:szCs w:val="18"/>
              </w:rPr>
            </w:pPr>
            <w:r>
              <w:rPr>
                <w:rFonts w:ascii="GHEA Grapalat" w:hAnsi="GHEA Grapalat"/>
                <w:sz w:val="18"/>
                <w:szCs w:val="18"/>
              </w:rPr>
              <w:t>заполняется сумма, подлежащая уплате бенефициару</w:t>
            </w:r>
          </w:p>
        </w:tc>
        <w:tc>
          <w:tcPr>
            <w:tcW w:w="2640" w:type="dxa"/>
            <w:tcBorders>
              <w:top w:val="single" w:color="auto" w:sz="4" w:space="0"/>
              <w:left w:val="single" w:color="auto" w:sz="4" w:space="0"/>
              <w:bottom w:val="single" w:color="auto" w:sz="4" w:space="0"/>
              <w:right w:val="single" w:color="auto" w:sz="4" w:space="0"/>
            </w:tcBorders>
          </w:tcPr>
          <w:p w14:paraId="0AD50EC6">
            <w:pPr>
              <w:widowControl w:val="0"/>
              <w:spacing w:after="120"/>
              <w:jc w:val="center"/>
              <w:rPr>
                <w:rFonts w:ascii="GHEA Grapalat" w:hAnsi="GHEA Grapalat"/>
                <w:sz w:val="18"/>
                <w:szCs w:val="18"/>
              </w:rPr>
            </w:pPr>
            <w:r>
              <w:rPr>
                <w:rFonts w:ascii="GHEA Grapalat" w:hAnsi="GHEA Grapalat"/>
                <w:sz w:val="18"/>
                <w:szCs w:val="18"/>
              </w:rPr>
              <w:t xml:space="preserve">заполняется плательщиком </w:t>
            </w:r>
          </w:p>
        </w:tc>
      </w:tr>
      <w:tr w14:paraId="1173D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E0ADA54">
            <w:pPr>
              <w:widowControl w:val="0"/>
              <w:spacing w:after="120"/>
              <w:jc w:val="center"/>
              <w:rPr>
                <w:rFonts w:ascii="GHEA Grapalat" w:hAnsi="GHEA Grapalat"/>
                <w:sz w:val="18"/>
                <w:szCs w:val="18"/>
              </w:rPr>
            </w:pPr>
            <w:r>
              <w:rPr>
                <w:rFonts w:ascii="GHEA Grapalat" w:hAnsi="GHEA Grapalat"/>
                <w:sz w:val="18"/>
                <w:szCs w:val="18"/>
              </w:rPr>
              <w:t>15.</w:t>
            </w:r>
          </w:p>
        </w:tc>
        <w:tc>
          <w:tcPr>
            <w:tcW w:w="1938" w:type="dxa"/>
            <w:tcBorders>
              <w:top w:val="single" w:color="auto" w:sz="4" w:space="0"/>
              <w:left w:val="single" w:color="auto" w:sz="4" w:space="0"/>
              <w:bottom w:val="single" w:color="auto" w:sz="4" w:space="0"/>
              <w:right w:val="single" w:color="auto" w:sz="4" w:space="0"/>
            </w:tcBorders>
          </w:tcPr>
          <w:p w14:paraId="2EA353FD">
            <w:pPr>
              <w:widowControl w:val="0"/>
              <w:spacing w:after="120"/>
              <w:jc w:val="center"/>
              <w:rPr>
                <w:rFonts w:ascii="GHEA Grapalat" w:hAnsi="GHEA Grapalat"/>
                <w:sz w:val="18"/>
                <w:szCs w:val="18"/>
              </w:rPr>
            </w:pPr>
            <w:r>
              <w:rPr>
                <w:rFonts w:ascii="GHEA Grapalat" w:hAnsi="GHEA Grapalat"/>
                <w:sz w:val="18"/>
                <w:szCs w:val="18"/>
              </w:rPr>
              <w:t xml:space="preserve">акцептованная сумма (цифрами и прописью) </w:t>
            </w:r>
          </w:p>
        </w:tc>
        <w:tc>
          <w:tcPr>
            <w:tcW w:w="2050" w:type="dxa"/>
            <w:tcBorders>
              <w:top w:val="single" w:color="auto" w:sz="4" w:space="0"/>
              <w:left w:val="single" w:color="auto" w:sz="4" w:space="0"/>
              <w:bottom w:val="single" w:color="auto" w:sz="4" w:space="0"/>
              <w:right w:val="single" w:color="auto" w:sz="4" w:space="0"/>
            </w:tcBorders>
          </w:tcPr>
          <w:p w14:paraId="69D72DFF">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ED64EA9">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5213D943">
            <w:pPr>
              <w:widowControl w:val="0"/>
              <w:spacing w:after="120"/>
              <w:jc w:val="center"/>
              <w:rPr>
                <w:rFonts w:ascii="GHEA Grapalat" w:hAnsi="GHEA Grapalat"/>
                <w:sz w:val="18"/>
                <w:szCs w:val="18"/>
              </w:rPr>
            </w:pPr>
            <w:r>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color="auto" w:sz="4" w:space="0"/>
              <w:left w:val="single" w:color="auto" w:sz="4" w:space="0"/>
              <w:bottom w:val="single" w:color="auto" w:sz="4" w:space="0"/>
              <w:right w:val="single" w:color="auto" w:sz="4" w:space="0"/>
            </w:tcBorders>
          </w:tcPr>
          <w:p w14:paraId="29ED86AF">
            <w:pPr>
              <w:widowControl w:val="0"/>
              <w:spacing w:after="120"/>
              <w:jc w:val="center"/>
              <w:rPr>
                <w:rFonts w:ascii="GHEA Grapalat" w:hAnsi="GHEA Grapalat"/>
                <w:sz w:val="18"/>
                <w:szCs w:val="18"/>
              </w:rPr>
            </w:pPr>
            <w:r>
              <w:rPr>
                <w:rFonts w:ascii="GHEA Grapalat" w:hAnsi="GHEA Grapalat"/>
                <w:sz w:val="18"/>
                <w:szCs w:val="18"/>
              </w:rPr>
              <w:t>(не заполняется и не применяется)</w:t>
            </w:r>
          </w:p>
        </w:tc>
      </w:tr>
      <w:tr w14:paraId="4C752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0DD6D69">
            <w:pPr>
              <w:widowControl w:val="0"/>
              <w:spacing w:after="120"/>
              <w:jc w:val="center"/>
              <w:rPr>
                <w:rFonts w:ascii="GHEA Grapalat" w:hAnsi="GHEA Grapalat"/>
                <w:sz w:val="18"/>
                <w:szCs w:val="18"/>
              </w:rPr>
            </w:pPr>
            <w:r>
              <w:rPr>
                <w:rFonts w:ascii="GHEA Grapalat" w:hAnsi="GHEA Grapalat"/>
                <w:sz w:val="18"/>
                <w:szCs w:val="18"/>
              </w:rPr>
              <w:t>16.</w:t>
            </w:r>
          </w:p>
        </w:tc>
        <w:tc>
          <w:tcPr>
            <w:tcW w:w="1938" w:type="dxa"/>
            <w:tcBorders>
              <w:top w:val="single" w:color="auto" w:sz="4" w:space="0"/>
              <w:left w:val="single" w:color="auto" w:sz="4" w:space="0"/>
              <w:bottom w:val="single" w:color="auto" w:sz="4" w:space="0"/>
              <w:right w:val="single" w:color="auto" w:sz="4" w:space="0"/>
            </w:tcBorders>
          </w:tcPr>
          <w:p w14:paraId="127B16DD">
            <w:pPr>
              <w:widowControl w:val="0"/>
              <w:spacing w:after="120"/>
              <w:jc w:val="center"/>
              <w:rPr>
                <w:rFonts w:ascii="GHEA Grapalat" w:hAnsi="GHEA Grapalat"/>
                <w:sz w:val="18"/>
                <w:szCs w:val="18"/>
              </w:rPr>
            </w:pPr>
            <w:r>
              <w:rPr>
                <w:rFonts w:ascii="GHEA Grapalat" w:hAnsi="GHEA Grapalat"/>
                <w:sz w:val="18"/>
                <w:szCs w:val="18"/>
              </w:rPr>
              <w:t>валюта (прописью и по коду)</w:t>
            </w:r>
          </w:p>
        </w:tc>
        <w:tc>
          <w:tcPr>
            <w:tcW w:w="2050" w:type="dxa"/>
            <w:tcBorders>
              <w:top w:val="single" w:color="auto" w:sz="4" w:space="0"/>
              <w:left w:val="single" w:color="auto" w:sz="4" w:space="0"/>
              <w:bottom w:val="single" w:color="auto" w:sz="4" w:space="0"/>
              <w:right w:val="single" w:color="auto" w:sz="4" w:space="0"/>
            </w:tcBorders>
          </w:tcPr>
          <w:p w14:paraId="6B390ED6">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A4189C5">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color="auto" w:sz="4" w:space="0"/>
              <w:left w:val="single" w:color="auto" w:sz="4" w:space="0"/>
              <w:bottom w:val="single" w:color="auto" w:sz="4" w:space="0"/>
              <w:right w:val="single" w:color="auto" w:sz="4" w:space="0"/>
            </w:tcBorders>
          </w:tcPr>
          <w:p w14:paraId="327B91F6">
            <w:pPr>
              <w:widowControl w:val="0"/>
              <w:spacing w:after="120"/>
              <w:jc w:val="center"/>
              <w:rPr>
                <w:rFonts w:ascii="GHEA Grapalat" w:hAnsi="GHEA Grapalat"/>
                <w:sz w:val="18"/>
                <w:szCs w:val="18"/>
              </w:rPr>
            </w:pPr>
            <w:r>
              <w:rPr>
                <w:rFonts w:ascii="GHEA Grapalat" w:hAnsi="GHEA Grapalat"/>
                <w:sz w:val="18"/>
                <w:szCs w:val="18"/>
              </w:rPr>
              <w:t>заполняется плательщиком</w:t>
            </w:r>
          </w:p>
        </w:tc>
      </w:tr>
      <w:tr w14:paraId="64094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D7CB980">
            <w:pPr>
              <w:widowControl w:val="0"/>
              <w:spacing w:after="120"/>
              <w:jc w:val="center"/>
              <w:rPr>
                <w:rFonts w:ascii="GHEA Grapalat" w:hAnsi="GHEA Grapalat"/>
                <w:sz w:val="18"/>
                <w:szCs w:val="18"/>
              </w:rPr>
            </w:pPr>
            <w:r>
              <w:rPr>
                <w:rFonts w:ascii="GHEA Grapalat" w:hAnsi="GHEA Grapalat"/>
                <w:sz w:val="18"/>
                <w:szCs w:val="18"/>
              </w:rPr>
              <w:t>17.</w:t>
            </w:r>
          </w:p>
        </w:tc>
        <w:tc>
          <w:tcPr>
            <w:tcW w:w="1938" w:type="dxa"/>
            <w:tcBorders>
              <w:top w:val="single" w:color="auto" w:sz="4" w:space="0"/>
              <w:left w:val="single" w:color="auto" w:sz="4" w:space="0"/>
              <w:bottom w:val="single" w:color="auto" w:sz="4" w:space="0"/>
              <w:right w:val="single" w:color="auto" w:sz="4" w:space="0"/>
            </w:tcBorders>
          </w:tcPr>
          <w:p w14:paraId="7EED3FDB">
            <w:pPr>
              <w:widowControl w:val="0"/>
              <w:spacing w:after="120"/>
              <w:jc w:val="center"/>
              <w:rPr>
                <w:rFonts w:ascii="GHEA Grapalat" w:hAnsi="GHEA Grapalat"/>
                <w:sz w:val="18"/>
                <w:szCs w:val="18"/>
              </w:rPr>
            </w:pPr>
            <w:r>
              <w:rPr>
                <w:rFonts w:ascii="GHEA Grapalat" w:hAnsi="GHEA Grapalat"/>
                <w:sz w:val="18"/>
                <w:szCs w:val="18"/>
              </w:rPr>
              <w:t>цель сделки</w:t>
            </w:r>
          </w:p>
        </w:tc>
        <w:tc>
          <w:tcPr>
            <w:tcW w:w="2050" w:type="dxa"/>
            <w:tcBorders>
              <w:top w:val="single" w:color="auto" w:sz="4" w:space="0"/>
              <w:left w:val="single" w:color="auto" w:sz="4" w:space="0"/>
              <w:bottom w:val="single" w:color="auto" w:sz="4" w:space="0"/>
              <w:right w:val="single" w:color="auto" w:sz="4" w:space="0"/>
            </w:tcBorders>
          </w:tcPr>
          <w:p w14:paraId="68054F5E">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47AC6FD4">
            <w:pPr>
              <w:widowControl w:val="0"/>
              <w:spacing w:after="120"/>
              <w:jc w:val="center"/>
              <w:rPr>
                <w:rFonts w:ascii="GHEA Grapalat" w:hAnsi="GHEA Grapalat"/>
                <w:sz w:val="18"/>
                <w:szCs w:val="18"/>
              </w:rPr>
            </w:pPr>
            <w:r>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color="auto" w:sz="4" w:space="0"/>
              <w:left w:val="single" w:color="auto" w:sz="4" w:space="0"/>
              <w:bottom w:val="single" w:color="auto" w:sz="4" w:space="0"/>
              <w:right w:val="single" w:color="auto" w:sz="4" w:space="0"/>
            </w:tcBorders>
          </w:tcPr>
          <w:p w14:paraId="456B7D76">
            <w:pPr>
              <w:widowControl w:val="0"/>
              <w:spacing w:after="12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14:paraId="0D793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873A454">
            <w:pPr>
              <w:widowControl w:val="0"/>
              <w:spacing w:after="120"/>
              <w:jc w:val="center"/>
              <w:rPr>
                <w:rFonts w:ascii="GHEA Grapalat" w:hAnsi="GHEA Grapalat"/>
                <w:sz w:val="18"/>
                <w:szCs w:val="18"/>
              </w:rPr>
            </w:pPr>
            <w:r>
              <w:rPr>
                <w:rFonts w:ascii="GHEA Grapalat" w:hAnsi="GHEA Grapalat"/>
                <w:sz w:val="18"/>
                <w:szCs w:val="18"/>
              </w:rPr>
              <w:t>18.</w:t>
            </w:r>
          </w:p>
        </w:tc>
        <w:tc>
          <w:tcPr>
            <w:tcW w:w="1938" w:type="dxa"/>
            <w:tcBorders>
              <w:top w:val="single" w:color="auto" w:sz="4" w:space="0"/>
              <w:left w:val="single" w:color="auto" w:sz="4" w:space="0"/>
              <w:bottom w:val="single" w:color="auto" w:sz="4" w:space="0"/>
              <w:right w:val="single" w:color="auto" w:sz="4" w:space="0"/>
            </w:tcBorders>
          </w:tcPr>
          <w:p w14:paraId="65708315">
            <w:pPr>
              <w:widowControl w:val="0"/>
              <w:spacing w:after="120"/>
              <w:jc w:val="center"/>
              <w:rPr>
                <w:rFonts w:ascii="GHEA Grapalat" w:hAnsi="GHEA Grapalat"/>
                <w:sz w:val="18"/>
                <w:szCs w:val="18"/>
              </w:rPr>
            </w:pPr>
            <w:r>
              <w:rPr>
                <w:rFonts w:ascii="GHEA Grapalat" w:hAnsi="GHEA Grapalat"/>
                <w:sz w:val="18"/>
                <w:szCs w:val="18"/>
              </w:rPr>
              <w:t xml:space="preserve">основания для совершения платежа: </w:t>
            </w:r>
          </w:p>
        </w:tc>
        <w:tc>
          <w:tcPr>
            <w:tcW w:w="2050" w:type="dxa"/>
            <w:tcBorders>
              <w:top w:val="single" w:color="auto" w:sz="4" w:space="0"/>
              <w:left w:val="single" w:color="auto" w:sz="4" w:space="0"/>
              <w:bottom w:val="single" w:color="auto" w:sz="4" w:space="0"/>
              <w:right w:val="single" w:color="auto" w:sz="4" w:space="0"/>
            </w:tcBorders>
          </w:tcPr>
          <w:p w14:paraId="7AEE20D6">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128DD7F">
            <w:pPr>
              <w:widowControl w:val="0"/>
              <w:spacing w:after="120"/>
              <w:jc w:val="center"/>
              <w:rPr>
                <w:rFonts w:ascii="GHEA Grapalat" w:hAnsi="GHEA Grapalat"/>
                <w:sz w:val="18"/>
                <w:szCs w:val="18"/>
              </w:rPr>
            </w:pPr>
            <w:r>
              <w:rPr>
                <w:rFonts w:ascii="GHEA Grapalat" w:hAnsi="GHEA Grapalat"/>
                <w:sz w:val="18"/>
                <w:szCs w:val="18"/>
              </w:rPr>
              <w:t>обязательно</w:t>
            </w:r>
          </w:p>
          <w:p w14:paraId="59D96C0F">
            <w:pPr>
              <w:widowControl w:val="0"/>
              <w:spacing w:after="120"/>
              <w:jc w:val="center"/>
              <w:rPr>
                <w:rFonts w:ascii="GHEA Grapalat" w:hAnsi="GHEA Grapalat"/>
                <w:sz w:val="18"/>
                <w:szCs w:val="18"/>
              </w:rPr>
            </w:pPr>
            <w:r>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color="auto" w:sz="4" w:space="0"/>
              <w:left w:val="single" w:color="auto" w:sz="4" w:space="0"/>
              <w:bottom w:val="single" w:color="auto" w:sz="4" w:space="0"/>
              <w:right w:val="single" w:color="auto" w:sz="4" w:space="0"/>
            </w:tcBorders>
          </w:tcPr>
          <w:p w14:paraId="7146AD61">
            <w:pPr>
              <w:widowControl w:val="0"/>
              <w:spacing w:after="120"/>
              <w:jc w:val="center"/>
              <w:rPr>
                <w:rFonts w:ascii="GHEA Grapalat" w:hAnsi="GHEA Grapalat"/>
                <w:sz w:val="18"/>
                <w:szCs w:val="18"/>
              </w:rPr>
            </w:pPr>
            <w:r>
              <w:rPr>
                <w:rFonts w:ascii="GHEA Grapalat" w:hAnsi="GHEA Grapalat"/>
                <w:sz w:val="18"/>
                <w:szCs w:val="18"/>
              </w:rPr>
              <w:t>заполняется бенефициаром</w:t>
            </w:r>
          </w:p>
        </w:tc>
      </w:tr>
      <w:tr w14:paraId="70300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77523AC6">
            <w:pPr>
              <w:widowControl w:val="0"/>
              <w:spacing w:after="120"/>
              <w:jc w:val="center"/>
              <w:rPr>
                <w:rFonts w:ascii="GHEA Grapalat" w:hAnsi="GHEA Grapalat"/>
                <w:sz w:val="18"/>
                <w:szCs w:val="18"/>
              </w:rPr>
            </w:pPr>
            <w:r>
              <w:rPr>
                <w:rFonts w:ascii="GHEA Grapalat" w:hAnsi="GHEA Grapalat"/>
                <w:sz w:val="18"/>
                <w:szCs w:val="18"/>
              </w:rPr>
              <w:t>19.</w:t>
            </w:r>
          </w:p>
        </w:tc>
        <w:tc>
          <w:tcPr>
            <w:tcW w:w="1938" w:type="dxa"/>
            <w:tcBorders>
              <w:top w:val="single" w:color="auto" w:sz="4" w:space="0"/>
              <w:left w:val="single" w:color="auto" w:sz="4" w:space="0"/>
              <w:bottom w:val="single" w:color="auto" w:sz="4" w:space="0"/>
              <w:right w:val="single" w:color="auto" w:sz="4" w:space="0"/>
            </w:tcBorders>
          </w:tcPr>
          <w:p w14:paraId="382EA273">
            <w:pPr>
              <w:widowControl w:val="0"/>
              <w:spacing w:after="120"/>
              <w:jc w:val="center"/>
              <w:rPr>
                <w:rFonts w:ascii="GHEA Grapalat" w:hAnsi="GHEA Grapalat"/>
                <w:sz w:val="18"/>
                <w:szCs w:val="18"/>
              </w:rPr>
            </w:pPr>
            <w:r>
              <w:rPr>
                <w:rFonts w:ascii="GHEA Grapalat" w:hAnsi="GHEA Grapalat"/>
                <w:sz w:val="18"/>
                <w:szCs w:val="18"/>
              </w:rPr>
              <w:t xml:space="preserve">условия оплаты: </w:t>
            </w:r>
          </w:p>
        </w:tc>
        <w:tc>
          <w:tcPr>
            <w:tcW w:w="2050" w:type="dxa"/>
            <w:tcBorders>
              <w:top w:val="single" w:color="auto" w:sz="4" w:space="0"/>
              <w:left w:val="single" w:color="auto" w:sz="4" w:space="0"/>
              <w:bottom w:val="single" w:color="auto" w:sz="4" w:space="0"/>
              <w:right w:val="single" w:color="auto" w:sz="4" w:space="0"/>
            </w:tcBorders>
          </w:tcPr>
          <w:p w14:paraId="4C46BB89">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F449471">
            <w:pPr>
              <w:widowControl w:val="0"/>
              <w:spacing w:after="120"/>
              <w:jc w:val="center"/>
              <w:rPr>
                <w:rFonts w:ascii="GHEA Grapalat" w:hAnsi="GHEA Grapalat" w:cs="Sylfaen"/>
                <w:sz w:val="18"/>
                <w:szCs w:val="18"/>
              </w:rPr>
            </w:pPr>
            <w:r>
              <w:rPr>
                <w:rFonts w:ascii="GHEA Grapalat" w:hAnsi="GHEA Grapalat"/>
                <w:sz w:val="18"/>
                <w:szCs w:val="18"/>
              </w:rPr>
              <w:t xml:space="preserve">обязательно </w:t>
            </w:r>
          </w:p>
          <w:p w14:paraId="51590EA7">
            <w:pPr>
              <w:widowControl w:val="0"/>
              <w:spacing w:after="120"/>
              <w:jc w:val="center"/>
              <w:rPr>
                <w:rFonts w:ascii="GHEA Grapalat" w:hAnsi="GHEA Grapalat" w:cs="Sylfaen"/>
                <w:sz w:val="18"/>
                <w:szCs w:val="18"/>
              </w:rPr>
            </w:pPr>
            <w:r>
              <w:rPr>
                <w:rFonts w:ascii="GHEA Grapalat" w:hAnsi="GHEA Grapalat"/>
                <w:sz w:val="18"/>
                <w:szCs w:val="18"/>
              </w:rPr>
              <w:t xml:space="preserve">заполняются слова "акцептованный платеж", </w:t>
            </w:r>
          </w:p>
          <w:p w14:paraId="4850596B">
            <w:pPr>
              <w:widowControl w:val="0"/>
              <w:spacing w:after="120"/>
              <w:jc w:val="center"/>
              <w:rPr>
                <w:rFonts w:ascii="GHEA Grapalat" w:hAnsi="GHEA Grapalat"/>
                <w:sz w:val="18"/>
                <w:szCs w:val="18"/>
              </w:rPr>
            </w:pPr>
            <w:r>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color="auto" w:sz="4" w:space="0"/>
              <w:left w:val="single" w:color="auto" w:sz="4" w:space="0"/>
              <w:bottom w:val="single" w:color="auto" w:sz="4" w:space="0"/>
              <w:right w:val="single" w:color="auto" w:sz="4" w:space="0"/>
            </w:tcBorders>
          </w:tcPr>
          <w:p w14:paraId="650A1E5B">
            <w:pPr>
              <w:widowControl w:val="0"/>
              <w:spacing w:after="120"/>
              <w:jc w:val="center"/>
              <w:rPr>
                <w:rFonts w:ascii="GHEA Grapalat" w:hAnsi="GHEA Grapalat"/>
                <w:sz w:val="18"/>
                <w:szCs w:val="18"/>
              </w:rPr>
            </w:pPr>
            <w:r>
              <w:rPr>
                <w:rFonts w:ascii="GHEA Grapalat" w:hAnsi="GHEA Grapalat"/>
                <w:sz w:val="18"/>
                <w:szCs w:val="18"/>
              </w:rPr>
              <w:t xml:space="preserve">заранее заполняется бенефициаром </w:t>
            </w:r>
          </w:p>
        </w:tc>
      </w:tr>
      <w:tr w14:paraId="34AF3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73AB180">
            <w:pPr>
              <w:widowControl w:val="0"/>
              <w:spacing w:after="120"/>
              <w:jc w:val="center"/>
              <w:rPr>
                <w:rFonts w:ascii="GHEA Grapalat" w:hAnsi="GHEA Grapalat"/>
                <w:sz w:val="18"/>
                <w:szCs w:val="18"/>
              </w:rPr>
            </w:pPr>
            <w:r>
              <w:rPr>
                <w:rFonts w:ascii="GHEA Grapalat" w:hAnsi="GHEA Grapalat"/>
                <w:sz w:val="18"/>
                <w:szCs w:val="18"/>
              </w:rPr>
              <w:t>20.</w:t>
            </w:r>
          </w:p>
        </w:tc>
        <w:tc>
          <w:tcPr>
            <w:tcW w:w="1938" w:type="dxa"/>
            <w:tcBorders>
              <w:top w:val="single" w:color="auto" w:sz="4" w:space="0"/>
              <w:left w:val="single" w:color="auto" w:sz="4" w:space="0"/>
              <w:bottom w:val="single" w:color="auto" w:sz="4" w:space="0"/>
              <w:right w:val="single" w:color="auto" w:sz="4" w:space="0"/>
            </w:tcBorders>
          </w:tcPr>
          <w:p w14:paraId="5C4B434E">
            <w:pPr>
              <w:widowControl w:val="0"/>
              <w:spacing w:after="120"/>
              <w:jc w:val="center"/>
              <w:rPr>
                <w:rFonts w:ascii="GHEA Grapalat" w:hAnsi="GHEA Grapalat"/>
                <w:sz w:val="18"/>
                <w:szCs w:val="18"/>
              </w:rPr>
            </w:pPr>
            <w:r>
              <w:rPr>
                <w:rFonts w:ascii="GHEA Grapalat" w:hAnsi="GHEA Grapalat"/>
                <w:sz w:val="18"/>
                <w:szCs w:val="18"/>
              </w:rPr>
              <w:t>количество прилагаемых страниц</w:t>
            </w:r>
          </w:p>
        </w:tc>
        <w:tc>
          <w:tcPr>
            <w:tcW w:w="2050" w:type="dxa"/>
            <w:tcBorders>
              <w:top w:val="single" w:color="auto" w:sz="4" w:space="0"/>
              <w:left w:val="single" w:color="auto" w:sz="4" w:space="0"/>
              <w:bottom w:val="single" w:color="auto" w:sz="4" w:space="0"/>
              <w:right w:val="single" w:color="auto" w:sz="4" w:space="0"/>
            </w:tcBorders>
          </w:tcPr>
          <w:p w14:paraId="1C07FAB9">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FBCF606">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705B71A7">
            <w:pPr>
              <w:widowControl w:val="0"/>
              <w:spacing w:after="120"/>
              <w:jc w:val="center"/>
              <w:rPr>
                <w:rFonts w:ascii="GHEA Grapalat" w:hAnsi="GHEA Grapalat"/>
                <w:sz w:val="18"/>
                <w:szCs w:val="18"/>
              </w:rPr>
            </w:pPr>
            <w:r>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67B8E21">
            <w:pPr>
              <w:widowControl w:val="0"/>
              <w:spacing w:after="120"/>
              <w:jc w:val="center"/>
              <w:rPr>
                <w:rFonts w:ascii="GHEA Grapalat" w:hAnsi="GHEA Grapalat"/>
                <w:sz w:val="18"/>
                <w:szCs w:val="18"/>
              </w:rPr>
            </w:pPr>
            <w:r>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color="auto" w:sz="4" w:space="0"/>
              <w:left w:val="single" w:color="auto" w:sz="4" w:space="0"/>
              <w:bottom w:val="single" w:color="auto" w:sz="4" w:space="0"/>
              <w:right w:val="single" w:color="auto" w:sz="4" w:space="0"/>
            </w:tcBorders>
          </w:tcPr>
          <w:p w14:paraId="268804E8">
            <w:pPr>
              <w:widowControl w:val="0"/>
              <w:spacing w:after="120"/>
              <w:jc w:val="center"/>
              <w:rPr>
                <w:rFonts w:ascii="GHEA Grapalat" w:hAnsi="GHEA Grapalat"/>
                <w:sz w:val="18"/>
                <w:szCs w:val="18"/>
              </w:rPr>
            </w:pPr>
            <w:r>
              <w:rPr>
                <w:rFonts w:ascii="GHEA Grapalat" w:hAnsi="GHEA Grapalat"/>
                <w:sz w:val="18"/>
                <w:szCs w:val="18"/>
              </w:rPr>
              <w:t>заполняется бенефициаром</w:t>
            </w:r>
          </w:p>
        </w:tc>
      </w:tr>
      <w:tr w14:paraId="665A9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EE31536">
            <w:pPr>
              <w:widowControl w:val="0"/>
              <w:spacing w:after="120"/>
              <w:jc w:val="center"/>
              <w:rPr>
                <w:rFonts w:ascii="GHEA Grapalat" w:hAnsi="GHEA Grapalat"/>
                <w:sz w:val="18"/>
                <w:szCs w:val="18"/>
              </w:rPr>
            </w:pPr>
            <w:r>
              <w:rPr>
                <w:rFonts w:ascii="GHEA Grapalat" w:hAnsi="GHEA Grapalat"/>
                <w:sz w:val="18"/>
                <w:szCs w:val="18"/>
              </w:rPr>
              <w:t>21.а.</w:t>
            </w:r>
          </w:p>
        </w:tc>
        <w:tc>
          <w:tcPr>
            <w:tcW w:w="1938" w:type="dxa"/>
            <w:tcBorders>
              <w:top w:val="single" w:color="auto" w:sz="4" w:space="0"/>
              <w:left w:val="single" w:color="auto" w:sz="4" w:space="0"/>
              <w:bottom w:val="single" w:color="auto" w:sz="4" w:space="0"/>
              <w:right w:val="single" w:color="auto" w:sz="4" w:space="0"/>
            </w:tcBorders>
          </w:tcPr>
          <w:p w14:paraId="31A9B013">
            <w:pPr>
              <w:widowControl w:val="0"/>
              <w:spacing w:after="120"/>
              <w:jc w:val="center"/>
              <w:rPr>
                <w:rFonts w:ascii="GHEA Grapalat" w:hAnsi="GHEA Grapalat"/>
                <w:sz w:val="18"/>
                <w:szCs w:val="18"/>
              </w:rPr>
            </w:pPr>
            <w:r>
              <w:rPr>
                <w:rFonts w:ascii="GHEA Grapalat" w:hAnsi="GHEA Grapalat"/>
                <w:sz w:val="18"/>
                <w:szCs w:val="18"/>
              </w:rPr>
              <w:t>подпись плательщика</w:t>
            </w:r>
          </w:p>
        </w:tc>
        <w:tc>
          <w:tcPr>
            <w:tcW w:w="2050" w:type="dxa"/>
            <w:tcBorders>
              <w:top w:val="single" w:color="auto" w:sz="4" w:space="0"/>
              <w:left w:val="single" w:color="auto" w:sz="4" w:space="0"/>
              <w:bottom w:val="single" w:color="auto" w:sz="4" w:space="0"/>
              <w:right w:val="single" w:color="auto" w:sz="4" w:space="0"/>
            </w:tcBorders>
          </w:tcPr>
          <w:p w14:paraId="31C53DC8">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3ADC513E">
            <w:pPr>
              <w:widowControl w:val="0"/>
              <w:spacing w:after="120"/>
              <w:jc w:val="center"/>
              <w:rPr>
                <w:rFonts w:ascii="GHEA Grapalat" w:hAnsi="GHEA Grapalat"/>
                <w:sz w:val="18"/>
                <w:szCs w:val="18"/>
              </w:rPr>
            </w:pPr>
            <w:r>
              <w:rPr>
                <w:rFonts w:ascii="GHEA Grapalat" w:hAnsi="GHEA Grapalat"/>
                <w:sz w:val="18"/>
                <w:szCs w:val="18"/>
              </w:rPr>
              <w:t>обязательно</w:t>
            </w:r>
          </w:p>
          <w:p w14:paraId="318DAFA2">
            <w:pPr>
              <w:widowControl w:val="0"/>
              <w:spacing w:after="120"/>
              <w:jc w:val="center"/>
              <w:rPr>
                <w:rFonts w:ascii="GHEA Grapalat" w:hAnsi="GHEA Grapalat"/>
                <w:sz w:val="18"/>
                <w:szCs w:val="18"/>
              </w:rPr>
            </w:pPr>
            <w:r>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color="auto" w:sz="4" w:space="0"/>
              <w:left w:val="single" w:color="auto" w:sz="4" w:space="0"/>
              <w:bottom w:val="single" w:color="auto" w:sz="4" w:space="0"/>
              <w:right w:val="single" w:color="auto" w:sz="4" w:space="0"/>
            </w:tcBorders>
          </w:tcPr>
          <w:p w14:paraId="23E5C20D">
            <w:pPr>
              <w:widowControl w:val="0"/>
              <w:spacing w:after="120"/>
              <w:jc w:val="center"/>
              <w:rPr>
                <w:rFonts w:ascii="GHEA Grapalat" w:hAnsi="GHEA Grapalat"/>
                <w:sz w:val="18"/>
                <w:szCs w:val="18"/>
              </w:rPr>
            </w:pPr>
            <w:r>
              <w:rPr>
                <w:rFonts w:ascii="GHEA Grapalat" w:hAnsi="GHEA Grapalat"/>
                <w:sz w:val="18"/>
                <w:szCs w:val="18"/>
              </w:rPr>
              <w:t xml:space="preserve">подписывается плательщиком или </w:t>
            </w:r>
          </w:p>
          <w:p w14:paraId="5808EF06">
            <w:pPr>
              <w:widowControl w:val="0"/>
              <w:spacing w:after="120"/>
              <w:jc w:val="center"/>
              <w:rPr>
                <w:rFonts w:ascii="GHEA Grapalat" w:hAnsi="GHEA Grapalat"/>
                <w:sz w:val="18"/>
                <w:szCs w:val="18"/>
              </w:rPr>
            </w:pPr>
            <w:r>
              <w:rPr>
                <w:rFonts w:ascii="GHEA Grapalat" w:hAnsi="GHEA Grapalat"/>
                <w:sz w:val="18"/>
                <w:szCs w:val="18"/>
              </w:rPr>
              <w:t>проставляется электронная подпись плательщика</w:t>
            </w:r>
          </w:p>
        </w:tc>
      </w:tr>
      <w:tr w14:paraId="0AEEB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CD9C872">
            <w:pPr>
              <w:widowControl w:val="0"/>
              <w:spacing w:after="120"/>
              <w:jc w:val="center"/>
              <w:rPr>
                <w:rFonts w:ascii="GHEA Grapalat" w:hAnsi="GHEA Grapalat"/>
                <w:sz w:val="18"/>
                <w:szCs w:val="18"/>
              </w:rPr>
            </w:pPr>
            <w:r>
              <w:rPr>
                <w:rFonts w:ascii="GHEA Grapalat" w:hAnsi="GHEA Grapalat"/>
                <w:sz w:val="18"/>
                <w:szCs w:val="18"/>
              </w:rPr>
              <w:t>21.б.</w:t>
            </w:r>
          </w:p>
        </w:tc>
        <w:tc>
          <w:tcPr>
            <w:tcW w:w="1938" w:type="dxa"/>
            <w:tcBorders>
              <w:top w:val="single" w:color="auto" w:sz="4" w:space="0"/>
              <w:left w:val="single" w:color="auto" w:sz="4" w:space="0"/>
              <w:bottom w:val="single" w:color="auto" w:sz="4" w:space="0"/>
              <w:right w:val="single" w:color="auto" w:sz="4" w:space="0"/>
            </w:tcBorders>
          </w:tcPr>
          <w:p w14:paraId="34BBC5D4">
            <w:pPr>
              <w:widowControl w:val="0"/>
              <w:spacing w:after="120"/>
              <w:jc w:val="center"/>
              <w:rPr>
                <w:rFonts w:ascii="GHEA Grapalat" w:hAnsi="GHEA Grapalat"/>
                <w:sz w:val="18"/>
                <w:szCs w:val="18"/>
              </w:rPr>
            </w:pPr>
            <w:r>
              <w:rPr>
                <w:rFonts w:ascii="GHEA Grapalat" w:hAnsi="GHEA Grapalat"/>
                <w:sz w:val="18"/>
                <w:szCs w:val="18"/>
              </w:rPr>
              <w:t>печать плательщика</w:t>
            </w:r>
          </w:p>
        </w:tc>
        <w:tc>
          <w:tcPr>
            <w:tcW w:w="2050" w:type="dxa"/>
            <w:tcBorders>
              <w:top w:val="single" w:color="auto" w:sz="4" w:space="0"/>
              <w:left w:val="single" w:color="auto" w:sz="4" w:space="0"/>
              <w:bottom w:val="single" w:color="auto" w:sz="4" w:space="0"/>
              <w:right w:val="single" w:color="auto" w:sz="4" w:space="0"/>
            </w:tcBorders>
          </w:tcPr>
          <w:p w14:paraId="184F8C8A">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7AB6CC07">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p w14:paraId="45CB6926">
            <w:pPr>
              <w:widowControl w:val="0"/>
              <w:spacing w:after="120"/>
              <w:jc w:val="center"/>
              <w:rPr>
                <w:rFonts w:ascii="GHEA Grapalat" w:hAnsi="GHEA Grapalat"/>
                <w:sz w:val="18"/>
                <w:szCs w:val="18"/>
              </w:rPr>
            </w:pPr>
            <w:r>
              <w:rPr>
                <w:rFonts w:ascii="GHEA Grapalat" w:hAnsi="GHEA Grapalat"/>
                <w:sz w:val="18"/>
                <w:szCs w:val="18"/>
              </w:rPr>
              <w:t>при наличии печати, когда плательщик представляет Требование в бумажной форме</w:t>
            </w:r>
          </w:p>
          <w:p w14:paraId="35BE9EA0">
            <w:pPr>
              <w:widowControl w:val="0"/>
              <w:spacing w:after="120"/>
              <w:jc w:val="center"/>
              <w:rPr>
                <w:rFonts w:ascii="GHEA Grapalat" w:hAnsi="GHEA Grapalat"/>
                <w:sz w:val="18"/>
                <w:szCs w:val="18"/>
              </w:rPr>
            </w:pPr>
          </w:p>
        </w:tc>
        <w:tc>
          <w:tcPr>
            <w:tcW w:w="2640" w:type="dxa"/>
            <w:tcBorders>
              <w:top w:val="single" w:color="auto" w:sz="4" w:space="0"/>
              <w:left w:val="single" w:color="auto" w:sz="4" w:space="0"/>
              <w:bottom w:val="single" w:color="auto" w:sz="4" w:space="0"/>
              <w:right w:val="single" w:color="auto" w:sz="4" w:space="0"/>
            </w:tcBorders>
          </w:tcPr>
          <w:p w14:paraId="3B44109C">
            <w:pPr>
              <w:widowControl w:val="0"/>
              <w:spacing w:after="120"/>
              <w:jc w:val="center"/>
              <w:rPr>
                <w:rFonts w:ascii="GHEA Grapalat" w:hAnsi="GHEA Grapalat"/>
                <w:sz w:val="18"/>
                <w:szCs w:val="18"/>
              </w:rPr>
            </w:pPr>
            <w:r>
              <w:rPr>
                <w:rFonts w:ascii="GHEA Grapalat" w:hAnsi="GHEA Grapalat"/>
                <w:sz w:val="18"/>
                <w:szCs w:val="18"/>
              </w:rPr>
              <w:t xml:space="preserve">скрепляется печатью плательщика </w:t>
            </w:r>
          </w:p>
          <w:p w14:paraId="79D50DB7">
            <w:pPr>
              <w:widowControl w:val="0"/>
              <w:spacing w:after="120"/>
              <w:jc w:val="center"/>
              <w:rPr>
                <w:rFonts w:ascii="GHEA Grapalat" w:hAnsi="GHEA Grapalat"/>
                <w:sz w:val="18"/>
                <w:szCs w:val="18"/>
              </w:rPr>
            </w:pPr>
            <w:r>
              <w:rPr>
                <w:rFonts w:ascii="GHEA Grapalat" w:hAnsi="GHEA Grapalat"/>
                <w:sz w:val="18"/>
                <w:szCs w:val="18"/>
              </w:rPr>
              <w:t>при представлении в бумажной форме</w:t>
            </w:r>
          </w:p>
        </w:tc>
      </w:tr>
      <w:tr w14:paraId="37908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154E1FA9">
            <w:pPr>
              <w:widowControl w:val="0"/>
              <w:spacing w:after="120"/>
              <w:jc w:val="center"/>
              <w:rPr>
                <w:rFonts w:ascii="GHEA Grapalat" w:hAnsi="GHEA Grapalat"/>
                <w:sz w:val="18"/>
                <w:szCs w:val="18"/>
              </w:rPr>
            </w:pPr>
            <w:r>
              <w:rPr>
                <w:rFonts w:ascii="GHEA Grapalat" w:hAnsi="GHEA Grapalat"/>
                <w:sz w:val="18"/>
                <w:szCs w:val="18"/>
              </w:rPr>
              <w:t>22.а.</w:t>
            </w:r>
          </w:p>
        </w:tc>
        <w:tc>
          <w:tcPr>
            <w:tcW w:w="1938" w:type="dxa"/>
            <w:tcBorders>
              <w:top w:val="single" w:color="auto" w:sz="4" w:space="0"/>
              <w:left w:val="single" w:color="auto" w:sz="4" w:space="0"/>
              <w:bottom w:val="single" w:color="auto" w:sz="4" w:space="0"/>
              <w:right w:val="single" w:color="auto" w:sz="4" w:space="0"/>
            </w:tcBorders>
          </w:tcPr>
          <w:p w14:paraId="3D24B1A5">
            <w:pPr>
              <w:widowControl w:val="0"/>
              <w:spacing w:after="120"/>
              <w:jc w:val="center"/>
              <w:rPr>
                <w:rFonts w:ascii="GHEA Grapalat" w:hAnsi="GHEA Grapalat"/>
                <w:sz w:val="18"/>
                <w:szCs w:val="18"/>
              </w:rPr>
            </w:pPr>
            <w:r>
              <w:rPr>
                <w:rFonts w:ascii="GHEA Grapalat" w:hAnsi="GHEA Grapalat"/>
                <w:sz w:val="18"/>
                <w:szCs w:val="18"/>
              </w:rPr>
              <w:t>подпись бенефициара</w:t>
            </w:r>
          </w:p>
        </w:tc>
        <w:tc>
          <w:tcPr>
            <w:tcW w:w="2050" w:type="dxa"/>
            <w:tcBorders>
              <w:top w:val="single" w:color="auto" w:sz="4" w:space="0"/>
              <w:left w:val="single" w:color="auto" w:sz="4" w:space="0"/>
              <w:bottom w:val="single" w:color="auto" w:sz="4" w:space="0"/>
              <w:right w:val="single" w:color="auto" w:sz="4" w:space="0"/>
            </w:tcBorders>
          </w:tcPr>
          <w:p w14:paraId="466B319A">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15B1B91">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p w14:paraId="37772494">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в банк</w:t>
            </w:r>
          </w:p>
        </w:tc>
        <w:tc>
          <w:tcPr>
            <w:tcW w:w="2640" w:type="dxa"/>
            <w:tcBorders>
              <w:top w:val="single" w:color="auto" w:sz="4" w:space="0"/>
              <w:left w:val="single" w:color="auto" w:sz="4" w:space="0"/>
              <w:bottom w:val="single" w:color="auto" w:sz="4" w:space="0"/>
              <w:right w:val="single" w:color="auto" w:sz="4" w:space="0"/>
            </w:tcBorders>
          </w:tcPr>
          <w:p w14:paraId="3D1E51F2">
            <w:pPr>
              <w:widowControl w:val="0"/>
              <w:spacing w:after="120"/>
              <w:jc w:val="center"/>
              <w:rPr>
                <w:rFonts w:ascii="GHEA Grapalat" w:hAnsi="GHEA Grapalat"/>
                <w:sz w:val="18"/>
                <w:szCs w:val="18"/>
              </w:rPr>
            </w:pPr>
            <w:r>
              <w:rPr>
                <w:rFonts w:ascii="GHEA Grapalat" w:hAnsi="GHEA Grapalat"/>
                <w:sz w:val="18"/>
                <w:szCs w:val="18"/>
              </w:rPr>
              <w:t>подписывается бенефициаром</w:t>
            </w:r>
          </w:p>
        </w:tc>
      </w:tr>
      <w:tr w14:paraId="25548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AD015E9">
            <w:pPr>
              <w:widowControl w:val="0"/>
              <w:spacing w:after="120"/>
              <w:jc w:val="center"/>
              <w:rPr>
                <w:rFonts w:ascii="GHEA Grapalat" w:hAnsi="GHEA Grapalat"/>
                <w:sz w:val="18"/>
                <w:szCs w:val="18"/>
              </w:rPr>
            </w:pPr>
            <w:r>
              <w:rPr>
                <w:rFonts w:ascii="GHEA Grapalat" w:hAnsi="GHEA Grapalat"/>
                <w:sz w:val="18"/>
                <w:szCs w:val="18"/>
              </w:rPr>
              <w:t>22.б.</w:t>
            </w:r>
          </w:p>
        </w:tc>
        <w:tc>
          <w:tcPr>
            <w:tcW w:w="1938" w:type="dxa"/>
            <w:tcBorders>
              <w:top w:val="single" w:color="auto" w:sz="4" w:space="0"/>
              <w:left w:val="single" w:color="auto" w:sz="4" w:space="0"/>
              <w:bottom w:val="single" w:color="auto" w:sz="4" w:space="0"/>
              <w:right w:val="single" w:color="auto" w:sz="4" w:space="0"/>
            </w:tcBorders>
          </w:tcPr>
          <w:p w14:paraId="41C86694">
            <w:pPr>
              <w:widowControl w:val="0"/>
              <w:spacing w:after="120"/>
              <w:jc w:val="center"/>
              <w:rPr>
                <w:rFonts w:ascii="GHEA Grapalat" w:hAnsi="GHEA Grapalat"/>
                <w:sz w:val="18"/>
                <w:szCs w:val="18"/>
              </w:rPr>
            </w:pPr>
            <w:r>
              <w:rPr>
                <w:rFonts w:ascii="GHEA Grapalat" w:hAnsi="GHEA Grapalat"/>
                <w:sz w:val="18"/>
                <w:szCs w:val="18"/>
              </w:rPr>
              <w:t>печать бенефициара</w:t>
            </w:r>
          </w:p>
        </w:tc>
        <w:tc>
          <w:tcPr>
            <w:tcW w:w="2050" w:type="dxa"/>
            <w:tcBorders>
              <w:top w:val="single" w:color="auto" w:sz="4" w:space="0"/>
              <w:left w:val="single" w:color="auto" w:sz="4" w:space="0"/>
              <w:bottom w:val="single" w:color="auto" w:sz="4" w:space="0"/>
              <w:right w:val="single" w:color="auto" w:sz="4" w:space="0"/>
            </w:tcBorders>
          </w:tcPr>
          <w:p w14:paraId="753FBEF3">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271FDE7">
            <w:pPr>
              <w:widowControl w:val="0"/>
              <w:spacing w:after="120"/>
              <w:jc w:val="center"/>
              <w:rPr>
                <w:rFonts w:ascii="GHEA Grapalat" w:hAnsi="GHEA Grapalat"/>
                <w:sz w:val="18"/>
                <w:szCs w:val="18"/>
              </w:rPr>
            </w:pPr>
            <w:r>
              <w:rPr>
                <w:rFonts w:ascii="GHEA Grapalat" w:hAnsi="GHEA Grapalat"/>
                <w:sz w:val="18"/>
                <w:szCs w:val="18"/>
              </w:rPr>
              <w:t xml:space="preserve">обязательно: </w:t>
            </w:r>
          </w:p>
          <w:p w14:paraId="1408D0A8">
            <w:pPr>
              <w:widowControl w:val="0"/>
              <w:spacing w:after="120"/>
              <w:jc w:val="center"/>
              <w:rPr>
                <w:rFonts w:ascii="GHEA Grapalat" w:hAnsi="GHEA Grapalat"/>
                <w:sz w:val="18"/>
                <w:szCs w:val="18"/>
              </w:rPr>
            </w:pPr>
            <w:r>
              <w:rPr>
                <w:rFonts w:ascii="GHEA Grapalat" w:hAnsi="GHEA Grapalat"/>
                <w:sz w:val="18"/>
                <w:szCs w:val="18"/>
              </w:rPr>
              <w:t>при наличии печати</w:t>
            </w:r>
          </w:p>
        </w:tc>
        <w:tc>
          <w:tcPr>
            <w:tcW w:w="2640" w:type="dxa"/>
            <w:tcBorders>
              <w:top w:val="single" w:color="auto" w:sz="4" w:space="0"/>
              <w:left w:val="single" w:color="auto" w:sz="4" w:space="0"/>
              <w:bottom w:val="single" w:color="auto" w:sz="4" w:space="0"/>
              <w:right w:val="single" w:color="auto" w:sz="4" w:space="0"/>
            </w:tcBorders>
          </w:tcPr>
          <w:p w14:paraId="6A454C64">
            <w:pPr>
              <w:widowControl w:val="0"/>
              <w:spacing w:after="120"/>
              <w:jc w:val="center"/>
              <w:rPr>
                <w:rFonts w:ascii="GHEA Grapalat" w:hAnsi="GHEA Grapalat"/>
                <w:sz w:val="18"/>
                <w:szCs w:val="18"/>
              </w:rPr>
            </w:pPr>
            <w:r>
              <w:rPr>
                <w:rFonts w:ascii="GHEA Grapalat" w:hAnsi="GHEA Grapalat"/>
                <w:sz w:val="18"/>
                <w:szCs w:val="18"/>
              </w:rPr>
              <w:t xml:space="preserve">скрепляется печатью бенефициара </w:t>
            </w:r>
          </w:p>
          <w:p w14:paraId="5DD18637">
            <w:pPr>
              <w:widowControl w:val="0"/>
              <w:spacing w:after="120"/>
              <w:jc w:val="center"/>
              <w:rPr>
                <w:rFonts w:ascii="GHEA Grapalat" w:hAnsi="GHEA Grapalat"/>
                <w:sz w:val="18"/>
                <w:szCs w:val="18"/>
              </w:rPr>
            </w:pPr>
            <w:r>
              <w:rPr>
                <w:rFonts w:ascii="GHEA Grapalat" w:hAnsi="GHEA Grapalat"/>
                <w:sz w:val="18"/>
                <w:szCs w:val="18"/>
              </w:rPr>
              <w:t>при представлении в банк в бумажной форме</w:t>
            </w:r>
          </w:p>
        </w:tc>
      </w:tr>
      <w:tr w14:paraId="60534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34488E4C">
            <w:pPr>
              <w:widowControl w:val="0"/>
              <w:spacing w:after="120"/>
              <w:jc w:val="center"/>
              <w:rPr>
                <w:rFonts w:ascii="GHEA Grapalat" w:hAnsi="GHEA Grapalat"/>
                <w:sz w:val="18"/>
                <w:szCs w:val="18"/>
              </w:rPr>
            </w:pPr>
            <w:r>
              <w:rPr>
                <w:rFonts w:ascii="GHEA Grapalat" w:hAnsi="GHEA Grapalat"/>
                <w:sz w:val="18"/>
                <w:szCs w:val="18"/>
              </w:rPr>
              <w:t>23.а.</w:t>
            </w:r>
          </w:p>
        </w:tc>
        <w:tc>
          <w:tcPr>
            <w:tcW w:w="1938" w:type="dxa"/>
            <w:tcBorders>
              <w:top w:val="single" w:color="auto" w:sz="4" w:space="0"/>
              <w:left w:val="single" w:color="auto" w:sz="4" w:space="0"/>
              <w:bottom w:val="single" w:color="auto" w:sz="4" w:space="0"/>
              <w:right w:val="single" w:color="auto" w:sz="4" w:space="0"/>
            </w:tcBorders>
          </w:tcPr>
          <w:p w14:paraId="14FBE2CA">
            <w:pPr>
              <w:widowControl w:val="0"/>
              <w:spacing w:after="120"/>
              <w:jc w:val="center"/>
              <w:rPr>
                <w:rFonts w:ascii="GHEA Grapalat" w:hAnsi="GHEA Grapalat"/>
                <w:sz w:val="18"/>
                <w:szCs w:val="18"/>
              </w:rPr>
            </w:pPr>
            <w:r>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1B9928D4">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5115EFD8">
            <w:pPr>
              <w:widowControl w:val="0"/>
              <w:spacing w:after="120"/>
              <w:jc w:val="center"/>
              <w:rPr>
                <w:rFonts w:ascii="GHEA Grapalat" w:hAnsi="GHEA Grapalat"/>
                <w:sz w:val="18"/>
                <w:szCs w:val="18"/>
              </w:rPr>
            </w:pPr>
            <w:r>
              <w:rPr>
                <w:rFonts w:ascii="GHEA Grapalat" w:hAnsi="GHEA Grapalat"/>
                <w:sz w:val="18"/>
                <w:szCs w:val="18"/>
              </w:rPr>
              <w:t>обязательно</w:t>
            </w:r>
          </w:p>
          <w:p w14:paraId="3AC1D14B">
            <w:pPr>
              <w:widowControl w:val="0"/>
              <w:spacing w:after="12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4F18A98B">
            <w:pPr>
              <w:widowControl w:val="0"/>
              <w:spacing w:after="120"/>
              <w:jc w:val="center"/>
              <w:rPr>
                <w:rFonts w:ascii="GHEA Grapalat" w:hAnsi="GHEA Grapalat"/>
                <w:sz w:val="18"/>
                <w:szCs w:val="18"/>
              </w:rPr>
            </w:pPr>
          </w:p>
        </w:tc>
      </w:tr>
      <w:tr w14:paraId="71567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21744898">
            <w:pPr>
              <w:widowControl w:val="0"/>
              <w:spacing w:after="120"/>
              <w:jc w:val="center"/>
              <w:rPr>
                <w:rFonts w:ascii="GHEA Grapalat" w:hAnsi="GHEA Grapalat"/>
                <w:sz w:val="18"/>
                <w:szCs w:val="18"/>
              </w:rPr>
            </w:pPr>
            <w:r>
              <w:rPr>
                <w:rFonts w:ascii="GHEA Grapalat" w:hAnsi="GHEA Grapalat"/>
                <w:sz w:val="18"/>
                <w:szCs w:val="18"/>
              </w:rPr>
              <w:t>23.б.</w:t>
            </w:r>
          </w:p>
        </w:tc>
        <w:tc>
          <w:tcPr>
            <w:tcW w:w="1938" w:type="dxa"/>
            <w:tcBorders>
              <w:top w:val="single" w:color="auto" w:sz="4" w:space="0"/>
              <w:left w:val="single" w:color="auto" w:sz="4" w:space="0"/>
              <w:bottom w:val="single" w:color="auto" w:sz="4" w:space="0"/>
              <w:right w:val="single" w:color="auto" w:sz="4" w:space="0"/>
            </w:tcBorders>
          </w:tcPr>
          <w:p w14:paraId="41938D3F">
            <w:pPr>
              <w:widowControl w:val="0"/>
              <w:spacing w:after="120"/>
              <w:jc w:val="center"/>
              <w:rPr>
                <w:rFonts w:ascii="GHEA Grapalat" w:hAnsi="GHEA Grapalat"/>
                <w:sz w:val="18"/>
                <w:szCs w:val="18"/>
              </w:rPr>
            </w:pPr>
            <w:r>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color="auto" w:sz="4" w:space="0"/>
              <w:left w:val="single" w:color="auto" w:sz="4" w:space="0"/>
              <w:bottom w:val="single" w:color="auto" w:sz="4" w:space="0"/>
              <w:right w:val="single" w:color="auto" w:sz="4" w:space="0"/>
            </w:tcBorders>
          </w:tcPr>
          <w:p w14:paraId="79E464F6">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D44C977">
            <w:pPr>
              <w:widowControl w:val="0"/>
              <w:spacing w:after="120"/>
              <w:jc w:val="center"/>
              <w:rPr>
                <w:rFonts w:ascii="GHEA Grapalat" w:hAnsi="GHEA Grapalat"/>
                <w:sz w:val="18"/>
                <w:szCs w:val="18"/>
              </w:rPr>
            </w:pPr>
            <w:r>
              <w:rPr>
                <w:rFonts w:ascii="GHEA Grapalat" w:hAnsi="GHEA Grapalat"/>
                <w:sz w:val="18"/>
                <w:szCs w:val="18"/>
              </w:rPr>
              <w:t>обязательно</w:t>
            </w:r>
          </w:p>
          <w:p w14:paraId="69FCCF51">
            <w:pPr>
              <w:widowControl w:val="0"/>
              <w:spacing w:after="12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color="auto" w:sz="4" w:space="0"/>
              <w:left w:val="single" w:color="auto" w:sz="4" w:space="0"/>
              <w:bottom w:val="single" w:color="auto" w:sz="4" w:space="0"/>
              <w:right w:val="single" w:color="auto" w:sz="4" w:space="0"/>
            </w:tcBorders>
          </w:tcPr>
          <w:p w14:paraId="2D794CA2">
            <w:pPr>
              <w:widowControl w:val="0"/>
              <w:spacing w:after="120"/>
              <w:jc w:val="center"/>
              <w:rPr>
                <w:rFonts w:ascii="GHEA Grapalat" w:hAnsi="GHEA Grapalat"/>
                <w:sz w:val="18"/>
                <w:szCs w:val="18"/>
              </w:rPr>
            </w:pPr>
          </w:p>
        </w:tc>
      </w:tr>
      <w:tr w14:paraId="66D05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017449BA">
            <w:pPr>
              <w:widowControl w:val="0"/>
              <w:spacing w:after="120"/>
              <w:jc w:val="center"/>
              <w:rPr>
                <w:rFonts w:ascii="GHEA Grapalat" w:hAnsi="GHEA Grapalat"/>
                <w:sz w:val="18"/>
                <w:szCs w:val="18"/>
              </w:rPr>
            </w:pPr>
            <w:r>
              <w:rPr>
                <w:rFonts w:ascii="GHEA Grapalat" w:hAnsi="GHEA Grapalat"/>
                <w:sz w:val="18"/>
                <w:szCs w:val="18"/>
              </w:rPr>
              <w:t>23.в</w:t>
            </w:r>
          </w:p>
        </w:tc>
        <w:tc>
          <w:tcPr>
            <w:tcW w:w="1938" w:type="dxa"/>
            <w:tcBorders>
              <w:top w:val="single" w:color="auto" w:sz="4" w:space="0"/>
              <w:left w:val="single" w:color="auto" w:sz="4" w:space="0"/>
              <w:bottom w:val="single" w:color="auto" w:sz="4" w:space="0"/>
              <w:right w:val="single" w:color="auto" w:sz="4" w:space="0"/>
            </w:tcBorders>
          </w:tcPr>
          <w:p w14:paraId="5B8777FD">
            <w:pPr>
              <w:widowControl w:val="0"/>
              <w:spacing w:after="120"/>
              <w:jc w:val="center"/>
              <w:rPr>
                <w:rFonts w:ascii="GHEA Grapalat" w:hAnsi="GHEA Grapalat"/>
                <w:sz w:val="18"/>
                <w:szCs w:val="18"/>
              </w:rPr>
            </w:pPr>
            <w:r>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color="auto" w:sz="4" w:space="0"/>
              <w:left w:val="single" w:color="auto" w:sz="4" w:space="0"/>
              <w:bottom w:val="single" w:color="auto" w:sz="4" w:space="0"/>
              <w:right w:val="single" w:color="auto" w:sz="4" w:space="0"/>
            </w:tcBorders>
          </w:tcPr>
          <w:p w14:paraId="1B7A0FB5">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1FF0E4DB">
            <w:pPr>
              <w:widowControl w:val="0"/>
              <w:spacing w:after="120"/>
              <w:jc w:val="center"/>
              <w:rPr>
                <w:rFonts w:ascii="GHEA Grapalat" w:hAnsi="GHEA Grapalat"/>
                <w:sz w:val="18"/>
                <w:szCs w:val="18"/>
              </w:rPr>
            </w:pPr>
            <w:r>
              <w:rPr>
                <w:rFonts w:ascii="GHEA Grapalat" w:hAnsi="GHEA Grapalat"/>
                <w:sz w:val="18"/>
                <w:szCs w:val="18"/>
              </w:rPr>
              <w:t>обязательно</w:t>
            </w:r>
          </w:p>
          <w:p w14:paraId="0EE3A652">
            <w:pPr>
              <w:widowControl w:val="0"/>
              <w:spacing w:after="120"/>
              <w:jc w:val="center"/>
              <w:rPr>
                <w:rFonts w:ascii="GHEA Grapalat" w:hAnsi="GHEA Grapalat"/>
                <w:sz w:val="18"/>
                <w:szCs w:val="18"/>
              </w:rPr>
            </w:pPr>
            <w:r>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color="auto" w:sz="4" w:space="0"/>
              <w:left w:val="single" w:color="auto" w:sz="4" w:space="0"/>
              <w:bottom w:val="single" w:color="auto" w:sz="4" w:space="0"/>
              <w:right w:val="single" w:color="auto" w:sz="4" w:space="0"/>
            </w:tcBorders>
          </w:tcPr>
          <w:p w14:paraId="433ED3B5">
            <w:pPr>
              <w:widowControl w:val="0"/>
              <w:spacing w:after="120"/>
              <w:jc w:val="center"/>
              <w:rPr>
                <w:rFonts w:ascii="GHEA Grapalat" w:hAnsi="GHEA Grapalat"/>
                <w:sz w:val="18"/>
                <w:szCs w:val="18"/>
              </w:rPr>
            </w:pPr>
          </w:p>
        </w:tc>
      </w:tr>
      <w:tr w14:paraId="1579A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DAD38C6">
            <w:pPr>
              <w:widowControl w:val="0"/>
              <w:spacing w:after="120"/>
              <w:jc w:val="center"/>
              <w:rPr>
                <w:rFonts w:ascii="GHEA Grapalat" w:hAnsi="GHEA Grapalat"/>
                <w:sz w:val="18"/>
                <w:szCs w:val="18"/>
              </w:rPr>
            </w:pPr>
            <w:r>
              <w:rPr>
                <w:rFonts w:ascii="GHEA Grapalat" w:hAnsi="GHEA Grapalat"/>
                <w:sz w:val="18"/>
                <w:szCs w:val="18"/>
              </w:rPr>
              <w:t>24.а.</w:t>
            </w:r>
          </w:p>
        </w:tc>
        <w:tc>
          <w:tcPr>
            <w:tcW w:w="1938" w:type="dxa"/>
            <w:tcBorders>
              <w:top w:val="single" w:color="auto" w:sz="4" w:space="0"/>
              <w:left w:val="single" w:color="auto" w:sz="4" w:space="0"/>
              <w:bottom w:val="single" w:color="auto" w:sz="4" w:space="0"/>
              <w:right w:val="single" w:color="auto" w:sz="4" w:space="0"/>
            </w:tcBorders>
          </w:tcPr>
          <w:p w14:paraId="15C85D96">
            <w:pPr>
              <w:widowControl w:val="0"/>
              <w:spacing w:after="120"/>
              <w:jc w:val="center"/>
              <w:rPr>
                <w:rFonts w:ascii="GHEA Grapalat" w:hAnsi="GHEA Grapalat"/>
                <w:sz w:val="18"/>
                <w:szCs w:val="18"/>
              </w:rPr>
            </w:pPr>
            <w:r>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color="auto" w:sz="4" w:space="0"/>
              <w:left w:val="single" w:color="auto" w:sz="4" w:space="0"/>
              <w:bottom w:val="single" w:color="auto" w:sz="4" w:space="0"/>
              <w:right w:val="single" w:color="auto" w:sz="4" w:space="0"/>
            </w:tcBorders>
          </w:tcPr>
          <w:p w14:paraId="55C66015">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27ABD39">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54006514">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0B4780B7">
            <w:pPr>
              <w:widowControl w:val="0"/>
              <w:spacing w:after="120"/>
              <w:jc w:val="center"/>
              <w:rPr>
                <w:rFonts w:ascii="GHEA Grapalat" w:hAnsi="GHEA Grapalat"/>
                <w:sz w:val="18"/>
                <w:szCs w:val="18"/>
              </w:rPr>
            </w:pPr>
          </w:p>
        </w:tc>
      </w:tr>
      <w:tr w14:paraId="78CCA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555B033C">
            <w:pPr>
              <w:widowControl w:val="0"/>
              <w:spacing w:after="120"/>
              <w:jc w:val="center"/>
              <w:rPr>
                <w:rFonts w:ascii="GHEA Grapalat" w:hAnsi="GHEA Grapalat"/>
                <w:sz w:val="18"/>
                <w:szCs w:val="18"/>
              </w:rPr>
            </w:pPr>
            <w:r>
              <w:rPr>
                <w:rFonts w:ascii="GHEA Grapalat" w:hAnsi="GHEA Grapalat"/>
                <w:sz w:val="18"/>
                <w:szCs w:val="18"/>
              </w:rPr>
              <w:t>24.б.</w:t>
            </w:r>
          </w:p>
        </w:tc>
        <w:tc>
          <w:tcPr>
            <w:tcW w:w="1938" w:type="dxa"/>
            <w:tcBorders>
              <w:top w:val="single" w:color="auto" w:sz="4" w:space="0"/>
              <w:left w:val="single" w:color="auto" w:sz="4" w:space="0"/>
              <w:bottom w:val="single" w:color="auto" w:sz="4" w:space="0"/>
              <w:right w:val="single" w:color="auto" w:sz="4" w:space="0"/>
            </w:tcBorders>
          </w:tcPr>
          <w:p w14:paraId="7A25BCFD">
            <w:pPr>
              <w:widowControl w:val="0"/>
              <w:spacing w:after="120"/>
              <w:jc w:val="center"/>
              <w:rPr>
                <w:rFonts w:ascii="GHEA Grapalat" w:hAnsi="GHEA Grapalat"/>
                <w:sz w:val="18"/>
                <w:szCs w:val="18"/>
              </w:rPr>
            </w:pPr>
            <w:r>
              <w:rPr>
                <w:rFonts w:ascii="GHEA Grapalat" w:hAnsi="GHEA Grapalat"/>
                <w:sz w:val="18"/>
                <w:szCs w:val="18"/>
              </w:rPr>
              <w:t>штамп обслуживающей бенефициара финансовой организации (филиала)</w:t>
            </w:r>
          </w:p>
        </w:tc>
        <w:tc>
          <w:tcPr>
            <w:tcW w:w="2050" w:type="dxa"/>
            <w:tcBorders>
              <w:top w:val="single" w:color="auto" w:sz="4" w:space="0"/>
              <w:left w:val="single" w:color="auto" w:sz="4" w:space="0"/>
              <w:bottom w:val="single" w:color="auto" w:sz="4" w:space="0"/>
              <w:right w:val="single" w:color="auto" w:sz="4" w:space="0"/>
            </w:tcBorders>
          </w:tcPr>
          <w:p w14:paraId="13D63FB3">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03AA3467">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36AE40F4">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535F4717">
            <w:pPr>
              <w:widowControl w:val="0"/>
              <w:spacing w:after="120"/>
              <w:jc w:val="center"/>
              <w:rPr>
                <w:rFonts w:ascii="GHEA Grapalat" w:hAnsi="GHEA Grapalat"/>
                <w:sz w:val="18"/>
                <w:szCs w:val="18"/>
              </w:rPr>
            </w:pPr>
          </w:p>
        </w:tc>
      </w:tr>
      <w:tr w14:paraId="479E7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0" w:type="dxa"/>
            <w:tcBorders>
              <w:top w:val="single" w:color="auto" w:sz="4" w:space="0"/>
              <w:left w:val="single" w:color="auto" w:sz="4" w:space="0"/>
              <w:bottom w:val="single" w:color="auto" w:sz="4" w:space="0"/>
              <w:right w:val="single" w:color="auto" w:sz="4" w:space="0"/>
            </w:tcBorders>
            <w:vAlign w:val="center"/>
          </w:tcPr>
          <w:p w14:paraId="617B9545">
            <w:pPr>
              <w:widowControl w:val="0"/>
              <w:spacing w:after="120"/>
              <w:jc w:val="center"/>
              <w:rPr>
                <w:rFonts w:ascii="GHEA Grapalat" w:hAnsi="GHEA Grapalat"/>
                <w:sz w:val="18"/>
                <w:szCs w:val="18"/>
              </w:rPr>
            </w:pPr>
            <w:r>
              <w:rPr>
                <w:rFonts w:ascii="GHEA Grapalat" w:hAnsi="GHEA Grapalat"/>
                <w:sz w:val="18"/>
                <w:szCs w:val="18"/>
              </w:rPr>
              <w:t>24.в</w:t>
            </w:r>
          </w:p>
        </w:tc>
        <w:tc>
          <w:tcPr>
            <w:tcW w:w="1938" w:type="dxa"/>
            <w:tcBorders>
              <w:top w:val="single" w:color="auto" w:sz="4" w:space="0"/>
              <w:left w:val="single" w:color="auto" w:sz="4" w:space="0"/>
              <w:bottom w:val="single" w:color="auto" w:sz="4" w:space="0"/>
              <w:right w:val="single" w:color="auto" w:sz="4" w:space="0"/>
            </w:tcBorders>
          </w:tcPr>
          <w:p w14:paraId="4D3024DA">
            <w:pPr>
              <w:widowControl w:val="0"/>
              <w:spacing w:after="120"/>
              <w:jc w:val="center"/>
              <w:rPr>
                <w:rFonts w:ascii="GHEA Grapalat" w:hAnsi="GHEA Grapalat"/>
                <w:sz w:val="18"/>
                <w:szCs w:val="18"/>
              </w:rPr>
            </w:pPr>
            <w:r>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color="auto" w:sz="4" w:space="0"/>
              <w:left w:val="single" w:color="auto" w:sz="4" w:space="0"/>
              <w:bottom w:val="single" w:color="auto" w:sz="4" w:space="0"/>
              <w:right w:val="single" w:color="auto" w:sz="4" w:space="0"/>
            </w:tcBorders>
          </w:tcPr>
          <w:p w14:paraId="7710AEE6">
            <w:pPr>
              <w:widowControl w:val="0"/>
              <w:spacing w:after="12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color="auto" w:sz="4" w:space="0"/>
              <w:left w:val="single" w:color="auto" w:sz="4" w:space="0"/>
              <w:bottom w:val="single" w:color="auto" w:sz="4" w:space="0"/>
              <w:right w:val="single" w:color="auto" w:sz="4" w:space="0"/>
            </w:tcBorders>
          </w:tcPr>
          <w:p w14:paraId="2454EF4D">
            <w:pPr>
              <w:widowControl w:val="0"/>
              <w:spacing w:after="120"/>
              <w:jc w:val="center"/>
              <w:rPr>
                <w:rFonts w:ascii="GHEA Grapalat" w:hAnsi="GHEA Grapalat"/>
                <w:sz w:val="18"/>
                <w:szCs w:val="18"/>
              </w:rPr>
            </w:pPr>
            <w:r>
              <w:rPr>
                <w:rFonts w:ascii="GHEA Grapalat" w:hAnsi="GHEA Grapalat"/>
                <w:sz w:val="18"/>
                <w:szCs w:val="18"/>
              </w:rPr>
              <w:t>необязательно</w:t>
            </w:r>
          </w:p>
          <w:p w14:paraId="5D450F54">
            <w:pPr>
              <w:widowControl w:val="0"/>
              <w:spacing w:after="12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color="auto" w:sz="4" w:space="0"/>
              <w:left w:val="single" w:color="auto" w:sz="4" w:space="0"/>
              <w:bottom w:val="single" w:color="auto" w:sz="4" w:space="0"/>
              <w:right w:val="single" w:color="auto" w:sz="4" w:space="0"/>
            </w:tcBorders>
          </w:tcPr>
          <w:p w14:paraId="2355C149">
            <w:pPr>
              <w:widowControl w:val="0"/>
              <w:spacing w:after="120"/>
              <w:jc w:val="center"/>
              <w:rPr>
                <w:rFonts w:ascii="GHEA Grapalat" w:hAnsi="GHEA Grapalat"/>
                <w:sz w:val="18"/>
                <w:szCs w:val="18"/>
              </w:rPr>
            </w:pPr>
          </w:p>
        </w:tc>
      </w:tr>
    </w:tbl>
    <w:p w14:paraId="6DAE07CE">
      <w:pPr>
        <w:widowControl w:val="0"/>
        <w:spacing w:after="160"/>
        <w:ind w:left="567" w:right="565"/>
        <w:jc w:val="center"/>
        <w:rPr>
          <w:rFonts w:ascii="GHEA Grapalat" w:hAnsi="GHEA Grapalat"/>
          <w:b/>
        </w:rPr>
      </w:pPr>
    </w:p>
    <w:p w14:paraId="0A9227EE">
      <w:pPr>
        <w:widowControl w:val="0"/>
        <w:spacing w:after="160"/>
        <w:ind w:left="567" w:right="565"/>
        <w:jc w:val="center"/>
        <w:rPr>
          <w:rFonts w:ascii="GHEA Grapalat" w:hAnsi="GHEA Grapalat"/>
          <w:b/>
        </w:rPr>
      </w:pPr>
    </w:p>
    <w:p w14:paraId="3A546ED7">
      <w:pPr>
        <w:widowControl w:val="0"/>
        <w:spacing w:after="160"/>
        <w:ind w:left="567" w:right="565"/>
        <w:jc w:val="center"/>
        <w:rPr>
          <w:rFonts w:ascii="GHEA Grapalat" w:hAnsi="GHEA Grapalat"/>
          <w:b/>
        </w:rPr>
      </w:pPr>
      <w:r>
        <w:rPr>
          <w:rFonts w:ascii="GHEA Grapalat" w:hAnsi="GHEA Grapalat"/>
          <w:b/>
        </w:rPr>
        <w:br w:type="textWrapping"/>
      </w:r>
    </w:p>
    <w:p w14:paraId="7834FCE8">
      <w:pPr>
        <w:rPr>
          <w:rFonts w:ascii="GHEA Grapalat" w:hAnsi="GHEA Grapalat"/>
          <w:b/>
        </w:rPr>
      </w:pPr>
      <w:r>
        <w:rPr>
          <w:rFonts w:ascii="GHEA Grapalat" w:hAnsi="GHEA Grapalat"/>
          <w:b/>
        </w:rPr>
        <w:br w:type="page"/>
      </w:r>
    </w:p>
    <w:p w14:paraId="5B688C24">
      <w:pPr>
        <w:pStyle w:val="20"/>
        <w:widowControl w:val="0"/>
        <w:spacing w:after="160"/>
        <w:jc w:val="right"/>
        <w:rPr>
          <w:rFonts w:ascii="GHEA Grapalat" w:hAnsi="GHEA Grapalat" w:cs="Sylfaen"/>
          <w:b/>
          <w:sz w:val="24"/>
          <w:szCs w:val="24"/>
        </w:rPr>
      </w:pPr>
      <w:r>
        <w:rPr>
          <w:rFonts w:ascii="GHEA Grapalat" w:hAnsi="GHEA Grapalat"/>
          <w:b/>
          <w:sz w:val="24"/>
          <w:szCs w:val="24"/>
        </w:rPr>
        <w:t>Приложение №7</w:t>
      </w:r>
      <w:r>
        <w:rPr>
          <w:rStyle w:val="30"/>
          <w:rFonts w:ascii="GHEA Grapalat" w:hAnsi="GHEA Grapalat" w:cs="Sylfaen"/>
          <w:b/>
          <w:sz w:val="24"/>
          <w:szCs w:val="24"/>
        </w:rPr>
        <w:footnoteReference w:id="19" w:customMarkFollows="1"/>
        <w:t>25</w:t>
      </w:r>
    </w:p>
    <w:p w14:paraId="4B871D91">
      <w:pPr>
        <w:widowControl w:val="0"/>
        <w:tabs>
          <w:tab w:val="left" w:pos="567"/>
        </w:tabs>
        <w:jc w:val="right"/>
        <w:rPr>
          <w:rFonts w:ascii="GHEA Grapalat" w:hAnsi="GHEA Grapalat" w:cs="GHEA Grapalat"/>
          <w:spacing w:val="-6"/>
          <w:sz w:val="22"/>
          <w:szCs w:val="22"/>
        </w:rPr>
      </w:pPr>
      <w:r>
        <w:rPr>
          <w:rFonts w:ascii="GHEA Grapalat" w:hAnsi="GHEA Grapalat"/>
          <w:b/>
        </w:rPr>
        <w:t>к Приглашению на запрос котировки</w:t>
      </w:r>
      <w:r>
        <w:rPr>
          <w:rFonts w:ascii="GHEA Grapalat" w:hAnsi="GHEA Grapalat" w:cs="Sylfaen"/>
          <w:b/>
        </w:rPr>
        <w:br w:type="textWrapping"/>
      </w:r>
      <w:r>
        <w:rPr>
          <w:rFonts w:ascii="GHEA Grapalat" w:hAnsi="GHEA Grapalat"/>
          <w:b/>
        </w:rPr>
        <w:t xml:space="preserve">под кодом " </w:t>
      </w:r>
      <w:r>
        <w:rPr>
          <w:rFonts w:ascii="GHEA Grapalat" w:hAnsi="GHEA Grapalat"/>
          <w:lang w:val="es-ES"/>
        </w:rPr>
        <w:t>«</w:t>
      </w:r>
      <w:r>
        <w:rPr>
          <w:rFonts w:ascii="GHEA Grapalat" w:hAnsi="GHEA Grapalat"/>
          <w:lang w:val="hy-AM"/>
        </w:rPr>
        <w:t>ՀՀ ԳՄՍ6ՄԴ</w:t>
      </w:r>
      <w:r>
        <w:rPr>
          <w:rFonts w:ascii="GHEA Grapalat" w:hAnsi="GHEA Grapalat"/>
          <w:lang w:val="es-ES"/>
        </w:rPr>
        <w:t>---</w:t>
      </w:r>
      <w:r>
        <w:rPr>
          <w:rFonts w:ascii="GHEA Grapalat" w:hAnsi="GHEA Grapalat" w:cs="Sylfaen"/>
          <w:lang w:val="hy-AM"/>
        </w:rPr>
        <w:t>ԳՀ</w:t>
      </w:r>
      <w:r>
        <w:rPr>
          <w:rFonts w:ascii="GHEA Grapalat" w:hAnsi="GHEA Grapalat" w:cs="Sylfaen"/>
          <w:lang w:val="es-ES"/>
        </w:rPr>
        <w:t>Ա</w:t>
      </w:r>
      <w:r>
        <w:rPr>
          <w:rFonts w:ascii="GHEA Grapalat" w:hAnsi="GHEA Grapalat" w:cs="Sylfaen"/>
          <w:lang w:val="hy-AM"/>
        </w:rPr>
        <w:t>Շ</w:t>
      </w:r>
      <w:r>
        <w:rPr>
          <w:rFonts w:ascii="GHEA Grapalat" w:hAnsi="GHEA Grapalat" w:cs="Sylfaen"/>
          <w:lang w:val="es-ES"/>
        </w:rPr>
        <w:t>ՁԲ</w:t>
      </w:r>
      <w:r>
        <w:rPr>
          <w:rFonts w:ascii="GHEA Grapalat" w:hAnsi="GHEA Grapalat" w:cs="Sylfaen"/>
          <w:lang w:val="hy-AM"/>
        </w:rPr>
        <w:t xml:space="preserve"> </w:t>
      </w:r>
      <w:r>
        <w:rPr>
          <w:rFonts w:ascii="GHEA Grapalat" w:hAnsi="GHEA Grapalat" w:cs="Arial"/>
          <w:lang w:val="hy-AM"/>
        </w:rPr>
        <w:t>24</w:t>
      </w:r>
      <w:r>
        <w:rPr>
          <w:rFonts w:ascii="GHEA Grapalat" w:hAnsi="GHEA Grapalat" w:cs="Arial"/>
          <w:lang w:val="es-ES"/>
        </w:rPr>
        <w:t>/</w:t>
      </w:r>
      <w:r>
        <w:rPr>
          <w:rFonts w:ascii="GHEA Grapalat" w:hAnsi="GHEA Grapalat" w:cs="Arial"/>
          <w:lang w:val="hy-AM"/>
        </w:rPr>
        <w:t>02</w:t>
      </w:r>
      <w:r>
        <w:rPr>
          <w:rFonts w:ascii="GHEA Grapalat" w:hAnsi="GHEA Grapalat"/>
          <w:lang w:val="es-ES"/>
        </w:rPr>
        <w:t>»</w:t>
      </w:r>
      <w:r>
        <w:rPr>
          <w:rFonts w:ascii="GHEA Grapalat" w:hAnsi="GHEA Grapalat"/>
          <w:sz w:val="22"/>
          <w:szCs w:val="22"/>
        </w:rPr>
        <w:t>*.</w:t>
      </w:r>
    </w:p>
    <w:p w14:paraId="2EB575AE">
      <w:pPr>
        <w:widowControl w:val="0"/>
        <w:tabs>
          <w:tab w:val="left" w:pos="567"/>
        </w:tabs>
        <w:jc w:val="both"/>
        <w:rPr>
          <w:rFonts w:ascii="GHEA Grapalat" w:hAnsi="GHEA Grapalat" w:cs="GHEA Grapalat"/>
          <w:spacing w:val="-6"/>
          <w:sz w:val="22"/>
          <w:szCs w:val="22"/>
        </w:rPr>
      </w:pPr>
    </w:p>
    <w:p w14:paraId="72CE34D3">
      <w:pPr>
        <w:widowControl w:val="0"/>
        <w:spacing w:after="160" w:line="360" w:lineRule="auto"/>
        <w:ind w:firstLine="567"/>
        <w:jc w:val="center"/>
        <w:rPr>
          <w:rFonts w:ascii="GHEA Grapalat" w:hAnsi="GHEA Grapalat"/>
          <w:b/>
        </w:rPr>
      </w:pPr>
      <w:r>
        <w:rPr>
          <w:rFonts w:ascii="GHEA Grapalat" w:hAnsi="GHEA Grapalat"/>
          <w:b/>
        </w:rPr>
        <w:t>ДОГОВОР ГОСУДАРСТВЕННОЙ ЗАКУПКИ НА ВЫПОЛНЕНИЕ ПОДРЯДНЫХ РАБОТ ДЛЯ НУЖД ГОСУДАРСТВА</w:t>
      </w:r>
    </w:p>
    <w:p w14:paraId="29A5191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40"/>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03"/>
        <w:gridCol w:w="4784"/>
      </w:tblGrid>
      <w:tr w14:paraId="4D217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4503" w:type="dxa"/>
          </w:tcPr>
          <w:p w14:paraId="3EDA95C7">
            <w:pPr>
              <w:widowControl w:val="0"/>
              <w:tabs>
                <w:tab w:val="left" w:pos="720"/>
                <w:tab w:val="left" w:pos="1440"/>
                <w:tab w:val="left" w:pos="8865"/>
              </w:tabs>
              <w:spacing w:after="160" w:line="360" w:lineRule="auto"/>
              <w:ind w:firstLine="567"/>
              <w:jc w:val="both"/>
              <w:rPr>
                <w:rFonts w:ascii="GHEA Grapalat" w:hAnsi="GHEA Grapalat"/>
                <w:lang w:val="en-US"/>
              </w:rPr>
            </w:pPr>
            <w:r>
              <w:rPr>
                <w:rFonts w:ascii="GHEA Grapalat" w:hAnsi="GHEA Grapalat"/>
              </w:rPr>
              <w:t xml:space="preserve">г. </w:t>
            </w:r>
          </w:p>
        </w:tc>
        <w:tc>
          <w:tcPr>
            <w:tcW w:w="4784" w:type="dxa"/>
          </w:tcPr>
          <w:p w14:paraId="4AD1E1EC">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Pr>
                <w:rFonts w:ascii="GHEA Grapalat" w:hAnsi="GHEA Grapalat"/>
              </w:rPr>
              <w:t>"</w:t>
            </w:r>
            <w:r>
              <w:rPr>
                <w:rFonts w:ascii="GHEA Grapalat" w:hAnsi="GHEA Grapalat"/>
                <w:lang w:val="en-US"/>
              </w:rPr>
              <w:tab/>
            </w:r>
            <w:r>
              <w:rPr>
                <w:rFonts w:ascii="GHEA Grapalat" w:hAnsi="GHEA Grapalat"/>
              </w:rPr>
              <w:t>"</w:t>
            </w:r>
            <w:r>
              <w:rPr>
                <w:rFonts w:ascii="GHEA Grapalat" w:hAnsi="GHEA Grapalat"/>
                <w:lang w:val="en-US"/>
              </w:rPr>
              <w:tab/>
            </w:r>
            <w:r>
              <w:rPr>
                <w:rFonts w:ascii="GHEA Grapalat" w:hAnsi="GHEA Grapalat"/>
              </w:rPr>
              <w:t>20</w:t>
            </w:r>
            <w:r>
              <w:rPr>
                <w:rFonts w:ascii="GHEA Grapalat" w:hAnsi="GHEA Grapalat"/>
                <w:lang w:val="en-US"/>
              </w:rPr>
              <w:tab/>
            </w:r>
            <w:r>
              <w:rPr>
                <w:rFonts w:ascii="GHEA Grapalat" w:hAnsi="GHEA Grapalat"/>
              </w:rPr>
              <w:t>г.</w:t>
            </w:r>
          </w:p>
        </w:tc>
      </w:tr>
    </w:tbl>
    <w:p w14:paraId="151334BE">
      <w:pPr>
        <w:widowControl w:val="0"/>
        <w:spacing w:after="160" w:line="360" w:lineRule="auto"/>
        <w:ind w:firstLine="567"/>
        <w:jc w:val="both"/>
        <w:rPr>
          <w:rFonts w:ascii="GHEA Grapalat" w:hAnsi="GHEA Grapalat"/>
        </w:rPr>
      </w:pPr>
    </w:p>
    <w:p w14:paraId="6060CC65">
      <w:pPr>
        <w:widowControl w:val="0"/>
        <w:spacing w:after="160" w:line="360" w:lineRule="auto"/>
        <w:jc w:val="both"/>
        <w:rPr>
          <w:rFonts w:ascii="GHEA Grapalat" w:hAnsi="GHEA Grapalat" w:cs="Sylfaen"/>
        </w:rPr>
      </w:pPr>
      <w:r>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004BD1A8">
      <w:pPr>
        <w:widowControl w:val="0"/>
        <w:spacing w:after="160" w:line="360" w:lineRule="auto"/>
        <w:ind w:firstLine="567"/>
        <w:jc w:val="both"/>
        <w:rPr>
          <w:rFonts w:ascii="GHEA Grapalat" w:hAnsi="GHEA Grapalat"/>
          <w:b/>
        </w:rPr>
      </w:pPr>
    </w:p>
    <w:p w14:paraId="5913B3C8">
      <w:pPr>
        <w:widowControl w:val="0"/>
        <w:spacing w:after="160" w:line="360" w:lineRule="auto"/>
        <w:jc w:val="center"/>
        <w:rPr>
          <w:rFonts w:ascii="GHEA Grapalat" w:hAnsi="GHEA Grapalat"/>
          <w:b/>
        </w:rPr>
      </w:pPr>
      <w:r>
        <w:rPr>
          <w:rFonts w:ascii="GHEA Grapalat" w:hAnsi="GHEA Grapalat"/>
          <w:b/>
        </w:rPr>
        <w:t>1. ПРЕДМЕТ ДОГОВОРА</w:t>
      </w:r>
    </w:p>
    <w:p w14:paraId="09A818F2">
      <w:pPr>
        <w:ind w:firstLine="708"/>
        <w:jc w:val="both"/>
        <w:rPr>
          <w:rFonts w:ascii="GHEA Grapalat" w:hAnsi="GHEA Grapalat"/>
        </w:rPr>
      </w:pPr>
      <w:r>
        <w:rPr>
          <w:rFonts w:ascii="GHEA Grapalat" w:hAnsi="GHEA Grapalat"/>
        </w:rPr>
        <w:t>1.1.</w:t>
      </w:r>
      <w:r>
        <w:rPr>
          <w:rFonts w:ascii="GHEA Grapalat" w:hAnsi="GHEA Grapalat"/>
        </w:rPr>
        <w:tab/>
      </w:r>
      <w:r>
        <w:rPr>
          <w:rFonts w:ascii="GHEA Grapalat" w:hAnsi="GHEA Grapalat"/>
        </w:rPr>
        <w:t>Подрядчик обязуется в установленном настоящим Договором порядке,</w:t>
      </w:r>
      <w:r>
        <w:rPr>
          <w:rFonts w:ascii="Courier New" w:hAnsi="Courier New" w:cs="Courier New"/>
        </w:rPr>
        <w:t xml:space="preserve"> </w:t>
      </w:r>
      <w:r>
        <w:rPr>
          <w:rFonts w:ascii="GHEA Grapalat" w:hAnsi="GHEA Grapalat"/>
        </w:rPr>
        <w:t>предусмотренных объемах, форме и сроках выполнять установленные Приложением N 1 к настоящему Договору (далее-договор) проектной документацией, включая установку (использование) материалов и / или проборов и оборудования, соответствующих предусмотренным в них техническим характеристикам и условиям гарантийного обслуживания, и объемной ведомостью-сметой    _____________________________________________________</w:t>
      </w:r>
    </w:p>
    <w:p w14:paraId="72921048">
      <w:pPr>
        <w:widowControl w:val="0"/>
        <w:spacing w:after="160" w:line="360" w:lineRule="auto"/>
        <w:ind w:left="4536"/>
        <w:jc w:val="both"/>
        <w:rPr>
          <w:rFonts w:ascii="GHEA Grapalat" w:hAnsi="GHEA Grapalat"/>
          <w:vertAlign w:val="superscript"/>
        </w:rPr>
      </w:pPr>
      <w:r>
        <w:rPr>
          <w:rFonts w:ascii="GHEA Grapalat" w:hAnsi="GHEA Grapalat"/>
          <w:vertAlign w:val="superscript"/>
        </w:rPr>
        <w:t>Наименование работ</w:t>
      </w:r>
    </w:p>
    <w:p w14:paraId="7D867D16">
      <w:pPr>
        <w:widowControl w:val="0"/>
        <w:spacing w:after="160" w:line="360" w:lineRule="auto"/>
        <w:jc w:val="both"/>
        <w:rPr>
          <w:ins w:id="9" w:author="Inesa Kocharyan" w:date="2024-02-09T17:30:00Z"/>
          <w:rFonts w:ascii="GHEA Grapalat" w:hAnsi="GHEA Grapalat"/>
        </w:rPr>
      </w:pPr>
      <w:r>
        <w:rPr>
          <w:rFonts w:ascii="GHEA Grapalat" w:hAnsi="GHEA Grapalat"/>
        </w:rPr>
        <w:t>работы (далее — работа), а Заказчик обязуется принимать выполненную работу и платить за нее.</w:t>
      </w:r>
    </w:p>
    <w:p w14:paraId="5F97358A">
      <w:pPr>
        <w:widowControl w:val="0"/>
        <w:spacing w:after="160" w:line="360" w:lineRule="auto"/>
        <w:jc w:val="both"/>
        <w:rPr>
          <w:rFonts w:ascii="GHEA Grapalat" w:hAnsi="GHEA Grapalat"/>
        </w:rPr>
      </w:pPr>
      <w:r>
        <w:rPr>
          <w:rFonts w:ascii="GHEA Grapalat" w:hAnsi="GHEA Grapalat"/>
        </w:rPr>
        <w:t xml:space="preserve">Неотъемлемой частью настоящего Договора является заверение об обязательстве по установке (использованию) материалов и / или приборов и оборудования, соответствующих техническим характеристикам и условиям гарантийного обслуживания, представленным подрядчиком по заявке в рамках участия в процедуре закупок под кодом </w:t>
      </w:r>
      <w:r>
        <w:rPr>
          <w:rFonts w:ascii="GHEA Grapalat" w:hAnsi="GHEA Grapalat"/>
          <w:b/>
        </w:rPr>
        <w:t>" --- ---/---"</w:t>
      </w:r>
      <w:r>
        <w:rPr>
          <w:rFonts w:ascii="GHEA Grapalat" w:hAnsi="GHEA Grapalat"/>
          <w:sz w:val="20"/>
          <w:szCs w:val="20"/>
        </w:rPr>
        <w:t>.</w:t>
      </w:r>
    </w:p>
    <w:p w14:paraId="0A3D2654">
      <w:pPr>
        <w:widowControl w:val="0"/>
        <w:tabs>
          <w:tab w:val="left" w:pos="1134"/>
        </w:tabs>
        <w:spacing w:after="160" w:line="360" w:lineRule="auto"/>
        <w:ind w:firstLine="567"/>
        <w:jc w:val="both"/>
        <w:rPr>
          <w:rFonts w:ascii="GHEA Grapalat" w:hAnsi="GHEA Grapalat"/>
        </w:rPr>
      </w:pPr>
      <w:r>
        <w:rPr>
          <w:rFonts w:ascii="GHEA Grapalat" w:hAnsi="GHEA Grapalat"/>
        </w:rPr>
        <w:t>1.2.</w:t>
      </w:r>
      <w:r>
        <w:rPr>
          <w:rFonts w:ascii="GHEA Grapalat" w:hAnsi="GHEA Grapalat"/>
        </w:rPr>
        <w:tab/>
      </w:r>
      <w:r>
        <w:rPr>
          <w:rFonts w:ascii="GHEA Grapalat" w:hAnsi="GHEA Grapalat"/>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13D9A448">
      <w:pPr>
        <w:widowControl w:val="0"/>
        <w:tabs>
          <w:tab w:val="left" w:pos="1134"/>
        </w:tabs>
        <w:spacing w:after="160" w:line="360" w:lineRule="auto"/>
        <w:ind w:firstLine="567"/>
        <w:jc w:val="both"/>
        <w:rPr>
          <w:rFonts w:ascii="GHEA Grapalat" w:hAnsi="GHEA Grapalat"/>
          <w:spacing w:val="6"/>
        </w:rPr>
      </w:pPr>
      <w:r>
        <w:rPr>
          <w:rFonts w:ascii="GHEA Grapalat" w:hAnsi="GHEA Grapalat"/>
        </w:rPr>
        <w:t>1.3.</w:t>
      </w:r>
      <w:r>
        <w:rPr>
          <w:rFonts w:ascii="GHEA Grapalat" w:hAnsi="GHEA Grapalat"/>
          <w:spacing w:val="6"/>
        </w:rPr>
        <w:tab/>
      </w:r>
      <w:r>
        <w:rPr>
          <w:rFonts w:ascii="GHEA Grapalat" w:hAnsi="GHEA Grapalat"/>
          <w:spacing w:val="6"/>
        </w:rPr>
        <w:t>Предусмотренные договором работы начинаются после вступления</w:t>
      </w:r>
      <w:r>
        <w:rPr>
          <w:rFonts w:ascii="Courier New" w:hAnsi="Courier New" w:cs="Courier New"/>
          <w:spacing w:val="6"/>
          <w:lang w:val="en-US"/>
        </w:rPr>
        <w:t> </w:t>
      </w:r>
      <w:r>
        <w:rPr>
          <w:rFonts w:ascii="GHEA Grapalat" w:hAnsi="GHEA Grapalat"/>
          <w:spacing w:val="6"/>
        </w:rPr>
        <w:t>договора в силу и устанавливается следующий срок выполнения:</w:t>
      </w:r>
    </w:p>
    <w:p w14:paraId="23577CA9">
      <w:pPr>
        <w:widowControl w:val="0"/>
        <w:jc w:val="both"/>
        <w:rPr>
          <w:rFonts w:ascii="GHEA Grapalat" w:hAnsi="GHEA Grapalat"/>
          <w:spacing w:val="6"/>
        </w:rPr>
      </w:pPr>
      <w:r>
        <w:rPr>
          <w:rFonts w:ascii="GHEA Grapalat" w:hAnsi="GHEA Grapalat"/>
        </w:rPr>
        <w:t>_________________________________________________________________________.</w:t>
      </w:r>
    </w:p>
    <w:p w14:paraId="3AD6D7D6">
      <w:pPr>
        <w:widowControl w:val="0"/>
        <w:tabs>
          <w:tab w:val="left" w:pos="1134"/>
        </w:tabs>
        <w:spacing w:after="160" w:line="360" w:lineRule="auto"/>
        <w:ind w:left="3402"/>
        <w:jc w:val="both"/>
        <w:rPr>
          <w:rFonts w:ascii="GHEA Grapalat" w:hAnsi="GHEA Grapalat" w:cs="Times Armenian"/>
          <w:vertAlign w:val="superscript"/>
        </w:rPr>
      </w:pPr>
      <w:r>
        <w:rPr>
          <w:rFonts w:ascii="GHEA Grapalat" w:hAnsi="GHEA Grapalat"/>
          <w:vertAlign w:val="superscript"/>
        </w:rPr>
        <w:t>окончательный срок выполнения работ</w:t>
      </w:r>
    </w:p>
    <w:p w14:paraId="32CA0C67">
      <w:pPr>
        <w:widowControl w:val="0"/>
        <w:tabs>
          <w:tab w:val="left" w:pos="1134"/>
        </w:tabs>
        <w:spacing w:after="160" w:line="360" w:lineRule="auto"/>
        <w:ind w:firstLine="567"/>
        <w:jc w:val="both"/>
        <w:rPr>
          <w:rFonts w:ascii="GHEA Grapalat" w:hAnsi="GHEA Grapalat"/>
        </w:rPr>
      </w:pPr>
      <w:r>
        <w:rPr>
          <w:rFonts w:ascii="GHEA Grapalat" w:hAnsi="GHEA Grapalat"/>
        </w:rPr>
        <w:t xml:space="preserve">Сроки выполнения предусмотренных договором отдельных видов работ, этапов и объемов установлены календарным графиком, представленным в Приложении 2 к настоящему Договору. </w:t>
      </w:r>
    </w:p>
    <w:p w14:paraId="0E83B537">
      <w:pPr>
        <w:widowControl w:val="0"/>
        <w:tabs>
          <w:tab w:val="left" w:pos="1134"/>
        </w:tabs>
        <w:spacing w:after="160" w:line="360" w:lineRule="auto"/>
        <w:ind w:firstLine="567"/>
        <w:jc w:val="both"/>
        <w:rPr>
          <w:rFonts w:ascii="GHEA Grapalat" w:hAnsi="GHEA Grapalat"/>
        </w:rPr>
      </w:pPr>
    </w:p>
    <w:p w14:paraId="1C5A5151">
      <w:pPr>
        <w:widowControl w:val="0"/>
        <w:tabs>
          <w:tab w:val="left" w:pos="1276"/>
        </w:tabs>
        <w:spacing w:after="160" w:line="360" w:lineRule="auto"/>
        <w:ind w:firstLine="567"/>
        <w:jc w:val="center"/>
        <w:rPr>
          <w:rFonts w:ascii="GHEA Grapalat" w:hAnsi="GHEA Grapalat"/>
          <w:b/>
        </w:rPr>
      </w:pPr>
      <w:r>
        <w:rPr>
          <w:rFonts w:ascii="GHEA Grapalat" w:hAnsi="GHEA Grapalat"/>
          <w:b/>
        </w:rPr>
        <w:t>2. ВЫПОЛНЕНИЕ РАБОТ СРЕДСТВАМИ ПОДРЯДЧИКА</w:t>
      </w:r>
    </w:p>
    <w:p w14:paraId="0B4C704F">
      <w:pPr>
        <w:widowControl w:val="0"/>
        <w:tabs>
          <w:tab w:val="left" w:pos="1134"/>
        </w:tabs>
        <w:spacing w:after="160" w:line="360" w:lineRule="auto"/>
        <w:ind w:firstLine="567"/>
        <w:jc w:val="both"/>
        <w:rPr>
          <w:rFonts w:ascii="GHEA Grapalat" w:hAnsi="GHEA Grapalat" w:cs="Times Armenian"/>
        </w:rPr>
      </w:pPr>
      <w:r>
        <w:rPr>
          <w:rFonts w:ascii="GHEA Grapalat" w:hAnsi="GHEA Grapalat"/>
        </w:rPr>
        <w:t>2.1.</w:t>
      </w:r>
      <w:r>
        <w:rPr>
          <w:rFonts w:ascii="GHEA Grapalat" w:hAnsi="GHEA Grapalat"/>
        </w:rPr>
        <w:tab/>
      </w:r>
      <w:r>
        <w:rPr>
          <w:rFonts w:ascii="GHEA Grapalat" w:hAnsi="GHEA Grapalat"/>
        </w:rPr>
        <w:t xml:space="preserve">Работа выполняется трудовым и техническим ресурсом, строительными материалами и средствами Подрядчика. </w:t>
      </w:r>
    </w:p>
    <w:p w14:paraId="23E4D32C">
      <w:pPr>
        <w:widowControl w:val="0"/>
        <w:tabs>
          <w:tab w:val="left" w:pos="1134"/>
          <w:tab w:val="left" w:pos="1276"/>
        </w:tabs>
        <w:spacing w:after="160" w:line="360" w:lineRule="auto"/>
        <w:ind w:firstLine="567"/>
        <w:jc w:val="both"/>
        <w:rPr>
          <w:rFonts w:ascii="GHEA Grapalat" w:hAnsi="GHEA Grapalat"/>
        </w:rPr>
      </w:pPr>
      <w:r>
        <w:rPr>
          <w:rFonts w:ascii="GHEA Grapalat" w:hAnsi="GHEA Grapalat"/>
        </w:rPr>
        <w:t>2.2.</w:t>
      </w:r>
      <w:r>
        <w:rPr>
          <w:rFonts w:ascii="GHEA Grapalat" w:hAnsi="GHEA Grapalat"/>
        </w:rPr>
        <w:tab/>
      </w:r>
      <w:r>
        <w:rPr>
          <w:rFonts w:ascii="GHEA Grapalat" w:hAnsi="GHEA Grapalat"/>
        </w:rPr>
        <w:t>Подрядчик несет ответственность за качество предоставленных им материалов и оборудования.</w:t>
      </w:r>
    </w:p>
    <w:p w14:paraId="6831D398">
      <w:pPr>
        <w:widowControl w:val="0"/>
        <w:tabs>
          <w:tab w:val="left" w:pos="1276"/>
        </w:tabs>
        <w:spacing w:after="160" w:line="360" w:lineRule="auto"/>
        <w:ind w:firstLine="567"/>
        <w:jc w:val="center"/>
        <w:rPr>
          <w:rFonts w:ascii="GHEA Grapalat" w:hAnsi="GHEA Grapalat"/>
          <w:b/>
          <w:i/>
        </w:rPr>
      </w:pPr>
    </w:p>
    <w:p w14:paraId="15DD91CB">
      <w:pPr>
        <w:widowControl w:val="0"/>
        <w:spacing w:after="160" w:line="360" w:lineRule="auto"/>
        <w:jc w:val="center"/>
        <w:rPr>
          <w:rFonts w:ascii="GHEA Grapalat" w:hAnsi="GHEA Grapalat"/>
          <w:b/>
        </w:rPr>
      </w:pPr>
      <w:r>
        <w:rPr>
          <w:rFonts w:ascii="GHEA Grapalat" w:hAnsi="GHEA Grapalat"/>
          <w:b/>
        </w:rPr>
        <w:t>3. ПРАВА И ОБЯЗАННОСТИ СТОРОН</w:t>
      </w:r>
    </w:p>
    <w:p w14:paraId="10AC3DB9">
      <w:pPr>
        <w:widowControl w:val="0"/>
        <w:tabs>
          <w:tab w:val="left" w:pos="1276"/>
        </w:tabs>
        <w:spacing w:after="160" w:line="360" w:lineRule="auto"/>
        <w:ind w:firstLine="567"/>
        <w:jc w:val="both"/>
        <w:rPr>
          <w:rFonts w:ascii="GHEA Grapalat" w:hAnsi="GHEA Grapalat"/>
          <w:b/>
        </w:rPr>
      </w:pPr>
      <w:r>
        <w:rPr>
          <w:rFonts w:ascii="GHEA Grapalat" w:hAnsi="GHEA Grapalat"/>
          <w:b/>
        </w:rPr>
        <w:t>3.1.</w:t>
      </w:r>
      <w:r>
        <w:rPr>
          <w:rFonts w:ascii="GHEA Grapalat" w:hAnsi="GHEA Grapalat"/>
          <w:b/>
        </w:rPr>
        <w:tab/>
      </w:r>
      <w:r>
        <w:rPr>
          <w:rFonts w:ascii="GHEA Grapalat" w:hAnsi="GHEA Grapalat"/>
          <w:b/>
        </w:rPr>
        <w:t>Заказчик имеет право:</w:t>
      </w:r>
    </w:p>
    <w:p w14:paraId="161D41B5">
      <w:pPr>
        <w:widowControl w:val="0"/>
        <w:tabs>
          <w:tab w:val="left" w:pos="1276"/>
        </w:tabs>
        <w:spacing w:after="160" w:line="360" w:lineRule="auto"/>
        <w:ind w:firstLine="567"/>
        <w:jc w:val="both"/>
        <w:rPr>
          <w:rFonts w:ascii="GHEA Grapalat" w:hAnsi="GHEA Grapalat"/>
        </w:rPr>
      </w:pPr>
      <w:r>
        <w:rPr>
          <w:rFonts w:ascii="GHEA Grapalat" w:hAnsi="GHEA Grapalat"/>
        </w:rPr>
        <w:t>3.1.1.</w:t>
      </w:r>
      <w:r>
        <w:rPr>
          <w:rFonts w:ascii="GHEA Grapalat" w:hAnsi="GHEA Grapalat"/>
        </w:rPr>
        <w:tab/>
      </w:r>
      <w:r>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11DF0296">
      <w:pPr>
        <w:widowControl w:val="0"/>
        <w:tabs>
          <w:tab w:val="left" w:pos="1276"/>
        </w:tabs>
        <w:spacing w:after="160" w:line="360" w:lineRule="auto"/>
        <w:ind w:firstLine="567"/>
        <w:jc w:val="both"/>
        <w:rPr>
          <w:rFonts w:ascii="GHEA Grapalat" w:hAnsi="GHEA Grapalat"/>
        </w:rPr>
      </w:pPr>
      <w:r>
        <w:rPr>
          <w:rFonts w:ascii="GHEA Grapalat" w:hAnsi="GHEA Grapalat"/>
        </w:rPr>
        <w:t>3.1.2.</w:t>
      </w:r>
      <w:r>
        <w:rPr>
          <w:rFonts w:ascii="GHEA Grapalat" w:hAnsi="GHEA Grapalat"/>
        </w:rPr>
        <w:tab/>
      </w:r>
      <w:r>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D86CBE1">
      <w:pPr>
        <w:widowControl w:val="0"/>
        <w:tabs>
          <w:tab w:val="left" w:pos="1276"/>
        </w:tabs>
        <w:spacing w:after="160" w:line="360" w:lineRule="auto"/>
        <w:ind w:firstLine="567"/>
        <w:jc w:val="both"/>
        <w:rPr>
          <w:rFonts w:ascii="GHEA Grapalat" w:hAnsi="GHEA Grapalat"/>
        </w:rPr>
      </w:pPr>
      <w:r>
        <w:rPr>
          <w:rFonts w:ascii="GHEA Grapalat" w:hAnsi="GHEA Grapalat"/>
        </w:rPr>
        <w:t>3.1.3.</w:t>
      </w:r>
      <w:r>
        <w:rPr>
          <w:rFonts w:ascii="GHEA Grapalat" w:hAnsi="GHEA Grapalat"/>
        </w:rPr>
        <w:tab/>
      </w:r>
      <w:r>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Pr>
          <w:rFonts w:ascii="GHEA Grapalat" w:hAnsi="GHEA Grapalat"/>
        </w:rPr>
        <w:tab/>
      </w:r>
      <w:r>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30A51F35">
      <w:pPr>
        <w:widowControl w:val="0"/>
        <w:tabs>
          <w:tab w:val="left" w:pos="1276"/>
        </w:tabs>
        <w:spacing w:after="160" w:line="360" w:lineRule="auto"/>
        <w:ind w:firstLine="567"/>
        <w:jc w:val="both"/>
        <w:rPr>
          <w:rFonts w:ascii="GHEA Grapalat" w:hAnsi="GHEA Grapalat"/>
        </w:rPr>
      </w:pPr>
      <w:r>
        <w:rPr>
          <w:rFonts w:ascii="GHEA Grapalat" w:hAnsi="GHEA Grapalat"/>
        </w:rPr>
        <w:t>3.1.4.</w:t>
      </w:r>
      <w:r>
        <w:rPr>
          <w:rFonts w:ascii="GHEA Grapalat" w:hAnsi="GHEA Grapalat"/>
        </w:rPr>
        <w:tab/>
      </w:r>
      <w:r>
        <w:rPr>
          <w:rFonts w:ascii="GHEA Grapalat" w:hAnsi="GHEA Grapalat"/>
        </w:rPr>
        <w:t>В одностороннем порядке расторгать договор и требовать возмещения причиненных ему убытков, если:</w:t>
      </w:r>
    </w:p>
    <w:p w14:paraId="73BFB2F3">
      <w:pPr>
        <w:widowControl w:val="0"/>
        <w:tabs>
          <w:tab w:val="left" w:pos="1134"/>
        </w:tabs>
        <w:spacing w:after="160" w:line="360" w:lineRule="auto"/>
        <w:ind w:firstLine="567"/>
        <w:jc w:val="both"/>
        <w:rPr>
          <w:rFonts w:ascii="GHEA Grapalat" w:hAnsi="GHEA Grapalat"/>
        </w:rPr>
      </w:pPr>
      <w:r>
        <w:rPr>
          <w:rFonts w:ascii="GHEA Grapalat" w:hAnsi="GHEA Grapalat"/>
        </w:rPr>
        <w:t>а)</w:t>
      </w:r>
      <w:r>
        <w:rPr>
          <w:rFonts w:ascii="GHEA Grapalat" w:hAnsi="GHEA Grapalat"/>
        </w:rPr>
        <w:tab/>
      </w:r>
      <w:r>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4C549E31">
      <w:pPr>
        <w:widowControl w:val="0"/>
        <w:tabs>
          <w:tab w:val="left" w:pos="1134"/>
        </w:tabs>
        <w:spacing w:after="160" w:line="360" w:lineRule="auto"/>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rPr>
        <w:t>Подрядчик нарушил предусмотренный в пункте 1.3 договора срок (календарный график включительно),</w:t>
      </w:r>
    </w:p>
    <w:p w14:paraId="6DACDB82">
      <w:pPr>
        <w:widowControl w:val="0"/>
        <w:tabs>
          <w:tab w:val="left" w:pos="1134"/>
        </w:tabs>
        <w:spacing w:after="160" w:line="360" w:lineRule="auto"/>
        <w:ind w:firstLine="567"/>
        <w:jc w:val="both"/>
        <w:rPr>
          <w:rFonts w:ascii="GHEA Grapalat" w:hAnsi="GHEA Grapalat"/>
        </w:rPr>
      </w:pPr>
      <w:r>
        <w:rPr>
          <w:rFonts w:ascii="GHEA Grapalat" w:hAnsi="GHEA Grapalat"/>
        </w:rPr>
        <w:t>в)</w:t>
      </w:r>
      <w:r>
        <w:rPr>
          <w:rFonts w:ascii="GHEA Grapalat" w:hAnsi="GHEA Grapalat"/>
        </w:rPr>
        <w:tab/>
      </w:r>
      <w:r>
        <w:rPr>
          <w:rFonts w:ascii="GHEA Grapalat" w:hAnsi="GHEA Grapalat"/>
        </w:rPr>
        <w:t>выполненная Подрядчиком работа не соответствует требованиям, установленным проектно-сметными документами,</w:t>
      </w:r>
    </w:p>
    <w:p w14:paraId="55E723D9">
      <w:pPr>
        <w:widowControl w:val="0"/>
        <w:tabs>
          <w:tab w:val="left" w:pos="1134"/>
        </w:tabs>
        <w:spacing w:after="160" w:line="360" w:lineRule="auto"/>
        <w:ind w:firstLine="567"/>
        <w:jc w:val="both"/>
        <w:rPr>
          <w:rFonts w:ascii="GHEA Grapalat" w:hAnsi="GHEA Grapalat"/>
        </w:rPr>
      </w:pPr>
      <w:r>
        <w:rPr>
          <w:rFonts w:ascii="GHEA Grapalat" w:hAnsi="GHEA Grapalat"/>
        </w:rPr>
        <w:t>г)</w:t>
      </w:r>
      <w:r>
        <w:rPr>
          <w:rFonts w:ascii="GHEA Grapalat" w:hAnsi="GHEA Grapalat"/>
        </w:rPr>
        <w:tab/>
      </w:r>
      <w:r>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6F3E9D21">
      <w:pPr>
        <w:widowControl w:val="0"/>
        <w:tabs>
          <w:tab w:val="left" w:pos="1276"/>
        </w:tabs>
        <w:spacing w:after="160" w:line="360" w:lineRule="auto"/>
        <w:ind w:firstLine="567"/>
        <w:jc w:val="both"/>
        <w:rPr>
          <w:rFonts w:ascii="GHEA Grapalat" w:hAnsi="GHEA Grapalat"/>
        </w:rPr>
      </w:pPr>
      <w:r>
        <w:rPr>
          <w:rFonts w:ascii="GHEA Grapalat" w:hAnsi="GHEA Grapalat"/>
        </w:rPr>
        <w:t>3.1.5.</w:t>
      </w:r>
      <w:r>
        <w:rPr>
          <w:rFonts w:ascii="GHEA Grapalat" w:hAnsi="GHEA Grapalat"/>
        </w:rPr>
        <w:tab/>
      </w:r>
      <w:r>
        <w:rPr>
          <w:rFonts w:ascii="GHEA Grapalat" w:hAnsi="GHEA Grapalat"/>
        </w:rPr>
        <w:t>В течение гарантийного срока предъявлять требования, связанные с недостатками результата работы.</w:t>
      </w:r>
    </w:p>
    <w:p w14:paraId="4A782078">
      <w:pPr>
        <w:widowControl w:val="0"/>
        <w:tabs>
          <w:tab w:val="left" w:pos="1276"/>
        </w:tabs>
        <w:spacing w:after="160" w:line="360" w:lineRule="auto"/>
        <w:ind w:firstLine="567"/>
        <w:jc w:val="both"/>
        <w:rPr>
          <w:rFonts w:ascii="GHEA Grapalat" w:hAnsi="GHEA Grapalat"/>
        </w:rPr>
      </w:pPr>
      <w:r>
        <w:rPr>
          <w:rFonts w:ascii="GHEA Grapalat" w:hAnsi="GHEA Grapalat"/>
        </w:rPr>
        <w:t>3.1.6.</w:t>
      </w:r>
      <w:r>
        <w:rPr>
          <w:rFonts w:ascii="GHEA Grapalat" w:hAnsi="GHEA Grapalat"/>
        </w:rPr>
        <w:tab/>
      </w:r>
      <w:r>
        <w:rPr>
          <w:rFonts w:ascii="GHEA Grapalat" w:hAnsi="GHEA Grapalat"/>
        </w:rPr>
        <w:t>Уполномочить другое лицо на осуществление технического контроля над выполнением работы;</w:t>
      </w:r>
    </w:p>
    <w:p w14:paraId="3070883F">
      <w:pPr>
        <w:widowControl w:val="0"/>
        <w:tabs>
          <w:tab w:val="left" w:pos="1276"/>
        </w:tabs>
        <w:spacing w:after="160" w:line="360" w:lineRule="auto"/>
        <w:ind w:firstLine="567"/>
        <w:jc w:val="both"/>
        <w:rPr>
          <w:rFonts w:ascii="GHEA Grapalat" w:hAnsi="GHEA Grapalat" w:cs="Times Armenian"/>
        </w:rPr>
      </w:pPr>
      <w:r>
        <w:rPr>
          <w:rFonts w:ascii="GHEA Grapalat" w:hAnsi="GHEA Grapalat"/>
        </w:rPr>
        <w:t>3.1.7.</w:t>
      </w:r>
      <w:r>
        <w:rPr>
          <w:rFonts w:ascii="GHEA Grapalat" w:hAnsi="GHEA Grapalat"/>
        </w:rPr>
        <w:tab/>
      </w:r>
      <w:r>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70C360AC">
      <w:pPr>
        <w:rPr>
          <w:rFonts w:ascii="GHEA Grapalat" w:hAnsi="GHEA Grapalat"/>
          <w:b/>
        </w:rPr>
      </w:pPr>
      <w:r>
        <w:rPr>
          <w:rFonts w:ascii="GHEA Grapalat" w:hAnsi="GHEA Grapalat"/>
          <w:b/>
        </w:rPr>
        <w:br w:type="page"/>
      </w:r>
    </w:p>
    <w:p w14:paraId="4CFAC245">
      <w:pPr>
        <w:widowControl w:val="0"/>
        <w:tabs>
          <w:tab w:val="left" w:pos="1134"/>
        </w:tabs>
        <w:spacing w:after="160" w:line="360" w:lineRule="auto"/>
        <w:ind w:firstLine="567"/>
        <w:jc w:val="both"/>
        <w:rPr>
          <w:rFonts w:ascii="GHEA Grapalat" w:hAnsi="GHEA Grapalat" w:cs="Times Armenian"/>
          <w:b/>
        </w:rPr>
      </w:pPr>
      <w:r>
        <w:rPr>
          <w:rFonts w:ascii="GHEA Grapalat" w:hAnsi="GHEA Grapalat"/>
          <w:b/>
        </w:rPr>
        <w:t>3.2.</w:t>
      </w:r>
      <w:r>
        <w:rPr>
          <w:rFonts w:ascii="GHEA Grapalat" w:hAnsi="GHEA Grapalat"/>
          <w:b/>
        </w:rPr>
        <w:tab/>
      </w:r>
      <w:r>
        <w:rPr>
          <w:rFonts w:ascii="GHEA Grapalat" w:hAnsi="GHEA Grapalat"/>
          <w:b/>
        </w:rPr>
        <w:t>Заказчик обязан:</w:t>
      </w:r>
    </w:p>
    <w:p w14:paraId="04381573">
      <w:pPr>
        <w:widowControl w:val="0"/>
        <w:tabs>
          <w:tab w:val="left" w:pos="1276"/>
        </w:tabs>
        <w:spacing w:after="160" w:line="360" w:lineRule="auto"/>
        <w:ind w:firstLine="567"/>
        <w:jc w:val="both"/>
        <w:rPr>
          <w:rFonts w:ascii="GHEA Grapalat" w:hAnsi="GHEA Grapalat" w:cs="Times Armenian"/>
        </w:rPr>
      </w:pPr>
      <w:r>
        <w:rPr>
          <w:rFonts w:ascii="GHEA Grapalat" w:hAnsi="GHEA Grapalat"/>
        </w:rPr>
        <w:t>3.2.1.</w:t>
      </w:r>
      <w:r>
        <w:rPr>
          <w:rFonts w:ascii="GHEA Grapalat" w:hAnsi="GHEA Grapalat"/>
        </w:rPr>
        <w:tab/>
      </w:r>
      <w:r>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57888338">
      <w:pPr>
        <w:widowControl w:val="0"/>
        <w:tabs>
          <w:tab w:val="left" w:pos="1276"/>
        </w:tabs>
        <w:spacing w:after="160" w:line="360" w:lineRule="auto"/>
        <w:ind w:firstLine="567"/>
        <w:jc w:val="both"/>
        <w:rPr>
          <w:rFonts w:ascii="GHEA Grapalat" w:hAnsi="GHEA Grapalat"/>
        </w:rPr>
      </w:pPr>
      <w:r>
        <w:rPr>
          <w:rFonts w:ascii="GHEA Grapalat" w:hAnsi="GHEA Grapalat"/>
        </w:rPr>
        <w:t>3.2.2.</w:t>
      </w:r>
      <w:r>
        <w:rPr>
          <w:rFonts w:ascii="GHEA Grapalat" w:hAnsi="GHEA Grapalat"/>
        </w:rPr>
        <w:tab/>
      </w:r>
      <w:r>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16F5959C">
      <w:pPr>
        <w:widowControl w:val="0"/>
        <w:tabs>
          <w:tab w:val="left" w:pos="1276"/>
        </w:tabs>
        <w:spacing w:after="160" w:line="360" w:lineRule="auto"/>
        <w:ind w:firstLine="567"/>
        <w:jc w:val="both"/>
        <w:rPr>
          <w:rFonts w:ascii="GHEA Grapalat" w:hAnsi="GHEA Grapalat"/>
        </w:rPr>
      </w:pPr>
      <w:r>
        <w:rPr>
          <w:rFonts w:ascii="GHEA Grapalat" w:hAnsi="GHEA Grapalat"/>
        </w:rPr>
        <w:t>3.2.3.</w:t>
      </w:r>
      <w:r>
        <w:rPr>
          <w:rFonts w:ascii="GHEA Grapalat" w:hAnsi="GHEA Grapalat"/>
        </w:rPr>
        <w:tab/>
      </w:r>
      <w:r>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50A2972D">
      <w:pPr>
        <w:widowControl w:val="0"/>
        <w:tabs>
          <w:tab w:val="left" w:pos="1276"/>
        </w:tabs>
        <w:spacing w:after="160" w:line="360" w:lineRule="auto"/>
        <w:ind w:firstLine="567"/>
        <w:jc w:val="both"/>
        <w:rPr>
          <w:rFonts w:ascii="GHEA Grapalat" w:hAnsi="GHEA Grapalat" w:cs="Times Armenian"/>
        </w:rPr>
      </w:pPr>
      <w:r>
        <w:rPr>
          <w:rFonts w:ascii="GHEA Grapalat" w:hAnsi="GHEA Grapalat"/>
        </w:rPr>
        <w:t>3.2.4.</w:t>
      </w:r>
      <w:r>
        <w:rPr>
          <w:rFonts w:ascii="GHEA Grapalat" w:hAnsi="GHEA Grapalat"/>
        </w:rPr>
        <w:tab/>
      </w:r>
      <w:r>
        <w:rPr>
          <w:rFonts w:ascii="GHEA Grapalat" w:hAnsi="GHEA Grapalat"/>
        </w:rPr>
        <w:t>В случае приемки результата работы в срок, предусмотренный пунктом 1.3.</w:t>
      </w:r>
      <w:r>
        <w:rPr>
          <w:rFonts w:ascii="GHEA Grapalat" w:hAnsi="GHEA Grapalat"/>
        </w:rPr>
        <w:tab/>
      </w:r>
      <w:r>
        <w:rPr>
          <w:rFonts w:ascii="GHEA Grapalat" w:hAnsi="GHEA Grapalat"/>
        </w:rPr>
        <w:t xml:space="preserve">Договора, уплачивать Подрядчику суммы, подлежащие уплате последнему. </w:t>
      </w:r>
    </w:p>
    <w:p w14:paraId="0FAE0FDB">
      <w:pPr>
        <w:widowControl w:val="0"/>
        <w:tabs>
          <w:tab w:val="left" w:pos="1134"/>
        </w:tabs>
        <w:spacing w:after="160" w:line="360" w:lineRule="auto"/>
        <w:ind w:firstLine="567"/>
        <w:jc w:val="both"/>
        <w:rPr>
          <w:rFonts w:ascii="GHEA Grapalat" w:hAnsi="GHEA Grapalat"/>
          <w:b/>
        </w:rPr>
      </w:pPr>
      <w:r>
        <w:rPr>
          <w:rFonts w:ascii="GHEA Grapalat" w:hAnsi="GHEA Grapalat"/>
          <w:b/>
        </w:rPr>
        <w:t>3.3.</w:t>
      </w:r>
      <w:r>
        <w:rPr>
          <w:rFonts w:ascii="GHEA Grapalat" w:hAnsi="GHEA Grapalat"/>
          <w:b/>
        </w:rPr>
        <w:tab/>
      </w:r>
      <w:r>
        <w:rPr>
          <w:rFonts w:ascii="GHEA Grapalat" w:hAnsi="GHEA Grapalat"/>
          <w:b/>
        </w:rPr>
        <w:t>Подрядчик имеет право:</w:t>
      </w:r>
    </w:p>
    <w:p w14:paraId="372EF1FC">
      <w:pPr>
        <w:widowControl w:val="0"/>
        <w:tabs>
          <w:tab w:val="left" w:pos="1276"/>
        </w:tabs>
        <w:spacing w:after="160" w:line="360" w:lineRule="auto"/>
        <w:ind w:firstLine="567"/>
        <w:jc w:val="both"/>
        <w:rPr>
          <w:rFonts w:ascii="GHEA Grapalat" w:hAnsi="GHEA Grapalat"/>
        </w:rPr>
      </w:pPr>
      <w:r>
        <w:rPr>
          <w:rFonts w:ascii="GHEA Grapalat" w:hAnsi="GHEA Grapalat"/>
        </w:rPr>
        <w:t>3.3.1.</w:t>
      </w:r>
      <w:r>
        <w:rPr>
          <w:rFonts w:ascii="GHEA Grapalat" w:hAnsi="GHEA Grapalat"/>
        </w:rPr>
        <w:tab/>
      </w:r>
      <w:r>
        <w:rPr>
          <w:rFonts w:ascii="GHEA Grapalat" w:hAnsi="GHEA Grapalat"/>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14:paraId="7735CE22">
      <w:pPr>
        <w:widowControl w:val="0"/>
        <w:tabs>
          <w:tab w:val="left" w:pos="1276"/>
        </w:tabs>
        <w:spacing w:after="160" w:line="360" w:lineRule="auto"/>
        <w:ind w:firstLine="567"/>
        <w:jc w:val="both"/>
        <w:rPr>
          <w:rFonts w:ascii="GHEA Grapalat" w:hAnsi="GHEA Grapalat" w:cs="Times Armenian"/>
        </w:rPr>
      </w:pPr>
      <w:r>
        <w:rPr>
          <w:rFonts w:ascii="GHEA Grapalat" w:hAnsi="GHEA Grapalat"/>
        </w:rPr>
        <w:t>3.3.2.</w:t>
      </w:r>
      <w:r>
        <w:rPr>
          <w:rFonts w:ascii="GHEA Grapalat" w:hAnsi="GHEA Grapalat"/>
        </w:rPr>
        <w:tab/>
      </w:r>
      <w:r>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77FDF8F8">
      <w:pPr>
        <w:widowControl w:val="0"/>
        <w:tabs>
          <w:tab w:val="left" w:pos="1276"/>
        </w:tabs>
        <w:spacing w:after="160" w:line="360" w:lineRule="auto"/>
        <w:ind w:firstLine="567"/>
        <w:jc w:val="both"/>
        <w:rPr>
          <w:rFonts w:ascii="GHEA Grapalat" w:hAnsi="GHEA Grapalat"/>
          <w:b/>
        </w:rPr>
      </w:pPr>
      <w:r>
        <w:rPr>
          <w:rFonts w:ascii="GHEA Grapalat" w:hAnsi="GHEA Grapalat"/>
          <w:b/>
        </w:rPr>
        <w:t>3.4.</w:t>
      </w:r>
      <w:r>
        <w:rPr>
          <w:rFonts w:ascii="GHEA Grapalat" w:hAnsi="GHEA Grapalat"/>
          <w:b/>
        </w:rPr>
        <w:tab/>
      </w:r>
      <w:r>
        <w:rPr>
          <w:rFonts w:ascii="GHEA Grapalat" w:hAnsi="GHEA Grapalat"/>
          <w:b/>
        </w:rPr>
        <w:t>Подрядчик обязан:</w:t>
      </w:r>
    </w:p>
    <w:p w14:paraId="23DAE261">
      <w:pPr>
        <w:widowControl w:val="0"/>
        <w:tabs>
          <w:tab w:val="left" w:pos="1276"/>
        </w:tabs>
        <w:spacing w:after="160" w:line="360" w:lineRule="auto"/>
        <w:ind w:firstLine="567"/>
        <w:jc w:val="both"/>
        <w:rPr>
          <w:rFonts w:ascii="GHEA Grapalat" w:hAnsi="GHEA Grapalat"/>
        </w:rPr>
      </w:pPr>
      <w:r>
        <w:rPr>
          <w:rFonts w:ascii="GHEA Grapalat" w:hAnsi="GHEA Grapalat"/>
        </w:rPr>
        <w:t>3.4.1.</w:t>
      </w:r>
      <w:r>
        <w:rPr>
          <w:rFonts w:ascii="GHEA Grapalat" w:hAnsi="GHEA Grapalat"/>
        </w:rPr>
        <w:tab/>
      </w:r>
      <w:r>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p>
    <w:p w14:paraId="3B047715">
      <w:pPr>
        <w:widowControl w:val="0"/>
        <w:tabs>
          <w:tab w:val="left" w:pos="1276"/>
        </w:tabs>
        <w:spacing w:after="160" w:line="360" w:lineRule="auto"/>
        <w:ind w:firstLine="567"/>
        <w:jc w:val="both"/>
        <w:rPr>
          <w:rFonts w:ascii="GHEA Grapalat" w:hAnsi="GHEA Grapalat" w:cs="Times Armenian"/>
        </w:rPr>
      </w:pPr>
    </w:p>
    <w:p w14:paraId="7879C5F9">
      <w:pPr>
        <w:widowControl w:val="0"/>
        <w:tabs>
          <w:tab w:val="left" w:pos="1276"/>
        </w:tabs>
        <w:spacing w:after="160" w:line="360" w:lineRule="auto"/>
        <w:ind w:firstLine="567"/>
        <w:jc w:val="both"/>
        <w:rPr>
          <w:rFonts w:ascii="GHEA Grapalat" w:hAnsi="GHEA Grapalat"/>
        </w:rPr>
      </w:pPr>
      <w:r>
        <w:rPr>
          <w:rFonts w:ascii="GHEA Grapalat" w:hAnsi="GHEA Grapalat"/>
        </w:rPr>
        <w:t>3.4.2.</w:t>
      </w:r>
      <w:r>
        <w:rPr>
          <w:rFonts w:ascii="GHEA Grapalat" w:hAnsi="GHEA Grapalat"/>
        </w:rPr>
        <w:tab/>
      </w:r>
      <w:r>
        <w:rPr>
          <w:rFonts w:ascii="GHEA Grapalat" w:hAnsi="GHEA Grapalat"/>
        </w:rPr>
        <w:t>Выполнять указания Заказчика по части работы, если они не противоречат условиям договора.</w:t>
      </w:r>
    </w:p>
    <w:p w14:paraId="396486CA">
      <w:pPr>
        <w:widowControl w:val="0"/>
        <w:tabs>
          <w:tab w:val="left" w:pos="1276"/>
        </w:tabs>
        <w:spacing w:after="160" w:line="360" w:lineRule="auto"/>
        <w:ind w:firstLine="567"/>
        <w:jc w:val="both"/>
        <w:rPr>
          <w:rFonts w:ascii="GHEA Grapalat" w:hAnsi="GHEA Grapalat"/>
        </w:rPr>
      </w:pPr>
      <w:r>
        <w:rPr>
          <w:rFonts w:ascii="GHEA Grapalat" w:hAnsi="GHEA Grapalat"/>
        </w:rPr>
        <w:t>3.4.3.</w:t>
      </w:r>
      <w:r>
        <w:rPr>
          <w:rFonts w:ascii="GHEA Grapalat" w:hAnsi="GHEA Grapalat"/>
        </w:rPr>
        <w:tab/>
      </w:r>
      <w:r>
        <w:rPr>
          <w:rFonts w:ascii="GHEA Grapalat" w:hAnsi="GHEA Grapalat"/>
        </w:rPr>
        <w:t>Обеспечивать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индивидуальнoe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14:paraId="2F17EF63">
      <w:pPr>
        <w:widowControl w:val="0"/>
        <w:tabs>
          <w:tab w:val="left" w:pos="1276"/>
        </w:tabs>
        <w:spacing w:after="160" w:line="360" w:lineRule="auto"/>
        <w:ind w:firstLine="567"/>
        <w:jc w:val="both"/>
        <w:rPr>
          <w:rFonts w:ascii="GHEA Grapalat" w:hAnsi="GHEA Grapalat"/>
        </w:rPr>
      </w:pPr>
      <w:r>
        <w:rPr>
          <w:rFonts w:ascii="GHEA Grapalat" w:hAnsi="GHEA Grapalat"/>
        </w:rPr>
        <w:t>3.4.4.</w:t>
      </w:r>
      <w:r>
        <w:rPr>
          <w:rFonts w:ascii="GHEA Grapalat" w:hAnsi="GHEA Grapalat"/>
        </w:rPr>
        <w:tab/>
      </w:r>
      <w:r>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(эксплуатации) результата работы, а также сообщать сведения о возможных последствиях несоблюдения этих требований и правил.</w:t>
      </w:r>
    </w:p>
    <w:p w14:paraId="5AC1A7CA">
      <w:pPr>
        <w:widowControl w:val="0"/>
        <w:tabs>
          <w:tab w:val="left" w:pos="1276"/>
        </w:tabs>
        <w:spacing w:after="160" w:line="360" w:lineRule="auto"/>
        <w:ind w:firstLine="567"/>
        <w:jc w:val="both"/>
        <w:rPr>
          <w:rFonts w:ascii="GHEA Grapalat" w:hAnsi="GHEA Grapalat" w:cs="Times Armenian"/>
        </w:rPr>
      </w:pPr>
      <w:r>
        <w:rPr>
          <w:rFonts w:ascii="GHEA Grapalat" w:hAnsi="GHEA Grapalat"/>
        </w:rPr>
        <w:t>3.4.5.</w:t>
      </w:r>
      <w:r>
        <w:rPr>
          <w:rFonts w:ascii="GHEA Grapalat" w:hAnsi="GHEA Grapalat"/>
        </w:rPr>
        <w:tab/>
      </w:r>
      <w:r>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7F96AFED">
      <w:pPr>
        <w:widowControl w:val="0"/>
        <w:tabs>
          <w:tab w:val="left" w:pos="1276"/>
        </w:tabs>
        <w:spacing w:after="160" w:line="360" w:lineRule="auto"/>
        <w:ind w:firstLine="567"/>
        <w:jc w:val="both"/>
        <w:rPr>
          <w:rFonts w:ascii="GHEA Grapalat" w:hAnsi="GHEA Grapalat"/>
        </w:rPr>
      </w:pPr>
      <w:r>
        <w:rPr>
          <w:rFonts w:ascii="GHEA Grapalat" w:hAnsi="GHEA Grapalat"/>
        </w:rPr>
        <w:t>3.4.6.</w:t>
      </w:r>
      <w:r>
        <w:rPr>
          <w:rFonts w:ascii="GHEA Grapalat" w:hAnsi="GHEA Grapalat"/>
        </w:rPr>
        <w:tab/>
      </w:r>
      <w:r>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5FAFD0AD">
      <w:pPr>
        <w:widowControl w:val="0"/>
        <w:tabs>
          <w:tab w:val="left" w:pos="1276"/>
        </w:tabs>
        <w:spacing w:after="160" w:line="360" w:lineRule="auto"/>
        <w:ind w:firstLine="567"/>
        <w:jc w:val="both"/>
        <w:rPr>
          <w:rFonts w:ascii="GHEA Grapalat" w:hAnsi="GHEA Grapalat"/>
        </w:rPr>
      </w:pPr>
      <w:r>
        <w:rPr>
          <w:rFonts w:ascii="GHEA Grapalat" w:hAnsi="GHEA Grapalat"/>
        </w:rPr>
        <w:t>3.4.7.</w:t>
      </w:r>
      <w:r>
        <w:rPr>
          <w:rFonts w:ascii="GHEA Grapalat" w:hAnsi="GHEA Grapalat"/>
        </w:rPr>
        <w:tab/>
      </w:r>
      <w:r>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3DC761EC">
      <w:pPr>
        <w:widowControl w:val="0"/>
        <w:tabs>
          <w:tab w:val="left" w:pos="1276"/>
        </w:tabs>
        <w:spacing w:after="160" w:line="360" w:lineRule="auto"/>
        <w:ind w:firstLine="567"/>
        <w:jc w:val="both"/>
        <w:rPr>
          <w:rFonts w:ascii="GHEA Grapalat" w:hAnsi="GHEA Grapalat"/>
        </w:rPr>
      </w:pPr>
      <w:r>
        <w:rPr>
          <w:rFonts w:ascii="GHEA Grapalat" w:hAnsi="GHEA Grapalat"/>
        </w:rPr>
        <w:t>3.4.8.</w:t>
      </w:r>
      <w:r>
        <w:rPr>
          <w:rFonts w:ascii="GHEA Grapalat" w:hAnsi="GHEA Grapalat"/>
        </w:rPr>
        <w:tab/>
      </w:r>
      <w:r>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своих средств и в установленный Заказчиком разумный срок устранять эти недостатки. </w:t>
      </w:r>
    </w:p>
    <w:p w14:paraId="5BBC33B9">
      <w:pPr>
        <w:widowControl w:val="0"/>
        <w:tabs>
          <w:tab w:val="left" w:pos="1276"/>
        </w:tabs>
        <w:spacing w:after="160" w:line="360" w:lineRule="auto"/>
        <w:ind w:firstLine="567"/>
        <w:jc w:val="both"/>
        <w:rPr>
          <w:rFonts w:ascii="GHEA Grapalat" w:hAnsi="GHEA Grapalat" w:cs="Times Armenian"/>
        </w:rPr>
      </w:pPr>
      <w:r>
        <w:rPr>
          <w:rFonts w:ascii="GHEA Grapalat" w:hAnsi="GHEA Grapalat"/>
        </w:rPr>
        <w:t>3.4.9.</w:t>
      </w:r>
      <w:r>
        <w:rPr>
          <w:rFonts w:ascii="GHEA Grapalat" w:hAnsi="GHEA Grapalat"/>
        </w:rPr>
        <w:tab/>
      </w:r>
      <w:r>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счет своих средств и в установленный Заказчиком разумный срок устранять эти недостатки</w:t>
      </w:r>
      <w:r>
        <w:rPr>
          <w:rStyle w:val="30"/>
          <w:rFonts w:ascii="GHEA Grapalat" w:hAnsi="GHEA Grapalat"/>
        </w:rPr>
        <w:footnoteReference w:id="20" w:customMarkFollows="1"/>
        <w:t>26</w:t>
      </w:r>
      <w:r>
        <w:rPr>
          <w:rFonts w:ascii="GHEA Grapalat" w:hAnsi="GHEA Grapalat"/>
        </w:rPr>
        <w:t>.</w:t>
      </w:r>
    </w:p>
    <w:p w14:paraId="6DA5D3CF">
      <w:pPr>
        <w:widowControl w:val="0"/>
        <w:tabs>
          <w:tab w:val="left" w:pos="1418"/>
        </w:tabs>
        <w:spacing w:after="160" w:line="360" w:lineRule="auto"/>
        <w:ind w:firstLine="567"/>
        <w:jc w:val="both"/>
        <w:rPr>
          <w:rFonts w:ascii="GHEA Grapalat" w:hAnsi="GHEA Grapalat" w:cs="Times Armenian"/>
        </w:rPr>
      </w:pPr>
      <w:r>
        <w:rPr>
          <w:rFonts w:ascii="GHEA Grapalat" w:hAnsi="GHEA Grapalat"/>
        </w:rPr>
        <w:t>3.4.10.</w:t>
      </w:r>
      <w:r>
        <w:rPr>
          <w:rFonts w:ascii="GHEA Grapalat" w:hAnsi="GHEA Grapalat"/>
        </w:rPr>
        <w:tab/>
      </w:r>
      <w:r>
        <w:rPr>
          <w:rFonts w:ascii="GHEA Grapalat" w:hAnsi="GHEA Grapalat"/>
        </w:rPr>
        <w:t>Минимальные требования, предъявляемые к гарантийным срокам объекта подряда, к его отдельным частям (конструкциям и т.д.) и использованным материалам, и (или) к</w:t>
      </w:r>
      <w:r>
        <w:rPr>
          <w:rFonts w:ascii="GHEA Grapalat" w:hAnsi="GHEA Grapalat"/>
          <w:lang w:val="hy-AM"/>
        </w:rPr>
        <w:t xml:space="preserve"> </w:t>
      </w:r>
      <w:r>
        <w:rPr>
          <w:rFonts w:ascii="GHEA Grapalat" w:hAnsi="GHEA Grapalat"/>
        </w:rPr>
        <w:t>приборам и оборудованию  представлены в приложении № —- к договору</w:t>
      </w:r>
      <w:r>
        <w:rPr>
          <w:rStyle w:val="30"/>
          <w:rFonts w:ascii="GHEA Grapalat" w:hAnsi="GHEA Grapalat"/>
        </w:rPr>
        <w:footnoteReference w:id="21" w:customMarkFollows="1"/>
        <w:t>27</w:t>
      </w:r>
      <w:r>
        <w:rPr>
          <w:rFonts w:ascii="GHEA Grapalat" w:hAnsi="GHEA Grapalat"/>
        </w:rPr>
        <w:t xml:space="preserve">. </w:t>
      </w:r>
    </w:p>
    <w:p w14:paraId="4850D14A">
      <w:pPr>
        <w:widowControl w:val="0"/>
        <w:tabs>
          <w:tab w:val="left" w:pos="1418"/>
        </w:tabs>
        <w:spacing w:after="160" w:line="360" w:lineRule="auto"/>
        <w:ind w:firstLine="567"/>
        <w:jc w:val="both"/>
        <w:rPr>
          <w:rFonts w:ascii="GHEA Grapalat" w:hAnsi="GHEA Grapalat"/>
        </w:rPr>
      </w:pPr>
      <w:r>
        <w:rPr>
          <w:rFonts w:ascii="GHEA Grapalat" w:hAnsi="GHEA Grapalat"/>
        </w:rPr>
        <w:t>3.4.11.</w:t>
      </w:r>
      <w:r>
        <w:rPr>
          <w:rFonts w:ascii="GHEA Grapalat" w:hAnsi="GHEA Grapalat"/>
        </w:rPr>
        <w:tab/>
      </w:r>
      <w:r>
        <w:rPr>
          <w:rFonts w:ascii="GHEA Grapalat" w:hAnsi="GHEA Grapalat"/>
        </w:rPr>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14:paraId="7A5D451C">
      <w:pPr>
        <w:widowControl w:val="0"/>
        <w:tabs>
          <w:tab w:val="left" w:pos="1276"/>
        </w:tabs>
        <w:spacing w:after="160" w:line="360" w:lineRule="auto"/>
        <w:ind w:firstLine="567"/>
        <w:jc w:val="both"/>
        <w:rPr>
          <w:rFonts w:ascii="GHEA Grapalat" w:hAnsi="GHEA Grapalat" w:cs="Sylfaen"/>
          <w:u w:val="single"/>
        </w:rPr>
      </w:pPr>
    </w:p>
    <w:p w14:paraId="3DFBE614">
      <w:pPr>
        <w:widowControl w:val="0"/>
        <w:tabs>
          <w:tab w:val="left" w:pos="1276"/>
        </w:tabs>
        <w:spacing w:after="160" w:line="360" w:lineRule="auto"/>
        <w:jc w:val="center"/>
        <w:rPr>
          <w:rFonts w:ascii="GHEA Grapalat" w:hAnsi="GHEA Grapalat"/>
          <w:b/>
        </w:rPr>
      </w:pPr>
      <w:r>
        <w:rPr>
          <w:rFonts w:ascii="GHEA Grapalat" w:hAnsi="GHEA Grapalat"/>
          <w:b/>
        </w:rPr>
        <w:t>4. ПОРЯДОК СДАЧИ И ПРИЕМКИ РАБОТЫ</w:t>
      </w:r>
    </w:p>
    <w:p w14:paraId="4D046C31">
      <w:pPr>
        <w:widowControl w:val="0"/>
        <w:tabs>
          <w:tab w:val="left" w:pos="1134"/>
        </w:tabs>
        <w:spacing w:after="160" w:line="340" w:lineRule="auto"/>
        <w:ind w:firstLine="567"/>
        <w:jc w:val="both"/>
        <w:rPr>
          <w:rFonts w:ascii="GHEA Grapalat" w:hAnsi="GHEA Grapalat"/>
        </w:rPr>
      </w:pPr>
      <w:r>
        <w:rPr>
          <w:rFonts w:ascii="GHEA Grapalat" w:hAnsi="GHEA Grapalat"/>
        </w:rPr>
        <w:t>4.1.</w:t>
      </w:r>
      <w:r>
        <w:rPr>
          <w:rFonts w:ascii="GHEA Grapalat" w:hAnsi="GHEA Grapalat"/>
        </w:rPr>
        <w:tab/>
      </w:r>
      <w:r>
        <w:rPr>
          <w:rFonts w:ascii="GHEA Grapalat" w:hAnsi="GHEA Grapalat"/>
        </w:rPr>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20F31AF2">
      <w:pPr>
        <w:widowControl w:val="0"/>
        <w:tabs>
          <w:tab w:val="left" w:pos="1134"/>
        </w:tabs>
        <w:spacing w:after="160" w:line="340" w:lineRule="auto"/>
        <w:ind w:firstLine="567"/>
        <w:jc w:val="both"/>
        <w:rPr>
          <w:rFonts w:ascii="GHEA Grapalat" w:hAnsi="GHEA Grapalat" w:cs="Sylfaen"/>
        </w:rPr>
      </w:pPr>
      <w:r>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Pr>
          <w:rFonts w:ascii="GHEA Grapalat" w:hAnsi="GHEA Grapalat" w:cs="Sylfaen"/>
          <w:vertAlign w:val="superscript"/>
        </w:rPr>
        <w:t>27.1</w:t>
      </w:r>
      <w:r>
        <w:rPr>
          <w:rFonts w:ascii="GHEA Grapalat" w:hAnsi="GHEA Grapalat"/>
        </w:rPr>
        <w:t xml:space="preserve"> </w:t>
      </w:r>
    </w:p>
    <w:p w14:paraId="694BCCCC">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26E46783">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r>
      <w:r>
        <w:rPr>
          <w:rFonts w:ascii="GHEA Grapalat" w:hAnsi="GHEA Grapalat"/>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4B4E97B3">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r>
      <w:r>
        <w:rPr>
          <w:rFonts w:ascii="GHEA Grapalat" w:hAnsi="GHEA Grapalat"/>
        </w:rPr>
        <w:t>для урегулирования вопроса предпринимает меры, предусмотренные договором для подобной ситуации;</w:t>
      </w:r>
    </w:p>
    <w:p w14:paraId="07030DE3">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r>
      <w:r>
        <w:rPr>
          <w:rFonts w:ascii="GHEA Grapalat" w:hAnsi="GHEA Grapalat"/>
        </w:rPr>
        <w:t>в отношении Подрядчика применяет меры ответственности, предусмотренные договором.</w:t>
      </w:r>
    </w:p>
    <w:p w14:paraId="05A025E9">
      <w:pPr>
        <w:widowControl w:val="0"/>
        <w:tabs>
          <w:tab w:val="left" w:pos="1134"/>
        </w:tabs>
        <w:spacing w:after="160" w:line="360" w:lineRule="auto"/>
        <w:ind w:firstLine="567"/>
        <w:jc w:val="both"/>
        <w:rPr>
          <w:rFonts w:ascii="GHEA Grapalat" w:hAnsi="GHEA Grapalat" w:cs="Sylfaen"/>
        </w:rPr>
      </w:pPr>
      <w:r>
        <w:rPr>
          <w:rFonts w:ascii="GHEA Grapalat" w:hAnsi="GHEA Grapalat"/>
        </w:rPr>
        <w:t>4.3.</w:t>
      </w:r>
      <w:r>
        <w:rPr>
          <w:rFonts w:ascii="GHEA Grapalat" w:hAnsi="GHEA Grapalat"/>
        </w:rPr>
        <w:tab/>
      </w:r>
      <w:r>
        <w:rPr>
          <w:rFonts w:ascii="GHEA Grapalat" w:hAnsi="GHEA Grapalat"/>
        </w:rPr>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298E0ED8">
      <w:pPr>
        <w:widowControl w:val="0"/>
        <w:tabs>
          <w:tab w:val="left" w:pos="1134"/>
        </w:tabs>
        <w:spacing w:after="160" w:line="360" w:lineRule="auto"/>
        <w:ind w:firstLine="567"/>
        <w:jc w:val="both"/>
        <w:rPr>
          <w:rFonts w:ascii="GHEA Grapalat" w:hAnsi="GHEA Grapalat"/>
        </w:rPr>
      </w:pPr>
      <w:r>
        <w:rPr>
          <w:rFonts w:ascii="GHEA Grapalat" w:hAnsi="GHEA Grapalat"/>
        </w:rPr>
        <w:t>4.4.</w:t>
      </w:r>
      <w:r>
        <w:rPr>
          <w:rFonts w:ascii="GHEA Grapalat" w:hAnsi="GHEA Grapalat"/>
        </w:rPr>
        <w:tab/>
      </w:r>
      <w:r>
        <w:rPr>
          <w:rFonts w:ascii="GHEA Grapalat" w:hAnsi="GHEA Grapalat"/>
        </w:rPr>
        <w:t>Если в срок, установленный пунктом 4.3 договора, Заказчик не</w:t>
      </w:r>
      <w:r>
        <w:rPr>
          <w:rFonts w:ascii="Courier New" w:hAnsi="Courier New" w:cs="Courier New"/>
        </w:rPr>
        <w:t> </w:t>
      </w:r>
      <w:r>
        <w:rPr>
          <w:rFonts w:ascii="GHEA Grapalat" w:hAnsi="GHEA Grapalat"/>
        </w:rPr>
        <w:t xml:space="preserve">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4.3 договора окончательного срока Заказчик предоставляет Подрядчику утвержденный им акт сдачи-приемки. </w:t>
      </w:r>
    </w:p>
    <w:p w14:paraId="6D66CDD1">
      <w:pPr>
        <w:widowControl w:val="0"/>
        <w:tabs>
          <w:tab w:val="left" w:pos="1276"/>
        </w:tabs>
        <w:spacing w:after="160" w:line="360" w:lineRule="auto"/>
        <w:ind w:firstLine="567"/>
        <w:jc w:val="both"/>
        <w:rPr>
          <w:rFonts w:ascii="GHEA Grapalat" w:hAnsi="GHEA Grapalat" w:cs="Times Armenian"/>
        </w:rPr>
      </w:pPr>
      <w:r>
        <w:rPr>
          <w:rFonts w:ascii="GHEA Grapalat" w:hAnsi="GHEA Grapalat"/>
        </w:rPr>
        <w:t>4.5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C928685">
      <w:pPr>
        <w:pStyle w:val="56"/>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r>
      <w:r>
        <w:rPr>
          <w:rFonts w:ascii="GHEA Grapalat" w:hAnsi="GHEA Grapalat"/>
          <w:sz w:val="24"/>
          <w:szCs w:val="24"/>
        </w:rPr>
        <w:t xml:space="preserve">Во время приемки работы применяются также следующие условия: </w:t>
      </w:r>
    </w:p>
    <w:p w14:paraId="355B650B">
      <w:pPr>
        <w:pStyle w:val="56"/>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r>
      <w:r>
        <w:rPr>
          <w:rFonts w:ascii="GHEA Grapalat" w:hAnsi="GHEA Grapalat"/>
          <w:sz w:val="24"/>
          <w:szCs w:val="24"/>
        </w:rPr>
        <w:t>После получения сведений от Подрядчика о завершении строительства руководитель Заказчика предпринимает меры для формирования приемной комиссии по завершенному строительству (далее-приемная комиссия), установленной постановлением Правительства Республики Армения № 596-N от 19 марта 2015 года, и для приемки выполненных работ;</w:t>
      </w:r>
    </w:p>
    <w:p w14:paraId="72906684">
      <w:pPr>
        <w:pStyle w:val="56"/>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r>
      <w:r>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14:paraId="79D9D627">
      <w:pPr>
        <w:pStyle w:val="56"/>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r>
      <w:r>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22BE3379">
      <w:pPr>
        <w:pStyle w:val="56"/>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r>
      <w:r>
        <w:rPr>
          <w:rFonts w:ascii="GHEA Grapalat" w:hAnsi="GHEA Grapalat"/>
          <w:sz w:val="24"/>
          <w:szCs w:val="24"/>
        </w:rPr>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36784B86">
      <w:pPr>
        <w:pStyle w:val="56"/>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r>
      <w:r>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4B8D80A2">
      <w:pPr>
        <w:pStyle w:val="56"/>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r>
      <w:r>
        <w:rPr>
          <w:rFonts w:ascii="GHEA Grapalat" w:hAnsi="GHEA Grapalat"/>
          <w:sz w:val="24"/>
          <w:szCs w:val="24"/>
        </w:rPr>
        <w:t>не соответствует требованиям договора, то акт не подписывается;</w:t>
      </w:r>
    </w:p>
    <w:p w14:paraId="2171BA30">
      <w:pPr>
        <w:pStyle w:val="56"/>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r>
      <w:r>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2CAB9390">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Pr>
          <w:rFonts w:ascii="GHEA Grapalat" w:hAnsi="GHEA Grapalat"/>
          <w:b/>
        </w:rPr>
        <w:t>ЦЕНА И ОПЛАТА РАБОТЫ</w:t>
      </w:r>
    </w:p>
    <w:p w14:paraId="1236A1DD">
      <w:pPr>
        <w:widowControl w:val="0"/>
        <w:tabs>
          <w:tab w:val="left" w:pos="1276"/>
        </w:tabs>
        <w:spacing w:after="160" w:line="360" w:lineRule="auto"/>
        <w:ind w:firstLine="567"/>
        <w:jc w:val="both"/>
        <w:rPr>
          <w:rFonts w:ascii="GHEA Grapalat" w:hAnsi="GHEA Grapalat"/>
        </w:rPr>
      </w:pPr>
      <w:r>
        <w:rPr>
          <w:rFonts w:ascii="GHEA Grapalat" w:hAnsi="GHEA Grapalat"/>
        </w:rPr>
        <w:t>5.1.</w:t>
      </w:r>
      <w:r>
        <w:rPr>
          <w:rFonts w:ascii="GHEA Grapalat" w:hAnsi="GHEA Grapalat"/>
        </w:rPr>
        <w:tab/>
      </w:r>
      <w:r>
        <w:rPr>
          <w:rFonts w:ascii="GHEA Grapalat" w:hAnsi="GHEA Grapalat"/>
        </w:rPr>
        <w:t xml:space="preserve">Общая цена настоящего Договора составляет (__________) драмов РА, из которых (_______________) драмов РА составляют НДС. Цена включает все осуществляемые Подрядчиком расходы, при этом: </w:t>
      </w:r>
    </w:p>
    <w:p w14:paraId="0F46ED82">
      <w:pPr>
        <w:widowControl w:val="0"/>
        <w:tabs>
          <w:tab w:val="left" w:pos="1276"/>
        </w:tabs>
        <w:spacing w:after="160" w:line="360" w:lineRule="auto"/>
        <w:ind w:firstLine="567"/>
        <w:jc w:val="both"/>
        <w:rPr>
          <w:rFonts w:ascii="GHEA Grapalat" w:hAnsi="GHEA Grapalat"/>
        </w:rPr>
      </w:pPr>
      <w:r>
        <w:rPr>
          <w:rFonts w:ascii="GHEA Grapalat" w:hAnsi="GHEA Grapalat"/>
        </w:rPr>
        <w:t>лот 1________. (_______) драмов РА, из которых _______ (_______) драмов РА составляют НДС.</w:t>
      </w:r>
    </w:p>
    <w:p w14:paraId="61B557B4">
      <w:pPr>
        <w:widowControl w:val="0"/>
        <w:tabs>
          <w:tab w:val="left" w:pos="1276"/>
        </w:tabs>
        <w:spacing w:after="160" w:line="360" w:lineRule="auto"/>
        <w:jc w:val="both"/>
        <w:rPr>
          <w:rFonts w:ascii="GHEA Grapalat" w:hAnsi="GHEA Grapalat"/>
        </w:rPr>
      </w:pPr>
      <w:r>
        <w:rPr>
          <w:rFonts w:ascii="GHEA Grapalat" w:hAnsi="GHEA Grapalat"/>
        </w:rPr>
        <w:t>_________________________________________________________________________</w:t>
      </w:r>
    </w:p>
    <w:p w14:paraId="74BA2BD2">
      <w:pPr>
        <w:widowControl w:val="0"/>
        <w:tabs>
          <w:tab w:val="left" w:pos="1276"/>
        </w:tabs>
        <w:spacing w:after="160" w:line="360" w:lineRule="auto"/>
        <w:ind w:firstLine="567"/>
        <w:jc w:val="both"/>
        <w:rPr>
          <w:rFonts w:ascii="GHEA Grapalat" w:hAnsi="GHEA Grapalat"/>
        </w:rPr>
      </w:pPr>
      <w:r>
        <w:rPr>
          <w:rFonts w:ascii="GHEA Grapalat" w:hAnsi="GHEA Grapalat"/>
        </w:rPr>
        <w:t>лот n _______ (________) драмов РА, из которых _____ (________) драмов РА составляют НДС</w:t>
      </w:r>
      <w:r>
        <w:rPr>
          <w:rStyle w:val="30"/>
          <w:rFonts w:ascii="GHEA Grapalat" w:hAnsi="GHEA Grapalat"/>
        </w:rPr>
        <w:footnoteReference w:id="22" w:customMarkFollows="1"/>
        <w:t>28</w:t>
      </w:r>
      <w:r>
        <w:rPr>
          <w:rFonts w:ascii="GHEA Grapalat" w:hAnsi="GHEA Grapalat"/>
        </w:rPr>
        <w:t>.</w:t>
      </w:r>
    </w:p>
    <w:p w14:paraId="777C7EA9">
      <w:pPr>
        <w:widowControl w:val="0"/>
        <w:tabs>
          <w:tab w:val="left" w:pos="1276"/>
        </w:tabs>
        <w:spacing w:after="160" w:line="360" w:lineRule="auto"/>
        <w:ind w:firstLine="567"/>
        <w:jc w:val="both"/>
        <w:rPr>
          <w:ins w:id="10" w:author="Vardan" w:date="2022-10-29T23:33:00Z"/>
          <w:rFonts w:ascii="GHEA Grapalat" w:hAnsi="GHEA Grapalat"/>
        </w:rPr>
      </w:pPr>
      <w:r>
        <w:rPr>
          <w:rFonts w:ascii="GHEA Grapalat" w:hAnsi="GHEA Grapalat"/>
        </w:rPr>
        <w:t>5.1.1.</w:t>
      </w:r>
      <w:r>
        <w:rPr>
          <w:rFonts w:ascii="GHEA Grapalat" w:hAnsi="GHEA Grapalat"/>
        </w:rPr>
        <w:tab/>
      </w:r>
      <w:r>
        <w:rPr>
          <w:rFonts w:ascii="GHEA Grapalat" w:hAnsi="GHEA Grapalat"/>
          <w:spacing w:val="-6"/>
        </w:rPr>
        <w:t>Заказчик перечисляет сумму в размере до ________ (_________) драмов РА от цены договора на банковский счет Подрядчика в качестве предоплаты.</w:t>
      </w:r>
      <w:r>
        <w:rPr>
          <w:rFonts w:ascii="GHEA Grapalat" w:hAnsi="GHEA Grapalat"/>
        </w:rPr>
        <w:t xml:space="preserve"> </w:t>
      </w:r>
    </w:p>
    <w:p w14:paraId="23430A78">
      <w:pPr>
        <w:widowControl w:val="0"/>
        <w:tabs>
          <w:tab w:val="left" w:pos="1276"/>
        </w:tabs>
        <w:spacing w:after="160" w:line="360" w:lineRule="auto"/>
        <w:ind w:firstLine="567"/>
        <w:jc w:val="both"/>
        <w:rPr>
          <w:rFonts w:ascii="GHEA Grapalat" w:hAnsi="GHEA Grapalat" w:cs="Times Armenian"/>
        </w:rPr>
      </w:pPr>
      <w:r>
        <w:rPr>
          <w:rFonts w:ascii="GHEA Grapalat" w:hAnsi="GHEA Grapalat" w:cs="Times Armenian"/>
        </w:rPr>
        <w:t xml:space="preserve">При этом предоплата предоставляется, если </w:t>
      </w:r>
      <w:r>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технического надзора за выполнением данных строительных работ.</w:t>
      </w:r>
      <w:r>
        <w:rPr>
          <w:rFonts w:ascii="GHEA Grapalat" w:hAnsi="GHEA Grapalat" w:cs="Sylfaen"/>
          <w:vertAlign w:val="superscript"/>
        </w:rPr>
        <w:t>29.1</w:t>
      </w:r>
    </w:p>
    <w:p w14:paraId="74351BD8">
      <w:pPr>
        <w:widowControl w:val="0"/>
        <w:tabs>
          <w:tab w:val="left" w:pos="1276"/>
        </w:tabs>
        <w:spacing w:after="160" w:line="360" w:lineRule="auto"/>
        <w:ind w:firstLine="567"/>
        <w:jc w:val="both"/>
        <w:rPr>
          <w:rFonts w:ascii="GHEA Grapalat" w:hAnsi="GHEA Grapalat"/>
        </w:rPr>
      </w:pPr>
      <w:r>
        <w:rPr>
          <w:rFonts w:ascii="GHEA Grapalat" w:hAnsi="GHEA Grapalat"/>
        </w:rPr>
        <w:t>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Подрядчику не производятся</w:t>
      </w:r>
      <w:r>
        <w:rPr>
          <w:rStyle w:val="30"/>
          <w:rFonts w:ascii="GHEA Grapalat" w:hAnsi="GHEA Grapalat"/>
        </w:rPr>
        <w:t xml:space="preserve"> </w:t>
      </w:r>
      <w:r>
        <w:rPr>
          <w:rStyle w:val="30"/>
          <w:rFonts w:ascii="GHEA Grapalat" w:hAnsi="GHEA Grapalat"/>
        </w:rPr>
        <w:footnoteReference w:id="23" w:customMarkFollows="1"/>
        <w:t>29</w:t>
      </w:r>
      <w:r>
        <w:rPr>
          <w:rFonts w:ascii="GHEA Grapalat" w:hAnsi="GHEA Grapalat"/>
        </w:rPr>
        <w:t xml:space="preserve">. </w:t>
      </w:r>
    </w:p>
    <w:p w14:paraId="332A1A4B">
      <w:pPr>
        <w:widowControl w:val="0"/>
        <w:tabs>
          <w:tab w:val="left" w:pos="1134"/>
        </w:tabs>
        <w:spacing w:after="160" w:line="360" w:lineRule="auto"/>
        <w:ind w:firstLine="567"/>
        <w:jc w:val="both"/>
        <w:rPr>
          <w:rFonts w:ascii="GHEA Grapalat" w:hAnsi="GHEA Grapalat"/>
        </w:rPr>
      </w:pPr>
      <w:r>
        <w:rPr>
          <w:rFonts w:ascii="GHEA Grapalat" w:hAnsi="GHEA Grapalat"/>
        </w:rPr>
        <w:t>5.2.</w:t>
      </w:r>
      <w:r>
        <w:rPr>
          <w:rFonts w:ascii="GHEA Grapalat" w:hAnsi="GHEA Grapalat"/>
        </w:rPr>
        <w:tab/>
      </w:r>
      <w:r>
        <w:rPr>
          <w:rFonts w:ascii="GHEA Grapalat" w:hAnsi="GHEA Grapalat"/>
        </w:rPr>
        <w:t>Цена работы стабильна, и Подрядчик не вправе требовать увеличения, а Заказчик — снижения этой цены.</w:t>
      </w:r>
    </w:p>
    <w:p w14:paraId="37D2D1C2">
      <w:pPr>
        <w:widowControl w:val="0"/>
        <w:tabs>
          <w:tab w:val="left" w:pos="1134"/>
        </w:tabs>
        <w:spacing w:after="160" w:line="360" w:lineRule="auto"/>
        <w:ind w:firstLine="567"/>
        <w:jc w:val="both"/>
        <w:rPr>
          <w:ins w:id="11" w:author="Vardan" w:date="2022-10-29T23:33:00Z"/>
          <w:rFonts w:ascii="GHEA Grapalat" w:hAnsi="GHEA Grapalat"/>
        </w:rPr>
      </w:pPr>
      <w:r>
        <w:rPr>
          <w:rFonts w:ascii="GHEA Grapalat" w:hAnsi="GHEA Grapalat"/>
        </w:rPr>
        <w:t>5.3.</w:t>
      </w:r>
      <w:r>
        <w:rPr>
          <w:rFonts w:ascii="GHEA Grapalat" w:hAnsi="GHEA Grapalat"/>
        </w:rPr>
        <w:tab/>
      </w:r>
      <w:r>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2826BBC6">
      <w:pPr>
        <w:spacing w:line="360" w:lineRule="auto"/>
        <w:jc w:val="both"/>
        <w:rPr>
          <w:rFonts w:ascii="GHEA Grapalat" w:hAnsi="GHEA Grapalat"/>
        </w:rPr>
      </w:pPr>
      <w:r>
        <w:rPr>
          <w:rFonts w:ascii="GHEA Grapalat" w:hAnsi="GHEA Grapalat"/>
        </w:rPr>
        <w:t xml:space="preserve">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146DD7F1">
      <w:pPr>
        <w:widowControl w:val="0"/>
        <w:tabs>
          <w:tab w:val="left" w:pos="1134"/>
        </w:tabs>
        <w:spacing w:after="160"/>
        <w:ind w:firstLine="567"/>
        <w:jc w:val="both"/>
        <w:rPr>
          <w:rFonts w:ascii="GHEA Grapalat" w:hAnsi="GHEA Grapalat"/>
          <w:lang w:val="hy-AM"/>
        </w:rPr>
      </w:pPr>
      <w:r>
        <w:rPr>
          <w:rFonts w:ascii="GHEA Grapalat" w:hAnsi="GHEA Grapalat"/>
          <w:lang w:val="hy-AM"/>
        </w:rPr>
        <w:t xml:space="preserve">При этом, с целью совершения платежа, </w:t>
      </w:r>
      <w:r>
        <w:rPr>
          <w:rFonts w:ascii="GHEA Grapalat" w:hAnsi="GHEA Grapalat"/>
        </w:rPr>
        <w:t>заказчик</w:t>
      </w:r>
      <w:r>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Pr>
          <w:rFonts w:ascii="GHEA Grapalat" w:hAnsi="GHEA Grapalat"/>
          <w:vertAlign w:val="superscript"/>
          <w:lang w:val="hy-AM"/>
        </w:rPr>
        <w:t>28,1</w:t>
      </w:r>
      <w:r>
        <w:rPr>
          <w:rFonts w:ascii="GHEA Grapalat" w:hAnsi="GHEA Grapalat"/>
          <w:lang w:val="hy-AM"/>
        </w:rPr>
        <w:t>.</w:t>
      </w:r>
    </w:p>
    <w:p w14:paraId="320F0AB0">
      <w:pPr>
        <w:pStyle w:val="33"/>
        <w:shd w:val="clear" w:color="auto" w:fill="F8F9FA"/>
        <w:spacing w:line="540" w:lineRule="atLeast"/>
        <w:jc w:val="both"/>
        <w:rPr>
          <w:rFonts w:ascii="GHEA Grapalat" w:hAnsi="GHEA Grapalat" w:cs="Times New Roman"/>
          <w:sz w:val="24"/>
          <w:szCs w:val="24"/>
          <w:lang w:bidi="ru-RU"/>
        </w:rPr>
      </w:pPr>
      <w:r>
        <w:rPr>
          <w:rFonts w:ascii="GHEA Grapalat" w:hAnsi="GHEA Grapalat"/>
        </w:rPr>
        <w:t xml:space="preserve">5.4 </w:t>
      </w:r>
      <w:r>
        <w:rPr>
          <w:rFonts w:ascii="GHEA Grapalat" w:hAnsi="GHEA Grapalat" w:cs="Times New Roman"/>
          <w:sz w:val="24"/>
          <w:szCs w:val="24"/>
          <w:lang w:bidi="ru-RU"/>
        </w:rPr>
        <w:t xml:space="preserve">В рамках договора за исполнительные акты платежи осуществляются по следующей формуле: </w:t>
      </w:r>
    </w:p>
    <w:p w14:paraId="4267F43A">
      <w:pPr>
        <w:pStyle w:val="56"/>
        <w:widowControl w:val="0"/>
        <w:spacing w:after="160" w:line="240" w:lineRule="auto"/>
        <w:ind w:firstLine="567"/>
        <w:contextualSpacing/>
        <w:rPr>
          <w:rFonts w:ascii="GHEA Grapalat" w:hAnsi="GHEA Grapalat"/>
          <w:sz w:val="24"/>
          <w:szCs w:val="24"/>
        </w:rPr>
      </w:pPr>
      <w:r>
        <w:rPr>
          <w:rFonts w:ascii="GHEA Grapalat" w:hAnsi="GHEA Grapalat"/>
          <w:sz w:val="24"/>
          <w:szCs w:val="24"/>
        </w:rPr>
        <w:t>ВС= ЦУ/СЦxОР где:</w:t>
      </w:r>
    </w:p>
    <w:p w14:paraId="299EFE34">
      <w:pPr>
        <w:pStyle w:val="33"/>
        <w:shd w:val="clear" w:color="auto" w:fill="F8F9FA"/>
        <w:spacing w:line="540" w:lineRule="atLeast"/>
        <w:rPr>
          <w:rFonts w:ascii="GHEA Grapalat" w:hAnsi="GHEA Grapalat" w:cs="Times New Roman"/>
          <w:sz w:val="24"/>
          <w:szCs w:val="24"/>
          <w:lang w:bidi="ru-RU"/>
        </w:rPr>
      </w:pPr>
      <w:r>
        <w:rPr>
          <w:rFonts w:ascii="GHEA Grapalat" w:hAnsi="GHEA Grapalat" w:cs="Times New Roman"/>
          <w:sz w:val="24"/>
          <w:szCs w:val="24"/>
          <w:lang w:bidi="ru-RU"/>
        </w:rPr>
        <w:t>ЦУ - цена, указанная в пункте 5.1 договора (если включено более одного лота, то цена данного лота);</w:t>
      </w:r>
    </w:p>
    <w:p w14:paraId="530C8C77">
      <w:pPr>
        <w:pStyle w:val="56"/>
        <w:widowControl w:val="0"/>
        <w:spacing w:after="160" w:line="360" w:lineRule="auto"/>
        <w:ind w:firstLine="567"/>
        <w:rPr>
          <w:rFonts w:ascii="GHEA Grapalat" w:hAnsi="GHEA Grapalat"/>
          <w:sz w:val="24"/>
          <w:szCs w:val="24"/>
        </w:rPr>
      </w:pPr>
      <w:r>
        <w:rPr>
          <w:rFonts w:ascii="GHEA Grapalat" w:hAnsi="GHEA Grapalat"/>
          <w:sz w:val="24"/>
          <w:szCs w:val="24"/>
        </w:rPr>
        <w:t>СЦ-сметная цена строительных работ, опубликованная в настоящем приглашении,</w:t>
      </w:r>
    </w:p>
    <w:p w14:paraId="3E85AE64">
      <w:pPr>
        <w:pStyle w:val="56"/>
        <w:widowControl w:val="0"/>
        <w:spacing w:after="160" w:line="360" w:lineRule="auto"/>
        <w:ind w:firstLine="567"/>
        <w:rPr>
          <w:rFonts w:ascii="GHEA Grapalat" w:hAnsi="GHEA Grapalat"/>
          <w:sz w:val="24"/>
          <w:szCs w:val="24"/>
        </w:rPr>
      </w:pPr>
      <w:r>
        <w:rPr>
          <w:rFonts w:ascii="GHEA Grapalat" w:hAnsi="GHEA Grapalat"/>
          <w:sz w:val="24"/>
          <w:szCs w:val="24"/>
        </w:rPr>
        <w:t>ОР - объем работ, представленный данным исполнительным актом, в денежном выражении,</w:t>
      </w:r>
    </w:p>
    <w:p w14:paraId="12B0A546">
      <w:pPr>
        <w:widowControl w:val="0"/>
        <w:tabs>
          <w:tab w:val="left" w:pos="1134"/>
        </w:tabs>
        <w:spacing w:after="160" w:line="360" w:lineRule="auto"/>
        <w:ind w:firstLine="567"/>
        <w:jc w:val="both"/>
        <w:rPr>
          <w:rFonts w:ascii="GHEA Grapalat" w:hAnsi="GHEA Grapalat"/>
        </w:rPr>
      </w:pPr>
      <w:r>
        <w:rPr>
          <w:rFonts w:ascii="GHEA Grapalat" w:hAnsi="GHEA Grapalat"/>
        </w:rPr>
        <w:t>ВС-сумма, выплачиваемая за работы, указанные в объемной ведомость-смете.</w:t>
      </w:r>
    </w:p>
    <w:p w14:paraId="64B5F7BF">
      <w:pPr>
        <w:rPr>
          <w:rFonts w:ascii="GHEA Grapalat" w:hAnsi="GHEA Grapalat"/>
          <w:b/>
        </w:rPr>
      </w:pPr>
    </w:p>
    <w:p w14:paraId="58272906">
      <w:pPr>
        <w:widowControl w:val="0"/>
        <w:tabs>
          <w:tab w:val="left" w:pos="1134"/>
        </w:tabs>
        <w:spacing w:after="160"/>
        <w:ind w:firstLine="567"/>
        <w:jc w:val="both"/>
        <w:rPr>
          <w:rFonts w:ascii="GHEA Grapalat" w:hAnsi="GHEA Grapalat"/>
        </w:rPr>
      </w:pPr>
    </w:p>
    <w:p w14:paraId="703F428B">
      <w:pPr>
        <w:rPr>
          <w:rFonts w:ascii="GHEA Grapalat" w:hAnsi="GHEA Grapalat"/>
          <w:b/>
        </w:rPr>
      </w:pPr>
    </w:p>
    <w:p w14:paraId="3628CCDD">
      <w:pPr>
        <w:widowControl w:val="0"/>
        <w:tabs>
          <w:tab w:val="left" w:pos="1276"/>
        </w:tabs>
        <w:spacing w:after="160" w:line="360" w:lineRule="auto"/>
        <w:ind w:firstLine="567"/>
        <w:jc w:val="center"/>
        <w:rPr>
          <w:rFonts w:ascii="GHEA Grapalat" w:hAnsi="GHEA Grapalat"/>
          <w:b/>
        </w:rPr>
      </w:pPr>
      <w:r>
        <w:rPr>
          <w:rFonts w:ascii="GHEA Grapalat" w:hAnsi="GHEA Grapalat"/>
          <w:b/>
        </w:rPr>
        <w:t>6. ОТВЕТСТВЕННОСТЬ СТОРОН</w:t>
      </w:r>
    </w:p>
    <w:p w14:paraId="10A7F80D">
      <w:pPr>
        <w:widowControl w:val="0"/>
        <w:tabs>
          <w:tab w:val="left" w:pos="1134"/>
        </w:tabs>
        <w:spacing w:after="160" w:line="360" w:lineRule="auto"/>
        <w:ind w:firstLine="567"/>
        <w:jc w:val="both"/>
        <w:rPr>
          <w:rFonts w:ascii="GHEA Grapalat" w:hAnsi="GHEA Grapalat"/>
        </w:rPr>
      </w:pPr>
      <w:r>
        <w:rPr>
          <w:rFonts w:ascii="GHEA Grapalat" w:hAnsi="GHEA Grapalat"/>
        </w:rPr>
        <w:t>6.1.</w:t>
      </w:r>
      <w:r>
        <w:rPr>
          <w:rFonts w:ascii="GHEA Grapalat" w:hAnsi="GHEA Grapalat"/>
        </w:rPr>
        <w:tab/>
      </w:r>
      <w:r>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D47788F">
      <w:pPr>
        <w:widowControl w:val="0"/>
        <w:tabs>
          <w:tab w:val="left" w:pos="1134"/>
        </w:tabs>
        <w:spacing w:after="160" w:line="360" w:lineRule="auto"/>
        <w:ind w:firstLine="567"/>
        <w:jc w:val="both"/>
        <w:rPr>
          <w:rFonts w:ascii="GHEA Grapalat" w:hAnsi="GHEA Grapalat" w:cs="Sylfaen"/>
        </w:rPr>
      </w:pPr>
      <w:r>
        <w:rPr>
          <w:rFonts w:ascii="GHEA Grapalat" w:hAnsi="GHEA Grapalat"/>
        </w:rPr>
        <w:t>6.2.</w:t>
      </w:r>
      <w:r>
        <w:rPr>
          <w:rFonts w:ascii="GHEA Grapalat" w:hAnsi="GHEA Grapalat"/>
        </w:rPr>
        <w:tab/>
      </w:r>
      <w:r>
        <w:rPr>
          <w:rFonts w:ascii="GHEA Grapalat" w:hAnsi="GHEA Grapalat"/>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27BFF2C8">
      <w:pPr>
        <w:widowControl w:val="0"/>
        <w:tabs>
          <w:tab w:val="left" w:pos="1134"/>
        </w:tabs>
        <w:spacing w:after="160" w:line="360" w:lineRule="auto"/>
        <w:ind w:firstLine="567"/>
        <w:jc w:val="both"/>
        <w:rPr>
          <w:rFonts w:ascii="GHEA Grapalat" w:hAnsi="GHEA Grapalat" w:cs="Tahoma"/>
        </w:rPr>
      </w:pPr>
      <w:r>
        <w:rPr>
          <w:rFonts w:ascii="GHEA Grapalat" w:hAnsi="GHEA Grapalat"/>
        </w:rPr>
        <w:t>6.3.</w:t>
      </w:r>
      <w:r>
        <w:rPr>
          <w:rFonts w:ascii="GHEA Grapalat" w:hAnsi="GHEA Grapalat"/>
        </w:rPr>
        <w:tab/>
      </w:r>
      <w:r>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0,5 (ноль целых пять десятых) процента от суммы, установленной в пункте 5.1 договора</w:t>
      </w:r>
      <w:r>
        <w:rPr>
          <w:rStyle w:val="30"/>
          <w:rFonts w:ascii="GHEA Grapalat" w:hAnsi="GHEA Grapalat"/>
        </w:rPr>
        <w:footnoteReference w:id="24" w:customMarkFollows="1"/>
        <w:t>30</w:t>
      </w:r>
      <w:r>
        <w:rPr>
          <w:rFonts w:ascii="GHEA Grapalat" w:hAnsi="GHEA Grapalat"/>
        </w:rPr>
        <w:t>. При этом</w:t>
      </w:r>
      <w:r>
        <w:rPr>
          <w:rFonts w:ascii="GHEA Grapalat" w:hAnsi="GHEA Grapalat"/>
          <w:lang w:val="hy-AM"/>
        </w:rPr>
        <w:t>,</w:t>
      </w:r>
      <w:r>
        <w:rPr>
          <w:rFonts w:ascii="GHEA Grapalat" w:hAnsi="GHEA Grapalat"/>
        </w:rPr>
        <w:t xml:space="preserve"> штраф рассчитывается также при выполнении работ в срок, установленный настоящим договором, но в случае их непринятия заказчиком.</w:t>
      </w:r>
    </w:p>
    <w:p w14:paraId="0F7EC504">
      <w:pPr>
        <w:widowControl w:val="0"/>
        <w:tabs>
          <w:tab w:val="left" w:pos="1134"/>
        </w:tabs>
        <w:spacing w:after="160" w:line="360" w:lineRule="auto"/>
        <w:ind w:firstLine="567"/>
        <w:jc w:val="both"/>
        <w:rPr>
          <w:rFonts w:ascii="GHEA Grapalat" w:hAnsi="GHEA Grapalat"/>
        </w:rPr>
      </w:pPr>
      <w:r>
        <w:rPr>
          <w:rFonts w:ascii="GHEA Grapalat" w:hAnsi="GHEA Grapalat"/>
        </w:rPr>
        <w:t>6.4.</w:t>
      </w:r>
      <w:r>
        <w:rPr>
          <w:rFonts w:ascii="GHEA Grapalat" w:hAnsi="GHEA Grapalat"/>
        </w:rPr>
        <w:tab/>
      </w:r>
      <w:r>
        <w:rPr>
          <w:rFonts w:ascii="GHEA Grapalat" w:hAnsi="GHEA Grapalat"/>
        </w:rPr>
        <w:t>Предусмотренные пунктами 6.2, 6.3 и 6.5.1 договора пеня и штраф исчисляются и зачитываются вместе с суммами, уплачиваемыми Подрядчику.</w:t>
      </w:r>
    </w:p>
    <w:p w14:paraId="23E4089F">
      <w:pPr>
        <w:widowControl w:val="0"/>
        <w:tabs>
          <w:tab w:val="left" w:pos="1134"/>
        </w:tabs>
        <w:spacing w:after="160" w:line="360" w:lineRule="auto"/>
        <w:ind w:firstLine="567"/>
        <w:jc w:val="both"/>
        <w:rPr>
          <w:rFonts w:ascii="GHEA Grapalat" w:hAnsi="GHEA Grapalat"/>
        </w:rPr>
      </w:pPr>
      <w:r>
        <w:rPr>
          <w:rFonts w:ascii="GHEA Grapalat" w:hAnsi="GHEA Grapalat"/>
        </w:rPr>
        <w:t>6.5.</w:t>
      </w:r>
      <w:r>
        <w:rPr>
          <w:rFonts w:ascii="GHEA Grapalat" w:hAnsi="GHEA Grapalat"/>
        </w:rPr>
        <w:tab/>
      </w:r>
      <w:r>
        <w:rPr>
          <w:rFonts w:ascii="GHEA Grapalat" w:hAnsi="GHEA Grapalat"/>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5A51237D">
      <w:pPr>
        <w:widowControl w:val="0"/>
        <w:tabs>
          <w:tab w:val="left" w:pos="1134"/>
        </w:tabs>
        <w:spacing w:after="160" w:line="360" w:lineRule="auto"/>
        <w:ind w:firstLine="567"/>
        <w:jc w:val="both"/>
        <w:rPr>
          <w:rFonts w:ascii="GHEA Grapalat" w:hAnsi="GHEA Grapalat"/>
        </w:rPr>
      </w:pPr>
      <w:r>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Pr>
          <w:rFonts w:ascii="GHEA Grapalat" w:hAnsi="GHEA Grapalat"/>
          <w:vertAlign w:val="superscript"/>
        </w:rPr>
        <w:t>31.1</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1"/>
        <w:gridCol w:w="2631"/>
        <w:gridCol w:w="2632"/>
      </w:tblGrid>
      <w:tr w14:paraId="5BD791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Borders>
              <w:top w:val="single" w:color="auto" w:sz="4" w:space="0"/>
              <w:left w:val="single" w:color="auto" w:sz="4" w:space="0"/>
              <w:bottom w:val="single" w:color="auto" w:sz="4" w:space="0"/>
              <w:right w:val="single" w:color="auto" w:sz="4" w:space="0"/>
            </w:tcBorders>
          </w:tcPr>
          <w:p w14:paraId="0D60E378">
            <w:pPr>
              <w:pStyle w:val="37"/>
              <w:spacing w:before="0" w:beforeAutospacing="0" w:after="0" w:afterAutospacing="0" w:line="360" w:lineRule="auto"/>
              <w:jc w:val="center"/>
              <w:rPr>
                <w:rFonts w:ascii="GHEA Grapalat" w:hAnsi="GHEA Grapalat" w:cs="Sylfaen"/>
                <w:sz w:val="20"/>
                <w:szCs w:val="20"/>
                <w:lang w:val="hy-AM" w:eastAsia="en-US"/>
              </w:rPr>
            </w:pPr>
            <w:r>
              <w:rPr>
                <w:rFonts w:ascii="GHEA Grapalat" w:hAnsi="GHEA Grapalat" w:cs="Sylfaen"/>
                <w:sz w:val="20"/>
                <w:szCs w:val="20"/>
              </w:rPr>
              <w:t>N</w:t>
            </w:r>
          </w:p>
        </w:tc>
        <w:tc>
          <w:tcPr>
            <w:tcW w:w="2631" w:type="dxa"/>
            <w:tcBorders>
              <w:top w:val="single" w:color="auto" w:sz="4" w:space="0"/>
              <w:left w:val="single" w:color="auto" w:sz="4" w:space="0"/>
              <w:bottom w:val="single" w:color="auto" w:sz="4" w:space="0"/>
              <w:right w:val="single" w:color="auto" w:sz="4" w:space="0"/>
            </w:tcBorders>
          </w:tcPr>
          <w:p w14:paraId="63DD87EA">
            <w:pPr>
              <w:pStyle w:val="37"/>
              <w:spacing w:before="0" w:beforeAutospacing="0" w:after="0" w:afterAutospacing="0" w:line="360" w:lineRule="auto"/>
              <w:jc w:val="center"/>
              <w:rPr>
                <w:rFonts w:ascii="GHEA Grapalat" w:hAnsi="GHEA Grapalat" w:cs="Sylfaen"/>
                <w:sz w:val="20"/>
                <w:szCs w:val="20"/>
                <w:u w:val="single"/>
                <w:lang w:val="hy-AM" w:eastAsia="en-US"/>
              </w:rPr>
            </w:pPr>
            <w:r>
              <w:rPr>
                <w:rFonts w:ascii="GHEA Grapalat" w:hAnsi="GHEA Grapalat" w:cs="Sylfaen"/>
                <w:sz w:val="20"/>
                <w:szCs w:val="20"/>
                <w:u w:val="single"/>
                <w:lang w:val="hy-AM"/>
              </w:rPr>
              <w:t>Нарушение</w:t>
            </w:r>
          </w:p>
        </w:tc>
        <w:tc>
          <w:tcPr>
            <w:tcW w:w="2632" w:type="dxa"/>
            <w:tcBorders>
              <w:top w:val="single" w:color="auto" w:sz="4" w:space="0"/>
              <w:left w:val="single" w:color="auto" w:sz="4" w:space="0"/>
              <w:bottom w:val="single" w:color="auto" w:sz="4" w:space="0"/>
              <w:right w:val="single" w:color="auto" w:sz="4" w:space="0"/>
            </w:tcBorders>
          </w:tcPr>
          <w:p w14:paraId="485AFB09">
            <w:pPr>
              <w:pStyle w:val="37"/>
              <w:spacing w:before="0" w:beforeAutospacing="0" w:after="0" w:afterAutospacing="0" w:line="360" w:lineRule="auto"/>
              <w:jc w:val="center"/>
              <w:rPr>
                <w:rFonts w:ascii="GHEA Grapalat" w:hAnsi="GHEA Grapalat" w:cs="Sylfaen"/>
                <w:sz w:val="20"/>
                <w:szCs w:val="20"/>
                <w:u w:val="single"/>
                <w:lang w:val="en-US" w:eastAsia="en-US"/>
              </w:rPr>
            </w:pPr>
            <w:r>
              <w:rPr>
                <w:rFonts w:ascii="GHEA Grapalat" w:hAnsi="GHEA Grapalat"/>
                <w:sz w:val="20"/>
                <w:szCs w:val="20"/>
                <w:u w:val="single"/>
                <w:lang w:val="en-US"/>
              </w:rPr>
              <w:t>О</w:t>
            </w:r>
            <w:r>
              <w:rPr>
                <w:rFonts w:ascii="GHEA Grapalat" w:hAnsi="GHEA Grapalat"/>
                <w:sz w:val="20"/>
                <w:szCs w:val="20"/>
                <w:u w:val="single"/>
              </w:rPr>
              <w:t>тветственност</w:t>
            </w:r>
            <w:r>
              <w:rPr>
                <w:rFonts w:ascii="GHEA Grapalat" w:hAnsi="GHEA Grapalat"/>
                <w:sz w:val="20"/>
                <w:szCs w:val="20"/>
                <w:u w:val="single"/>
                <w:lang w:val="en-US"/>
              </w:rPr>
              <w:t>ь</w:t>
            </w:r>
          </w:p>
        </w:tc>
      </w:tr>
      <w:tr w14:paraId="27250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Borders>
              <w:top w:val="single" w:color="auto" w:sz="4" w:space="0"/>
              <w:left w:val="single" w:color="auto" w:sz="4" w:space="0"/>
              <w:bottom w:val="single" w:color="auto" w:sz="4" w:space="0"/>
              <w:right w:val="single" w:color="auto" w:sz="4" w:space="0"/>
            </w:tcBorders>
          </w:tcPr>
          <w:p w14:paraId="49F71D59">
            <w:pPr>
              <w:pStyle w:val="37"/>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color="auto" w:sz="4" w:space="0"/>
              <w:left w:val="single" w:color="auto" w:sz="4" w:space="0"/>
              <w:bottom w:val="single" w:color="auto" w:sz="4" w:space="0"/>
              <w:right w:val="single" w:color="auto" w:sz="4" w:space="0"/>
            </w:tcBorders>
          </w:tcPr>
          <w:p w14:paraId="277C07C7">
            <w:pPr>
              <w:pStyle w:val="37"/>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color="auto" w:sz="4" w:space="0"/>
              <w:left w:val="single" w:color="auto" w:sz="4" w:space="0"/>
              <w:bottom w:val="single" w:color="auto" w:sz="4" w:space="0"/>
              <w:right w:val="single" w:color="auto" w:sz="4" w:space="0"/>
            </w:tcBorders>
          </w:tcPr>
          <w:p w14:paraId="0B873A81">
            <w:pPr>
              <w:pStyle w:val="37"/>
              <w:spacing w:before="0" w:beforeAutospacing="0" w:after="0" w:afterAutospacing="0" w:line="360" w:lineRule="auto"/>
              <w:jc w:val="center"/>
              <w:rPr>
                <w:rFonts w:ascii="GHEA Grapalat" w:hAnsi="GHEA Grapalat" w:cs="Sylfaen"/>
                <w:sz w:val="20"/>
                <w:szCs w:val="20"/>
                <w:lang w:val="hy-AM" w:eastAsia="en-US"/>
              </w:rPr>
            </w:pPr>
          </w:p>
        </w:tc>
      </w:tr>
      <w:tr w14:paraId="1DEB8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Borders>
              <w:top w:val="single" w:color="auto" w:sz="4" w:space="0"/>
              <w:left w:val="single" w:color="auto" w:sz="4" w:space="0"/>
              <w:bottom w:val="single" w:color="auto" w:sz="4" w:space="0"/>
              <w:right w:val="single" w:color="auto" w:sz="4" w:space="0"/>
            </w:tcBorders>
          </w:tcPr>
          <w:p w14:paraId="3219A9C5">
            <w:pPr>
              <w:pStyle w:val="37"/>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color="auto" w:sz="4" w:space="0"/>
              <w:left w:val="single" w:color="auto" w:sz="4" w:space="0"/>
              <w:bottom w:val="single" w:color="auto" w:sz="4" w:space="0"/>
              <w:right w:val="single" w:color="auto" w:sz="4" w:space="0"/>
            </w:tcBorders>
          </w:tcPr>
          <w:p w14:paraId="0A6C0711">
            <w:pPr>
              <w:pStyle w:val="37"/>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color="auto" w:sz="4" w:space="0"/>
              <w:left w:val="single" w:color="auto" w:sz="4" w:space="0"/>
              <w:bottom w:val="single" w:color="auto" w:sz="4" w:space="0"/>
              <w:right w:val="single" w:color="auto" w:sz="4" w:space="0"/>
            </w:tcBorders>
          </w:tcPr>
          <w:p w14:paraId="5CA8A002">
            <w:pPr>
              <w:pStyle w:val="37"/>
              <w:spacing w:before="0" w:beforeAutospacing="0" w:after="0" w:afterAutospacing="0" w:line="360" w:lineRule="auto"/>
              <w:jc w:val="center"/>
              <w:rPr>
                <w:rFonts w:ascii="GHEA Grapalat" w:hAnsi="GHEA Grapalat" w:cs="Sylfaen"/>
                <w:sz w:val="20"/>
                <w:szCs w:val="20"/>
                <w:lang w:val="hy-AM" w:eastAsia="en-US"/>
              </w:rPr>
            </w:pPr>
          </w:p>
        </w:tc>
      </w:tr>
      <w:tr w14:paraId="1172B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tcBorders>
              <w:top w:val="single" w:color="auto" w:sz="4" w:space="0"/>
              <w:left w:val="single" w:color="auto" w:sz="4" w:space="0"/>
              <w:bottom w:val="single" w:color="auto" w:sz="4" w:space="0"/>
              <w:right w:val="single" w:color="auto" w:sz="4" w:space="0"/>
            </w:tcBorders>
          </w:tcPr>
          <w:p w14:paraId="19CB5F44">
            <w:pPr>
              <w:pStyle w:val="37"/>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color="auto" w:sz="4" w:space="0"/>
              <w:left w:val="single" w:color="auto" w:sz="4" w:space="0"/>
              <w:bottom w:val="single" w:color="auto" w:sz="4" w:space="0"/>
              <w:right w:val="single" w:color="auto" w:sz="4" w:space="0"/>
            </w:tcBorders>
          </w:tcPr>
          <w:p w14:paraId="6A60E1E4">
            <w:pPr>
              <w:pStyle w:val="37"/>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color="auto" w:sz="4" w:space="0"/>
              <w:left w:val="single" w:color="auto" w:sz="4" w:space="0"/>
              <w:bottom w:val="single" w:color="auto" w:sz="4" w:space="0"/>
              <w:right w:val="single" w:color="auto" w:sz="4" w:space="0"/>
            </w:tcBorders>
          </w:tcPr>
          <w:p w14:paraId="1D044A25">
            <w:pPr>
              <w:pStyle w:val="37"/>
              <w:spacing w:before="0" w:beforeAutospacing="0" w:after="0" w:afterAutospacing="0" w:line="360" w:lineRule="auto"/>
              <w:jc w:val="center"/>
              <w:rPr>
                <w:rFonts w:ascii="GHEA Grapalat" w:hAnsi="GHEA Grapalat" w:cs="Sylfaen"/>
                <w:sz w:val="20"/>
                <w:szCs w:val="20"/>
                <w:lang w:val="hy-AM" w:eastAsia="en-US"/>
              </w:rPr>
            </w:pPr>
          </w:p>
        </w:tc>
      </w:tr>
    </w:tbl>
    <w:p w14:paraId="288B2BBD">
      <w:pPr>
        <w:widowControl w:val="0"/>
        <w:tabs>
          <w:tab w:val="left" w:pos="1134"/>
        </w:tabs>
        <w:spacing w:after="160" w:line="360" w:lineRule="auto"/>
        <w:ind w:firstLine="567"/>
        <w:jc w:val="both"/>
        <w:rPr>
          <w:rFonts w:ascii="GHEA Grapalat" w:hAnsi="GHEA Grapalat"/>
        </w:rPr>
      </w:pPr>
      <w:r>
        <w:rPr>
          <w:rFonts w:ascii="GHEA Grapalat" w:hAnsi="GHEA Grapalat"/>
        </w:rPr>
        <w:t>6.6.</w:t>
      </w:r>
      <w:r>
        <w:rPr>
          <w:rFonts w:ascii="GHEA Grapalat" w:hAnsi="GHEA Grapalat"/>
        </w:rPr>
        <w:tab/>
      </w:r>
      <w:r>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3FD48946">
      <w:pPr>
        <w:widowControl w:val="0"/>
        <w:tabs>
          <w:tab w:val="left" w:pos="1134"/>
        </w:tabs>
        <w:spacing w:after="160" w:line="360" w:lineRule="auto"/>
        <w:ind w:firstLine="567"/>
        <w:jc w:val="both"/>
        <w:rPr>
          <w:rFonts w:ascii="GHEA Grapalat" w:hAnsi="GHEA Grapalat"/>
        </w:rPr>
      </w:pPr>
      <w:r>
        <w:rPr>
          <w:rFonts w:ascii="GHEA Grapalat" w:hAnsi="GHEA Grapalat"/>
        </w:rPr>
        <w:t>6.7.</w:t>
      </w:r>
      <w:r>
        <w:rPr>
          <w:rFonts w:ascii="GHEA Grapalat" w:hAnsi="GHEA Grapalat"/>
        </w:rPr>
        <w:tab/>
      </w:r>
      <w:r>
        <w:rPr>
          <w:rFonts w:ascii="GHEA Grapalat" w:hAnsi="GHEA Grapalat"/>
        </w:rPr>
        <w:t xml:space="preserve">Уплата пеней и (или) штрафов не освобождает стороны от исполнения своих договорных обязательств. </w:t>
      </w:r>
    </w:p>
    <w:p w14:paraId="2777F531">
      <w:pPr>
        <w:widowControl w:val="0"/>
        <w:tabs>
          <w:tab w:val="left" w:pos="1276"/>
        </w:tabs>
        <w:spacing w:after="160" w:line="360" w:lineRule="auto"/>
        <w:jc w:val="center"/>
        <w:rPr>
          <w:rFonts w:ascii="GHEA Grapalat" w:hAnsi="GHEA Grapalat"/>
          <w:b/>
        </w:rPr>
      </w:pPr>
      <w:r>
        <w:rPr>
          <w:rFonts w:ascii="GHEA Grapalat" w:hAnsi="GHEA Grapalat"/>
          <w:b/>
        </w:rPr>
        <w:t>7. ДЕЙСТВИЕ НЕПРЕОДОЛИМОЙ СИЛЫ (ФОРС-МАЖОР)</w:t>
      </w:r>
    </w:p>
    <w:p w14:paraId="3B9C586C">
      <w:pPr>
        <w:widowControl w:val="0"/>
        <w:tabs>
          <w:tab w:val="left" w:pos="1276"/>
        </w:tabs>
        <w:spacing w:after="160" w:line="360" w:lineRule="auto"/>
        <w:ind w:firstLine="567"/>
        <w:jc w:val="both"/>
        <w:rPr>
          <w:rFonts w:ascii="GHEA Grapalat" w:hAnsi="GHEA Grapalat"/>
        </w:rPr>
      </w:pPr>
      <w:r>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9A5BC64">
      <w:pPr>
        <w:widowControl w:val="0"/>
        <w:tabs>
          <w:tab w:val="left" w:pos="1276"/>
        </w:tabs>
        <w:spacing w:after="160" w:line="360" w:lineRule="auto"/>
        <w:jc w:val="center"/>
        <w:rPr>
          <w:rFonts w:ascii="GHEA Grapalat" w:hAnsi="GHEA Grapalat" w:cs="Sylfaen"/>
          <w:b/>
        </w:rPr>
      </w:pPr>
      <w:r>
        <w:rPr>
          <w:rFonts w:ascii="GHEA Grapalat" w:hAnsi="GHEA Grapalat"/>
          <w:b/>
        </w:rPr>
        <w:t>8. ИНЫЕ УСЛОВИЯ</w:t>
      </w:r>
    </w:p>
    <w:p w14:paraId="3160024E">
      <w:pPr>
        <w:widowControl w:val="0"/>
        <w:tabs>
          <w:tab w:val="left" w:pos="1134"/>
        </w:tabs>
        <w:spacing w:after="160" w:line="360" w:lineRule="auto"/>
        <w:ind w:firstLine="567"/>
        <w:jc w:val="both"/>
        <w:rPr>
          <w:rFonts w:ascii="GHEA Grapalat" w:hAnsi="GHEA Grapalat" w:cs="Times Armenian"/>
        </w:rPr>
      </w:pPr>
      <w:r>
        <w:rPr>
          <w:rFonts w:ascii="GHEA Grapalat" w:hAnsi="GHEA Grapalat"/>
        </w:rPr>
        <w:t>8.1.</w:t>
      </w:r>
      <w:r>
        <w:rPr>
          <w:rFonts w:ascii="GHEA Grapalat" w:hAnsi="GHEA Grapalat"/>
        </w:rPr>
        <w:tab/>
      </w:r>
      <w:r>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3B5C756D">
      <w:pPr>
        <w:widowControl w:val="0"/>
        <w:tabs>
          <w:tab w:val="left" w:pos="1276"/>
        </w:tabs>
        <w:spacing w:after="160" w:line="360" w:lineRule="auto"/>
        <w:ind w:firstLine="567"/>
        <w:jc w:val="both"/>
        <w:rPr>
          <w:rFonts w:ascii="GHEA Grapalat" w:hAnsi="GHEA Grapalat" w:cs="Sylfaen"/>
        </w:rPr>
      </w:pPr>
      <w:r>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30"/>
          <w:rFonts w:ascii="GHEA Grapalat" w:hAnsi="GHEA Grapalat"/>
        </w:rPr>
        <w:t xml:space="preserve"> </w:t>
      </w:r>
      <w:r>
        <w:rPr>
          <w:rStyle w:val="30"/>
          <w:rFonts w:ascii="GHEA Grapalat" w:hAnsi="GHEA Grapalat"/>
        </w:rPr>
        <w:footnoteReference w:id="25" w:customMarkFollows="1"/>
        <w:t>31</w:t>
      </w:r>
      <w:r>
        <w:rPr>
          <w:rFonts w:ascii="GHEA Grapalat" w:hAnsi="GHEA Grapalat"/>
        </w:rPr>
        <w:t>.</w:t>
      </w:r>
    </w:p>
    <w:p w14:paraId="5ADCAA60">
      <w:pPr>
        <w:widowControl w:val="0"/>
        <w:tabs>
          <w:tab w:val="left" w:pos="1134"/>
        </w:tabs>
        <w:spacing w:after="160" w:line="360" w:lineRule="auto"/>
        <w:ind w:firstLine="567"/>
        <w:jc w:val="both"/>
        <w:rPr>
          <w:rFonts w:ascii="GHEA Grapalat" w:hAnsi="GHEA Grapalat" w:cs="Times Armenian"/>
        </w:rPr>
      </w:pPr>
      <w:r>
        <w:rPr>
          <w:rFonts w:ascii="GHEA Grapalat" w:hAnsi="GHEA Grapalat"/>
        </w:rPr>
        <w:t>8.2.</w:t>
      </w:r>
      <w:r>
        <w:rPr>
          <w:rFonts w:ascii="GHEA Grapalat" w:hAnsi="GHEA Grapalat"/>
        </w:rPr>
        <w:tab/>
      </w:r>
      <w:r>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74C3BA2E">
      <w:pPr>
        <w:widowControl w:val="0"/>
        <w:tabs>
          <w:tab w:val="left" w:pos="1134"/>
        </w:tabs>
        <w:spacing w:after="160" w:line="360" w:lineRule="auto"/>
        <w:ind w:firstLine="567"/>
        <w:jc w:val="both"/>
        <w:rPr>
          <w:rFonts w:ascii="GHEA Grapalat" w:hAnsi="GHEA Grapalat" w:cs="Sylfaen"/>
        </w:rPr>
      </w:pPr>
      <w:r>
        <w:rPr>
          <w:rFonts w:ascii="GHEA Grapalat" w:hAnsi="GHEA Grapalat"/>
        </w:rPr>
        <w:t>8.3.</w:t>
      </w:r>
      <w:r>
        <w:rPr>
          <w:rFonts w:ascii="GHEA Grapalat" w:hAnsi="GHEA Grapalat"/>
        </w:rPr>
        <w:tab/>
      </w:r>
      <w:r>
        <w:rPr>
          <w:rFonts w:ascii="GHEA Grapalat" w:hAnsi="GHEA Grapalat"/>
        </w:rPr>
        <w:t xml:space="preserve">В том случае, когда в установленном законом порядке в результате контроля </w:t>
      </w:r>
      <w:r>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 расторгает договор,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025C94F">
      <w:pPr>
        <w:widowControl w:val="0"/>
        <w:tabs>
          <w:tab w:val="left" w:pos="1134"/>
        </w:tabs>
        <w:spacing w:after="160" w:line="360" w:lineRule="auto"/>
        <w:ind w:firstLine="567"/>
        <w:jc w:val="both"/>
        <w:rPr>
          <w:rFonts w:ascii="GHEA Grapalat" w:hAnsi="GHEA Grapalat"/>
        </w:rPr>
      </w:pPr>
      <w:r>
        <w:rPr>
          <w:rFonts w:ascii="GHEA Grapalat" w:hAnsi="GHEA Grapalat"/>
        </w:rPr>
        <w:t>8.4.</w:t>
      </w:r>
      <w:r>
        <w:rPr>
          <w:rFonts w:ascii="GHEA Grapalat" w:hAnsi="GHEA Grapalat"/>
        </w:rPr>
        <w:tab/>
      </w:r>
      <w:r>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Pr>
          <w:rFonts w:ascii="GHEA Grapalat" w:hAnsi="GHEA Grapalat"/>
        </w:rPr>
        <w:t>Армения.</w:t>
      </w:r>
    </w:p>
    <w:p w14:paraId="65DCDC0F">
      <w:pPr>
        <w:widowControl w:val="0"/>
        <w:tabs>
          <w:tab w:val="left" w:pos="1134"/>
        </w:tabs>
        <w:spacing w:after="160" w:line="360" w:lineRule="auto"/>
        <w:ind w:firstLine="567"/>
        <w:jc w:val="both"/>
        <w:rPr>
          <w:rFonts w:ascii="GHEA Grapalat" w:hAnsi="GHEA Grapalat" w:cs="Sylfaen"/>
        </w:rPr>
      </w:pPr>
      <w:r>
        <w:rPr>
          <w:rFonts w:ascii="GHEA Grapalat" w:hAnsi="GHEA Grapalat"/>
        </w:rPr>
        <w:t>8.5</w:t>
      </w:r>
      <w:r>
        <w:rPr>
          <w:rFonts w:ascii="GHEA Grapalat" w:hAnsi="GHEA Grapalat"/>
        </w:rPr>
        <w:tab/>
      </w:r>
      <w:r>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29578771">
      <w:pPr>
        <w:widowControl w:val="0"/>
        <w:tabs>
          <w:tab w:val="left" w:pos="1276"/>
        </w:tabs>
        <w:spacing w:after="160" w:line="360" w:lineRule="auto"/>
        <w:ind w:firstLine="567"/>
        <w:jc w:val="both"/>
        <w:rPr>
          <w:rFonts w:ascii="GHEA Grapalat" w:hAnsi="GHEA Grapalat" w:cs="Sylfaen"/>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F0D8CE3">
      <w:pPr>
        <w:widowControl w:val="0"/>
        <w:tabs>
          <w:tab w:val="left" w:pos="1134"/>
        </w:tabs>
        <w:spacing w:after="160" w:line="360" w:lineRule="auto"/>
        <w:ind w:firstLine="567"/>
        <w:jc w:val="both"/>
        <w:rPr>
          <w:rFonts w:ascii="GHEA Grapalat" w:hAnsi="GHEA Grapalat" w:cs="Sylfaen"/>
        </w:rPr>
      </w:pPr>
      <w:r>
        <w:rPr>
          <w:rFonts w:ascii="GHEA Grapalat" w:hAnsi="GHEA Grapalat"/>
        </w:rPr>
        <w:t>8.6.</w:t>
      </w:r>
      <w:r>
        <w:rPr>
          <w:rFonts w:ascii="GHEA Grapalat" w:hAnsi="GHEA Grapalat"/>
        </w:rPr>
        <w:tab/>
      </w:r>
      <w:r>
        <w:rPr>
          <w:rFonts w:ascii="GHEA Grapalat" w:hAnsi="GHEA Grapalat"/>
        </w:rPr>
        <w:t>Если договор осуществляется посредством заключения договора субподряда:</w:t>
      </w:r>
    </w:p>
    <w:p w14:paraId="35F21FE5">
      <w:pPr>
        <w:widowControl w:val="0"/>
        <w:tabs>
          <w:tab w:val="left" w:pos="1134"/>
        </w:tabs>
        <w:spacing w:after="160" w:line="372" w:lineRule="auto"/>
        <w:ind w:firstLine="567"/>
        <w:jc w:val="both"/>
        <w:rPr>
          <w:rFonts w:ascii="GHEA Grapalat" w:hAnsi="GHEA Grapalat" w:cs="Sylfaen"/>
        </w:rPr>
      </w:pPr>
      <w:r>
        <w:rPr>
          <w:rFonts w:ascii="GHEA Grapalat" w:hAnsi="GHEA Grapalat"/>
        </w:rPr>
        <w:t>1)</w:t>
      </w:r>
      <w:r>
        <w:rPr>
          <w:rFonts w:ascii="GHEA Grapalat" w:hAnsi="GHEA Grapalat"/>
        </w:rPr>
        <w:tab/>
      </w:r>
      <w:r>
        <w:rPr>
          <w:rFonts w:ascii="GHEA Grapalat" w:hAnsi="GHEA Grapalat"/>
        </w:rPr>
        <w:t>Подрядчик несет ответственность за неисполнение или ненадлежащее исполнение обязательств субподрядчика;</w:t>
      </w:r>
    </w:p>
    <w:p w14:paraId="0B26EDDE">
      <w:pPr>
        <w:widowControl w:val="0"/>
        <w:tabs>
          <w:tab w:val="left" w:pos="1134"/>
        </w:tabs>
        <w:spacing w:after="160" w:line="372" w:lineRule="auto"/>
        <w:ind w:firstLine="567"/>
        <w:jc w:val="both"/>
        <w:rPr>
          <w:rFonts w:ascii="GHEA Grapalat" w:hAnsi="GHEA Grapalat" w:cs="Sylfaen"/>
        </w:rPr>
      </w:pPr>
      <w:r>
        <w:rPr>
          <w:rFonts w:ascii="GHEA Grapalat" w:hAnsi="GHEA Grapalat"/>
        </w:rPr>
        <w:t>2)</w:t>
      </w:r>
      <w:r>
        <w:rPr>
          <w:rFonts w:ascii="GHEA Grapalat" w:hAnsi="GHEA Grapalat"/>
        </w:rPr>
        <w:tab/>
      </w:r>
      <w:r>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Pr>
          <w:rStyle w:val="30"/>
          <w:rFonts w:ascii="GHEA Grapalat" w:hAnsi="GHEA Grapalat"/>
        </w:rPr>
        <w:footnoteReference w:id="26" w:customMarkFollows="1"/>
        <w:t>32</w:t>
      </w:r>
      <w:r>
        <w:rPr>
          <w:rFonts w:ascii="GHEA Grapalat" w:hAnsi="GHEA Grapalat"/>
        </w:rPr>
        <w:t>.</w:t>
      </w:r>
    </w:p>
    <w:p w14:paraId="3D692E6D">
      <w:pPr>
        <w:widowControl w:val="0"/>
        <w:tabs>
          <w:tab w:val="left" w:pos="1134"/>
        </w:tabs>
        <w:spacing w:after="160" w:line="372" w:lineRule="auto"/>
        <w:ind w:firstLine="567"/>
        <w:jc w:val="both"/>
        <w:rPr>
          <w:rFonts w:ascii="GHEA Grapalat" w:hAnsi="GHEA Grapalat" w:cs="Sylfaen"/>
        </w:rPr>
      </w:pPr>
      <w:r>
        <w:rPr>
          <w:rFonts w:ascii="GHEA Grapalat" w:hAnsi="GHEA Grapalat"/>
        </w:rPr>
        <w:t>8.7.</w:t>
      </w:r>
      <w:r>
        <w:rPr>
          <w:rFonts w:ascii="GHEA Grapalat" w:hAnsi="GHEA Grapalat"/>
        </w:rPr>
        <w:tab/>
      </w:r>
      <w:r>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30"/>
          <w:rFonts w:ascii="GHEA Grapalat" w:hAnsi="GHEA Grapalat"/>
        </w:rPr>
        <w:footnoteReference w:id="27" w:customMarkFollows="1"/>
        <w:t>33</w:t>
      </w:r>
      <w:r>
        <w:rPr>
          <w:rFonts w:ascii="GHEA Grapalat" w:hAnsi="GHEA Grapalat"/>
        </w:rPr>
        <w:t>.</w:t>
      </w:r>
    </w:p>
    <w:p w14:paraId="2F5D6E50">
      <w:pPr>
        <w:widowControl w:val="0"/>
        <w:tabs>
          <w:tab w:val="left" w:pos="1134"/>
        </w:tabs>
        <w:spacing w:after="160" w:line="372" w:lineRule="auto"/>
        <w:ind w:firstLine="567"/>
        <w:jc w:val="both"/>
        <w:rPr>
          <w:rFonts w:ascii="GHEA Grapalat" w:hAnsi="GHEA Grapalat"/>
        </w:rPr>
      </w:pPr>
      <w:r>
        <w:rPr>
          <w:rFonts w:ascii="GHEA Grapalat" w:hAnsi="GHEA Grapalat"/>
        </w:rPr>
        <w:t>8.8.</w:t>
      </w:r>
      <w:r>
        <w:rPr>
          <w:rFonts w:ascii="GHEA Grapalat" w:hAnsi="GHEA Grapalat"/>
        </w:rPr>
        <w:tab/>
      </w:r>
      <w:r>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7-и календарных дней до истечения срока, изначально установленного договором для исполнения работ.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5C3A5514">
      <w:pPr>
        <w:widowControl w:val="0"/>
        <w:tabs>
          <w:tab w:val="left" w:pos="1134"/>
        </w:tabs>
        <w:spacing w:after="160" w:line="372" w:lineRule="auto"/>
        <w:ind w:firstLine="567"/>
        <w:jc w:val="both"/>
        <w:rPr>
          <w:rFonts w:ascii="GHEA Grapalat" w:hAnsi="GHEA Grapalat" w:cs="Times Armenian"/>
        </w:rPr>
      </w:pPr>
      <w:r>
        <w:rPr>
          <w:rFonts w:ascii="GHEA Grapalat" w:hAnsi="GHEA Grapalat"/>
        </w:rPr>
        <w:t>8.9.</w:t>
      </w:r>
      <w:r>
        <w:rPr>
          <w:rFonts w:ascii="GHEA Grapalat" w:hAnsi="GHEA Grapalat"/>
        </w:rPr>
        <w:tab/>
      </w:r>
      <w:r>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3716D643">
      <w:pPr>
        <w:widowControl w:val="0"/>
        <w:spacing w:after="160" w:line="372" w:lineRule="auto"/>
        <w:ind w:firstLine="567"/>
        <w:jc w:val="both"/>
        <w:rPr>
          <w:rFonts w:ascii="GHEA Grapalat" w:hAnsi="GHEA Grapalat"/>
        </w:rPr>
      </w:pPr>
      <w:r>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3C985D9F">
      <w:pPr>
        <w:widowControl w:val="0"/>
        <w:tabs>
          <w:tab w:val="left" w:pos="1276"/>
        </w:tabs>
        <w:spacing w:after="160" w:line="353" w:lineRule="auto"/>
        <w:ind w:firstLine="567"/>
        <w:jc w:val="both"/>
        <w:rPr>
          <w:rFonts w:ascii="GHEA Grapalat" w:hAnsi="GHEA Grapalat" w:cs="Sylfaen"/>
        </w:rPr>
      </w:pPr>
      <w:r>
        <w:rPr>
          <w:rFonts w:ascii="GHEA Grapalat" w:hAnsi="GHEA Grapalat"/>
        </w:rPr>
        <w:t>8.10.</w:t>
      </w:r>
      <w:r>
        <w:rPr>
          <w:rFonts w:ascii="GHEA Grapalat" w:hAnsi="GHEA Grapalat"/>
        </w:rPr>
        <w:tab/>
      </w:r>
      <w:r>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45047318">
      <w:pPr>
        <w:widowControl w:val="0"/>
        <w:tabs>
          <w:tab w:val="left" w:pos="1276"/>
        </w:tabs>
        <w:spacing w:after="160" w:line="360" w:lineRule="auto"/>
        <w:ind w:firstLine="567"/>
        <w:jc w:val="both"/>
        <w:rPr>
          <w:rFonts w:ascii="GHEA Grapalat" w:hAnsi="GHEA Grapalat"/>
          <w:spacing w:val="-4"/>
        </w:rPr>
      </w:pPr>
      <w:r>
        <w:rPr>
          <w:rFonts w:ascii="GHEA Grapalat" w:hAnsi="GHEA Grapalat"/>
        </w:rPr>
        <w:t>8.11.</w:t>
      </w:r>
      <w:r>
        <w:rPr>
          <w:rFonts w:ascii="GHEA Grapalat" w:hAnsi="GHEA Grapalat"/>
        </w:rPr>
        <w:tab/>
      </w:r>
      <w:r>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Pr>
          <w:rFonts w:ascii="GHEA Grapalat" w:hAnsi="GHEA Grapalat"/>
          <w:spacing w:val="-4"/>
        </w:rPr>
        <w:t>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Подрядчика.</w:t>
      </w:r>
    </w:p>
    <w:p w14:paraId="4E1CEAF7">
      <w:pPr>
        <w:widowControl w:val="0"/>
        <w:tabs>
          <w:tab w:val="left" w:pos="1276"/>
        </w:tabs>
        <w:spacing w:after="160" w:line="353" w:lineRule="auto"/>
        <w:ind w:firstLine="567"/>
        <w:jc w:val="both"/>
        <w:rPr>
          <w:rFonts w:ascii="GHEA Grapalat" w:hAnsi="GHEA Grapalat"/>
        </w:rPr>
      </w:pPr>
      <w:r>
        <w:rPr>
          <w:rFonts w:ascii="GHEA Grapalat" w:hAnsi="GHEA Grapalat"/>
        </w:rPr>
        <w:t>8.12.</w:t>
      </w:r>
      <w:r>
        <w:rPr>
          <w:rFonts w:ascii="GHEA Grapalat" w:hAnsi="GHEA Grapalat"/>
        </w:rPr>
        <w:tab/>
      </w:r>
      <w:r>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2BD6ADE3">
      <w:pPr>
        <w:widowControl w:val="0"/>
        <w:tabs>
          <w:tab w:val="left" w:pos="1276"/>
        </w:tabs>
        <w:spacing w:after="160" w:line="353" w:lineRule="auto"/>
        <w:ind w:firstLine="567"/>
        <w:jc w:val="both"/>
        <w:rPr>
          <w:rFonts w:ascii="GHEA Grapalat" w:hAnsi="GHEA Grapalat"/>
        </w:rPr>
      </w:pPr>
      <w:r>
        <w:rPr>
          <w:rFonts w:ascii="GHEA Grapalat" w:hAnsi="GHEA Grapalat"/>
        </w:rPr>
        <w:t>8.13.</w:t>
      </w:r>
      <w:r>
        <w:rPr>
          <w:rFonts w:ascii="GHEA Grapalat" w:hAnsi="GHEA Grapalat"/>
        </w:rPr>
        <w:tab/>
      </w:r>
      <w:r>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758B65B7">
      <w:pPr>
        <w:widowControl w:val="0"/>
        <w:tabs>
          <w:tab w:val="left" w:pos="1276"/>
        </w:tabs>
        <w:spacing w:after="160" w:line="353" w:lineRule="auto"/>
        <w:ind w:firstLine="567"/>
        <w:jc w:val="both"/>
        <w:rPr>
          <w:rFonts w:ascii="GHEA Grapalat" w:hAnsi="GHEA Grapalat"/>
        </w:rPr>
      </w:pPr>
      <w:r>
        <w:rPr>
          <w:rFonts w:ascii="GHEA Grapalat" w:hAnsi="GHEA Grapalat"/>
        </w:rPr>
        <w:t>8.14.</w:t>
      </w:r>
      <w:r>
        <w:rPr>
          <w:rFonts w:ascii="GHEA Grapalat" w:hAnsi="GHEA Grapalat"/>
        </w:rPr>
        <w:tab/>
      </w:r>
      <w:r>
        <w:rPr>
          <w:rFonts w:ascii="GHEA Grapalat" w:hAnsi="GHEA Grapalat"/>
        </w:rPr>
        <w:t>К отношениям, связанным с настоящим договором, применяется право Республики Армения.</w:t>
      </w:r>
      <w:r>
        <w:rPr>
          <w:rStyle w:val="30"/>
          <w:rFonts w:ascii="GHEA Grapalat" w:hAnsi="GHEA Grapalat"/>
        </w:rPr>
        <w:footnoteReference w:id="28" w:customMarkFollows="1"/>
        <w:t>34</w:t>
      </w:r>
    </w:p>
    <w:p w14:paraId="1EBBD4EB">
      <w:pPr>
        <w:widowControl w:val="0"/>
        <w:tabs>
          <w:tab w:val="left" w:pos="1276"/>
        </w:tabs>
        <w:ind w:firstLine="567"/>
        <w:jc w:val="both"/>
        <w:rPr>
          <w:rFonts w:ascii="GHEA Grapalat" w:hAnsi="GHEA Grapalat"/>
          <w:sz w:val="22"/>
          <w:szCs w:val="22"/>
        </w:rPr>
      </w:pPr>
      <w:r>
        <w:rPr>
          <w:rFonts w:ascii="GHEA Grapalat" w:hAnsi="GHEA Grapalat"/>
          <w:sz w:val="22"/>
          <w:szCs w:val="22"/>
        </w:rPr>
        <w:t>8.15.</w:t>
      </w:r>
      <w:r>
        <w:rPr>
          <w:rFonts w:ascii="GHEA Grapalat" w:hAnsi="GHEA Grapalat"/>
          <w:sz w:val="22"/>
          <w:szCs w:val="22"/>
        </w:rPr>
        <w:tab/>
      </w:r>
      <w:r>
        <w:rPr>
          <w:rFonts w:ascii="GHEA Grapalat" w:hAnsi="GHEA Grapalat"/>
          <w:sz w:val="22"/>
          <w:szCs w:val="22"/>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Pr>
          <w:rFonts w:ascii="GHEA Grapalat" w:hAnsi="GHEA Grapalat"/>
          <w:color w:val="000000" w:themeColor="text1"/>
          <w:sz w:val="22"/>
          <w:szCs w:val="22"/>
          <w14:textFill>
            <w14:solidFill>
              <w14:schemeClr w14:val="tx1"/>
            </w14:solidFill>
          </w14:textFill>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 </w:t>
      </w:r>
      <w:r>
        <w:rPr>
          <w:rFonts w:ascii="GHEA Grapalat" w:hAnsi="GHEA Grapalat"/>
          <w:sz w:val="22"/>
          <w:szCs w:val="22"/>
        </w:rPr>
        <w:t>Если размер выделенных для исполнения договора финансовых средств превышает двадцатипятикратный кратный размер базовой единицы закупок, то Заказчиком будет заключенo соглашение в случае, если представленные Подрядчиком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обеспечений 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30"/>
          <w:rFonts w:ascii="GHEA Grapalat" w:hAnsi="GHEA Grapalat"/>
          <w:sz w:val="22"/>
          <w:szCs w:val="22"/>
        </w:rPr>
        <w:footnoteReference w:id="29" w:customMarkFollows="1"/>
        <w:t>34</w:t>
      </w:r>
    </w:p>
    <w:p w14:paraId="4BC2DA99">
      <w:pPr>
        <w:widowControl w:val="0"/>
        <w:spacing w:after="160" w:line="353" w:lineRule="auto"/>
        <w:jc w:val="center"/>
        <w:rPr>
          <w:rFonts w:ascii="GHEA Grapalat" w:hAnsi="GHEA Grapalat" w:cs="Sylfaen"/>
          <w:b/>
        </w:rPr>
      </w:pPr>
      <w:r>
        <w:rPr>
          <w:rFonts w:ascii="GHEA Grapalat" w:hAnsi="GHEA Grapalat"/>
          <w:b/>
        </w:rPr>
        <w:t>9. АДРЕСА, БАНКОВСКИЕ РЕКВИЗИТЫ И ПОДПИСИ СТОРОН</w:t>
      </w: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5F230BCF">
        <w:tblPrEx>
          <w:tblCellMar>
            <w:top w:w="0" w:type="dxa"/>
            <w:left w:w="108" w:type="dxa"/>
            <w:bottom w:w="0" w:type="dxa"/>
            <w:right w:w="108" w:type="dxa"/>
          </w:tblCellMar>
        </w:tblPrEx>
        <w:trPr>
          <w:jc w:val="center"/>
        </w:trPr>
        <w:tc>
          <w:tcPr>
            <w:tcW w:w="4536" w:type="dxa"/>
          </w:tcPr>
          <w:p w14:paraId="38781E70">
            <w:pPr>
              <w:widowControl w:val="0"/>
              <w:spacing w:after="160" w:line="360" w:lineRule="auto"/>
              <w:jc w:val="center"/>
              <w:rPr>
                <w:rFonts w:ascii="GHEA Grapalat" w:hAnsi="GHEA Grapalat" w:cs="Sylfaen"/>
                <w:b/>
                <w:bCs/>
              </w:rPr>
            </w:pPr>
            <w:r>
              <w:rPr>
                <w:rFonts w:ascii="GHEA Grapalat" w:hAnsi="GHEA Grapalat"/>
                <w:b/>
              </w:rPr>
              <w:t>ЗАКАЗЧИК</w:t>
            </w:r>
          </w:p>
          <w:p w14:paraId="29434CAD">
            <w:pPr>
              <w:widowControl w:val="0"/>
              <w:jc w:val="center"/>
              <w:rPr>
                <w:rFonts w:ascii="GHEA Grapalat" w:hAnsi="GHEA Grapalat"/>
                <w:lang w:val="en-US"/>
              </w:rPr>
            </w:pPr>
            <w:r>
              <w:rPr>
                <w:rFonts w:ascii="GHEA Grapalat" w:hAnsi="GHEA Grapalat"/>
                <w:lang w:val="en-US"/>
              </w:rPr>
              <w:t>______________________</w:t>
            </w:r>
          </w:p>
          <w:p w14:paraId="613D2304">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763FA9CF">
            <w:pPr>
              <w:widowControl w:val="0"/>
              <w:spacing w:after="160" w:line="360" w:lineRule="auto"/>
              <w:jc w:val="center"/>
              <w:rPr>
                <w:rFonts w:ascii="GHEA Grapalat" w:hAnsi="GHEA Grapalat"/>
              </w:rPr>
            </w:pPr>
            <w:r>
              <w:rPr>
                <w:rFonts w:ascii="GHEA Grapalat" w:hAnsi="GHEA Grapalat"/>
              </w:rPr>
              <w:t>М. П.</w:t>
            </w:r>
          </w:p>
        </w:tc>
        <w:tc>
          <w:tcPr>
            <w:tcW w:w="760" w:type="dxa"/>
          </w:tcPr>
          <w:p w14:paraId="31E0FF7A">
            <w:pPr>
              <w:widowControl w:val="0"/>
              <w:spacing w:after="160" w:line="360" w:lineRule="auto"/>
              <w:jc w:val="center"/>
              <w:rPr>
                <w:rFonts w:ascii="GHEA Grapalat" w:hAnsi="GHEA Grapalat"/>
              </w:rPr>
            </w:pPr>
          </w:p>
        </w:tc>
        <w:tc>
          <w:tcPr>
            <w:tcW w:w="4343" w:type="dxa"/>
          </w:tcPr>
          <w:p w14:paraId="591878F2">
            <w:pPr>
              <w:widowControl w:val="0"/>
              <w:spacing w:after="160" w:line="360" w:lineRule="auto"/>
              <w:jc w:val="center"/>
              <w:rPr>
                <w:rFonts w:ascii="GHEA Grapalat" w:hAnsi="GHEA Grapalat" w:cs="Sylfaen"/>
                <w:b/>
                <w:bCs/>
              </w:rPr>
            </w:pPr>
            <w:r>
              <w:rPr>
                <w:rFonts w:ascii="GHEA Grapalat" w:hAnsi="GHEA Grapalat"/>
                <w:b/>
              </w:rPr>
              <w:t>ПОДРЯДЧИК</w:t>
            </w:r>
          </w:p>
          <w:p w14:paraId="3637BBCF">
            <w:pPr>
              <w:widowControl w:val="0"/>
              <w:jc w:val="center"/>
              <w:rPr>
                <w:rFonts w:ascii="GHEA Grapalat" w:hAnsi="GHEA Grapalat"/>
                <w:lang w:val="en-US"/>
              </w:rPr>
            </w:pPr>
            <w:r>
              <w:rPr>
                <w:rFonts w:ascii="GHEA Grapalat" w:hAnsi="GHEA Grapalat"/>
                <w:lang w:val="en-US"/>
              </w:rPr>
              <w:t>___________________</w:t>
            </w:r>
          </w:p>
          <w:p w14:paraId="01BA354D">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727BCF35">
            <w:pPr>
              <w:widowControl w:val="0"/>
              <w:spacing w:after="160" w:line="360" w:lineRule="auto"/>
              <w:jc w:val="center"/>
              <w:rPr>
                <w:rFonts w:ascii="GHEA Grapalat" w:hAnsi="GHEA Grapalat"/>
              </w:rPr>
            </w:pPr>
            <w:r>
              <w:rPr>
                <w:rFonts w:ascii="GHEA Grapalat" w:hAnsi="GHEA Grapalat"/>
              </w:rPr>
              <w:t>М. П.</w:t>
            </w:r>
          </w:p>
        </w:tc>
      </w:tr>
    </w:tbl>
    <w:p w14:paraId="658BAA63">
      <w:pPr>
        <w:widowControl w:val="0"/>
        <w:tabs>
          <w:tab w:val="left" w:pos="1276"/>
        </w:tabs>
        <w:spacing w:after="160" w:line="360" w:lineRule="auto"/>
        <w:ind w:firstLine="567"/>
        <w:jc w:val="both"/>
        <w:rPr>
          <w:rFonts w:ascii="GHEA Grapalat" w:hAnsi="GHEA Grapalat"/>
          <w:i/>
          <w:lang w:val="en-US"/>
        </w:rPr>
      </w:pPr>
    </w:p>
    <w:p w14:paraId="3CE408A9">
      <w:pPr>
        <w:widowControl w:val="0"/>
        <w:tabs>
          <w:tab w:val="left" w:pos="1276"/>
        </w:tabs>
        <w:spacing w:after="160" w:line="360" w:lineRule="auto"/>
        <w:ind w:firstLine="567"/>
        <w:jc w:val="both"/>
        <w:rPr>
          <w:rFonts w:ascii="GHEA Grapalat" w:hAnsi="GHEA Grapalat"/>
          <w:u w:val="single"/>
        </w:rPr>
      </w:pPr>
      <w:r>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74BA9DD2">
      <w:pPr>
        <w:widowControl w:val="0"/>
        <w:spacing w:after="160" w:line="360" w:lineRule="auto"/>
        <w:ind w:firstLine="567"/>
        <w:rPr>
          <w:rFonts w:ascii="GHEA Grapalat" w:hAnsi="GHEA Grapalat"/>
          <w:i/>
        </w:rPr>
      </w:pPr>
      <w:r>
        <w:rPr>
          <w:rFonts w:ascii="GHEA Grapalat" w:hAnsi="GHEA Grapalat"/>
        </w:rPr>
        <w:br w:type="page"/>
      </w:r>
    </w:p>
    <w:p w14:paraId="32E73F2F">
      <w:pPr>
        <w:widowControl w:val="0"/>
        <w:spacing w:after="160" w:line="360" w:lineRule="auto"/>
        <w:ind w:firstLine="567"/>
        <w:jc w:val="right"/>
        <w:rPr>
          <w:rFonts w:ascii="GHEA Grapalat" w:hAnsi="GHEA Grapalat" w:cs="Arial"/>
          <w:i/>
        </w:rPr>
      </w:pPr>
      <w:r>
        <w:rPr>
          <w:rFonts w:ascii="GHEA Grapalat" w:hAnsi="GHEA Grapalat"/>
          <w:i/>
        </w:rPr>
        <w:t>Приложение № 1</w:t>
      </w:r>
    </w:p>
    <w:p w14:paraId="2BA93637">
      <w:pPr>
        <w:widowControl w:val="0"/>
        <w:spacing w:after="160" w:line="360" w:lineRule="auto"/>
        <w:ind w:firstLine="567"/>
        <w:jc w:val="right"/>
        <w:rPr>
          <w:rFonts w:ascii="GHEA Grapalat" w:hAnsi="GHEA Grapalat" w:cs="Arial"/>
          <w:i/>
        </w:rPr>
      </w:pPr>
      <w:r>
        <w:rPr>
          <w:rFonts w:ascii="GHEA Grapalat" w:hAnsi="GHEA Grapalat"/>
        </w:rPr>
        <w:t>к Договору под кодом</w:t>
      </w:r>
      <w:r>
        <w:rPr>
          <w:rFonts w:ascii="GHEA Grapalat" w:hAnsi="GHEA Grapalat" w:cs="Arial"/>
          <w:i/>
        </w:rPr>
        <w:br w:type="textWrapping"/>
      </w:r>
      <w:r>
        <w:rPr>
          <w:rFonts w:ascii="GHEA Grapalat" w:hAnsi="GHEA Grapalat"/>
          <w:i/>
        </w:rPr>
        <w:t xml:space="preserve">заключенному " </w:t>
      </w:r>
      <w:r>
        <w:rPr>
          <w:rFonts w:ascii="GHEA Grapalat" w:hAnsi="GHEA Grapalat"/>
          <w:i/>
        </w:rPr>
        <w:tab/>
      </w:r>
      <w:r>
        <w:rPr>
          <w:rFonts w:ascii="GHEA Grapalat" w:hAnsi="GHEA Grapalat"/>
          <w:i/>
        </w:rPr>
        <w:t xml:space="preserve">"  </w:t>
      </w:r>
      <w:r>
        <w:rPr>
          <w:rFonts w:ascii="GHEA Grapalat" w:hAnsi="GHEA Grapalat"/>
          <w:i/>
        </w:rPr>
        <w:tab/>
      </w:r>
      <w:r>
        <w:rPr>
          <w:rFonts w:ascii="GHEA Grapalat" w:hAnsi="GHEA Grapalat"/>
          <w:i/>
        </w:rPr>
        <w:t>20</w:t>
      </w:r>
      <w:r>
        <w:rPr>
          <w:rFonts w:ascii="GHEA Grapalat" w:hAnsi="GHEA Grapalat"/>
          <w:i/>
        </w:rPr>
        <w:tab/>
      </w:r>
      <w:r>
        <w:rPr>
          <w:rFonts w:ascii="GHEA Grapalat" w:hAnsi="GHEA Grapalat"/>
          <w:i/>
        </w:rPr>
        <w:t>г.</w:t>
      </w:r>
    </w:p>
    <w:p w14:paraId="2B43534A">
      <w:pPr>
        <w:widowControl w:val="0"/>
        <w:spacing w:after="160" w:line="360" w:lineRule="auto"/>
        <w:ind w:firstLine="567"/>
        <w:jc w:val="center"/>
        <w:rPr>
          <w:rFonts w:ascii="GHEA Grapalat" w:hAnsi="GHEA Grapalat"/>
          <w:b/>
        </w:rPr>
      </w:pPr>
    </w:p>
    <w:p w14:paraId="4B502FA5">
      <w:pPr>
        <w:widowControl w:val="0"/>
        <w:spacing w:after="160" w:line="360" w:lineRule="auto"/>
        <w:ind w:firstLine="567"/>
        <w:jc w:val="center"/>
        <w:rPr>
          <w:rFonts w:ascii="GHEA Grapalat" w:hAnsi="GHEA Grapalat" w:cs="Arial"/>
          <w:b/>
        </w:rPr>
      </w:pPr>
      <w:r>
        <w:rPr>
          <w:rFonts w:ascii="GHEA Grapalat" w:hAnsi="GHEA Grapalat"/>
          <w:b/>
          <w:sz w:val="28"/>
          <w:szCs w:val="28"/>
        </w:rPr>
        <w:t>Объемная ведомость-смета</w:t>
      </w:r>
      <w:r>
        <w:rPr>
          <w:rFonts w:ascii="GHEA Grapalat" w:hAnsi="GHEA Grapalat"/>
          <w:b/>
        </w:rPr>
        <w:t>*</w:t>
      </w:r>
    </w:p>
    <w:p w14:paraId="0CB7B225">
      <w:pPr>
        <w:widowControl w:val="0"/>
        <w:spacing w:after="160" w:line="360" w:lineRule="auto"/>
        <w:ind w:firstLine="567"/>
        <w:jc w:val="right"/>
        <w:rPr>
          <w:rFonts w:ascii="GHEA Grapalat" w:hAnsi="GHEA Grapalat"/>
          <w:i/>
        </w:rPr>
      </w:pPr>
    </w:p>
    <w:p w14:paraId="2004F273">
      <w:pPr>
        <w:widowControl w:val="0"/>
        <w:spacing w:after="160" w:line="360" w:lineRule="auto"/>
        <w:ind w:firstLine="567"/>
        <w:jc w:val="center"/>
        <w:rPr>
          <w:rFonts w:ascii="Sylfaen" w:hAnsi="Sylfaen"/>
          <w:lang w:val="hy-AM"/>
        </w:rPr>
      </w:pPr>
      <w:r>
        <w:rPr>
          <w:rFonts w:ascii="GHEA Grapalat" w:hAnsi="GHEA Grapalat"/>
          <w:b/>
        </w:rPr>
        <w:t>ВЫПОЛНЕНИЯ РАБОТ</w:t>
      </w:r>
      <w:r>
        <w:rPr>
          <w:rFonts w:ascii="GHEA Grapalat" w:hAnsi="GHEA Grapalat"/>
        </w:rPr>
        <w:t xml:space="preserve"> "Ремонт спортзала"</w:t>
      </w:r>
    </w:p>
    <w:p w14:paraId="1A537F28">
      <w:pPr>
        <w:widowControl w:val="0"/>
        <w:ind w:firstLine="567"/>
        <w:jc w:val="center"/>
        <w:rPr>
          <w:rFonts w:ascii="GHEA Grapalat" w:hAnsi="GHEA Grapalat"/>
          <w:b/>
          <w:bCs/>
          <w:i/>
          <w:color w:val="FF0000"/>
          <w:sz w:val="22"/>
          <w:szCs w:val="22"/>
          <w:lang w:val="hy-AM"/>
        </w:rPr>
      </w:pPr>
      <w:r>
        <w:rPr>
          <w:rFonts w:ascii="GHEA Grapalat" w:hAnsi="GHEA Grapalat"/>
          <w:b/>
          <w:bCs/>
          <w:i/>
          <w:color w:val="FF0000"/>
          <w:sz w:val="22"/>
          <w:szCs w:val="22"/>
          <w:lang w:val="hy-AM"/>
        </w:rPr>
        <w:t>С прикрепленным файлом</w:t>
      </w:r>
    </w:p>
    <w:p w14:paraId="155DF459">
      <w:pPr>
        <w:widowControl w:val="0"/>
        <w:spacing w:after="160" w:line="360" w:lineRule="auto"/>
        <w:ind w:firstLine="567"/>
        <w:jc w:val="center"/>
        <w:rPr>
          <w:rFonts w:ascii="Sylfaen" w:hAnsi="Sylfaen"/>
          <w:lang w:val="hy-AM"/>
        </w:rPr>
      </w:pPr>
    </w:p>
    <w:p w14:paraId="6446FFA9">
      <w:pPr>
        <w:widowControl w:val="0"/>
        <w:spacing w:after="160" w:line="360" w:lineRule="auto"/>
        <w:ind w:firstLine="567"/>
        <w:jc w:val="center"/>
        <w:rPr>
          <w:rFonts w:ascii="Sylfaen" w:hAnsi="Sylfaen"/>
          <w:b/>
          <w:lang w:val="hy-AM"/>
        </w:rPr>
      </w:pPr>
    </w:p>
    <w:p w14:paraId="77F4AF11">
      <w:pPr>
        <w:widowControl w:val="0"/>
        <w:spacing w:after="160" w:line="360" w:lineRule="auto"/>
        <w:ind w:firstLine="567"/>
        <w:rPr>
          <w:rFonts w:ascii="GHEA Grapalat" w:hAnsi="GHEA Grapalat"/>
          <w:i/>
        </w:rPr>
      </w:pPr>
      <w:r>
        <w:rPr>
          <w:rFonts w:ascii="GHEA Grapalat" w:hAnsi="GHEA Grapalat"/>
        </w:rPr>
        <w:t>* Подрядчик выполняет работы по адресу _________________________.</w:t>
      </w:r>
    </w:p>
    <w:p w14:paraId="30F4CAA8">
      <w:pPr>
        <w:widowControl w:val="0"/>
        <w:spacing w:after="160" w:line="360" w:lineRule="auto"/>
        <w:ind w:firstLine="567"/>
        <w:jc w:val="right"/>
        <w:rPr>
          <w:rFonts w:ascii="GHEA Grapalat" w:hAnsi="GHEA Grapalat"/>
          <w:i/>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2FAB834C">
        <w:tblPrEx>
          <w:tblCellMar>
            <w:top w:w="0" w:type="dxa"/>
            <w:left w:w="108" w:type="dxa"/>
            <w:bottom w:w="0" w:type="dxa"/>
            <w:right w:w="108" w:type="dxa"/>
          </w:tblCellMar>
        </w:tblPrEx>
        <w:trPr>
          <w:jc w:val="center"/>
        </w:trPr>
        <w:tc>
          <w:tcPr>
            <w:tcW w:w="4536" w:type="dxa"/>
          </w:tcPr>
          <w:p w14:paraId="3C21B49F">
            <w:pPr>
              <w:widowControl w:val="0"/>
              <w:spacing w:after="160" w:line="360" w:lineRule="auto"/>
              <w:ind w:firstLine="34"/>
              <w:jc w:val="center"/>
              <w:rPr>
                <w:rFonts w:ascii="GHEA Grapalat" w:hAnsi="GHEA Grapalat" w:cs="Sylfaen"/>
                <w:b/>
                <w:bCs/>
              </w:rPr>
            </w:pPr>
            <w:r>
              <w:rPr>
                <w:rFonts w:ascii="GHEA Grapalat" w:hAnsi="GHEA Grapalat"/>
                <w:b/>
              </w:rPr>
              <w:t>ЗАКАЗЧИК</w:t>
            </w:r>
          </w:p>
          <w:p w14:paraId="5500D6E6">
            <w:pPr>
              <w:widowControl w:val="0"/>
              <w:ind w:firstLine="34"/>
              <w:jc w:val="center"/>
              <w:rPr>
                <w:rFonts w:ascii="GHEA Grapalat" w:hAnsi="GHEA Grapalat"/>
                <w:lang w:val="en-US"/>
              </w:rPr>
            </w:pPr>
            <w:r>
              <w:rPr>
                <w:rFonts w:ascii="GHEA Grapalat" w:hAnsi="GHEA Grapalat"/>
                <w:lang w:val="en-US"/>
              </w:rPr>
              <w:t>_______________________</w:t>
            </w:r>
          </w:p>
          <w:p w14:paraId="462FBE35">
            <w:pPr>
              <w:widowControl w:val="0"/>
              <w:spacing w:after="160" w:line="360" w:lineRule="auto"/>
              <w:ind w:firstLine="34"/>
              <w:jc w:val="center"/>
              <w:rPr>
                <w:rFonts w:ascii="GHEA Grapalat" w:hAnsi="GHEA Grapalat"/>
                <w:vertAlign w:val="superscript"/>
              </w:rPr>
            </w:pPr>
            <w:r>
              <w:rPr>
                <w:rFonts w:ascii="GHEA Grapalat" w:hAnsi="GHEA Grapalat"/>
                <w:vertAlign w:val="superscript"/>
              </w:rPr>
              <w:t>/подпись/</w:t>
            </w:r>
          </w:p>
          <w:p w14:paraId="46A2BA29">
            <w:pPr>
              <w:widowControl w:val="0"/>
              <w:spacing w:after="160" w:line="360" w:lineRule="auto"/>
              <w:ind w:firstLine="34"/>
              <w:jc w:val="center"/>
              <w:rPr>
                <w:rFonts w:ascii="GHEA Grapalat" w:hAnsi="GHEA Grapalat"/>
              </w:rPr>
            </w:pPr>
            <w:r>
              <w:rPr>
                <w:rFonts w:ascii="GHEA Grapalat" w:hAnsi="GHEA Grapalat"/>
              </w:rPr>
              <w:t>М. П.</w:t>
            </w:r>
          </w:p>
        </w:tc>
        <w:tc>
          <w:tcPr>
            <w:tcW w:w="760" w:type="dxa"/>
          </w:tcPr>
          <w:p w14:paraId="28B8C456">
            <w:pPr>
              <w:widowControl w:val="0"/>
              <w:spacing w:after="160" w:line="360" w:lineRule="auto"/>
              <w:ind w:firstLine="34"/>
              <w:jc w:val="center"/>
              <w:rPr>
                <w:rFonts w:ascii="GHEA Grapalat" w:hAnsi="GHEA Grapalat"/>
              </w:rPr>
            </w:pPr>
          </w:p>
        </w:tc>
        <w:tc>
          <w:tcPr>
            <w:tcW w:w="4343" w:type="dxa"/>
          </w:tcPr>
          <w:p w14:paraId="2558E4DE">
            <w:pPr>
              <w:widowControl w:val="0"/>
              <w:spacing w:after="160" w:line="360" w:lineRule="auto"/>
              <w:ind w:firstLine="34"/>
              <w:jc w:val="center"/>
              <w:rPr>
                <w:rFonts w:ascii="GHEA Grapalat" w:hAnsi="GHEA Grapalat" w:cs="Sylfaen"/>
                <w:b/>
                <w:bCs/>
              </w:rPr>
            </w:pPr>
            <w:r>
              <w:rPr>
                <w:rFonts w:ascii="GHEA Grapalat" w:hAnsi="GHEA Grapalat"/>
                <w:b/>
              </w:rPr>
              <w:t>ПОДРЯДЧИК</w:t>
            </w:r>
          </w:p>
          <w:p w14:paraId="72530214">
            <w:pPr>
              <w:widowControl w:val="0"/>
              <w:ind w:firstLine="34"/>
              <w:jc w:val="center"/>
              <w:rPr>
                <w:rFonts w:ascii="GHEA Grapalat" w:hAnsi="GHEA Grapalat"/>
                <w:lang w:val="en-US"/>
              </w:rPr>
            </w:pPr>
            <w:r>
              <w:rPr>
                <w:rFonts w:ascii="GHEA Grapalat" w:hAnsi="GHEA Grapalat"/>
                <w:lang w:val="en-US"/>
              </w:rPr>
              <w:t>___________________</w:t>
            </w:r>
          </w:p>
          <w:p w14:paraId="2EB2F1C4">
            <w:pPr>
              <w:widowControl w:val="0"/>
              <w:spacing w:after="160" w:line="360" w:lineRule="auto"/>
              <w:ind w:firstLine="34"/>
              <w:jc w:val="center"/>
              <w:rPr>
                <w:rFonts w:ascii="GHEA Grapalat" w:hAnsi="GHEA Grapalat"/>
                <w:vertAlign w:val="superscript"/>
              </w:rPr>
            </w:pPr>
            <w:r>
              <w:rPr>
                <w:rFonts w:ascii="GHEA Grapalat" w:hAnsi="GHEA Grapalat"/>
                <w:vertAlign w:val="superscript"/>
              </w:rPr>
              <w:t>/подпись/</w:t>
            </w:r>
          </w:p>
          <w:p w14:paraId="68ABCBB7">
            <w:pPr>
              <w:widowControl w:val="0"/>
              <w:spacing w:after="160" w:line="360" w:lineRule="auto"/>
              <w:ind w:firstLine="34"/>
              <w:jc w:val="center"/>
              <w:rPr>
                <w:rFonts w:ascii="GHEA Grapalat" w:hAnsi="GHEA Grapalat"/>
              </w:rPr>
            </w:pPr>
            <w:r>
              <w:rPr>
                <w:rFonts w:ascii="GHEA Grapalat" w:hAnsi="GHEA Grapalat"/>
              </w:rPr>
              <w:t>М. П.</w:t>
            </w:r>
          </w:p>
        </w:tc>
      </w:tr>
    </w:tbl>
    <w:p w14:paraId="5AAE46A8">
      <w:pPr>
        <w:widowControl w:val="0"/>
        <w:spacing w:after="160" w:line="360" w:lineRule="auto"/>
        <w:ind w:firstLine="567"/>
        <w:jc w:val="right"/>
        <w:rPr>
          <w:rFonts w:ascii="GHEA Grapalat" w:hAnsi="GHEA Grapalat"/>
          <w:i/>
        </w:rPr>
      </w:pPr>
    </w:p>
    <w:p w14:paraId="6FC50288">
      <w:pPr>
        <w:rPr>
          <w:rFonts w:ascii="GHEA Grapalat" w:hAnsi="GHEA Grapalat"/>
          <w:i/>
        </w:rPr>
      </w:pPr>
      <w:r>
        <w:rPr>
          <w:rFonts w:ascii="GHEA Grapalat" w:hAnsi="GHEA Grapalat"/>
          <w:i/>
        </w:rPr>
        <w:br w:type="page"/>
      </w:r>
    </w:p>
    <w:p w14:paraId="1FF6B08E">
      <w:pPr>
        <w:widowControl w:val="0"/>
        <w:spacing w:after="160" w:line="360" w:lineRule="auto"/>
        <w:ind w:firstLine="567"/>
        <w:jc w:val="right"/>
        <w:rPr>
          <w:rFonts w:ascii="GHEA Grapalat" w:hAnsi="GHEA Grapalat" w:cs="Arial"/>
          <w:i/>
        </w:rPr>
      </w:pPr>
      <w:r>
        <w:rPr>
          <w:rFonts w:ascii="GHEA Grapalat" w:hAnsi="GHEA Grapalat"/>
          <w:i/>
        </w:rPr>
        <w:t>Приложение № 2</w:t>
      </w:r>
    </w:p>
    <w:p w14:paraId="57AC31C6">
      <w:pPr>
        <w:widowControl w:val="0"/>
        <w:spacing w:after="160" w:line="360" w:lineRule="auto"/>
        <w:ind w:firstLine="567"/>
        <w:jc w:val="right"/>
        <w:rPr>
          <w:rFonts w:ascii="GHEA Grapalat" w:hAnsi="GHEA Grapalat" w:cs="Arial"/>
          <w:i/>
        </w:rPr>
      </w:pPr>
      <w:r>
        <w:rPr>
          <w:rFonts w:ascii="GHEA Grapalat" w:hAnsi="GHEA Grapalat"/>
          <w:i/>
        </w:rPr>
        <w:t xml:space="preserve">к Договору под кодом </w:t>
      </w:r>
      <w:r>
        <w:rPr>
          <w:rFonts w:ascii="GHEA Grapalat" w:hAnsi="GHEA Grapalat" w:cs="Arial"/>
          <w:i/>
        </w:rPr>
        <w:br w:type="textWrapping"/>
      </w:r>
      <w:r>
        <w:rPr>
          <w:rFonts w:ascii="GHEA Grapalat" w:hAnsi="GHEA Grapalat"/>
          <w:i/>
        </w:rPr>
        <w:t xml:space="preserve">заключенному " </w:t>
      </w:r>
      <w:r>
        <w:rPr>
          <w:rFonts w:ascii="GHEA Grapalat" w:hAnsi="GHEA Grapalat"/>
          <w:i/>
        </w:rPr>
        <w:tab/>
      </w:r>
      <w:r>
        <w:rPr>
          <w:rFonts w:ascii="GHEA Grapalat" w:hAnsi="GHEA Grapalat"/>
          <w:i/>
        </w:rPr>
        <w:t xml:space="preserve">"  </w:t>
      </w:r>
      <w:r>
        <w:rPr>
          <w:rFonts w:ascii="GHEA Grapalat" w:hAnsi="GHEA Grapalat"/>
          <w:i/>
        </w:rPr>
        <w:tab/>
      </w:r>
      <w:r>
        <w:rPr>
          <w:rFonts w:ascii="GHEA Grapalat" w:hAnsi="GHEA Grapalat"/>
          <w:i/>
        </w:rPr>
        <w:t>20</w:t>
      </w:r>
      <w:r>
        <w:rPr>
          <w:rFonts w:ascii="GHEA Grapalat" w:hAnsi="GHEA Grapalat"/>
          <w:i/>
        </w:rPr>
        <w:tab/>
      </w:r>
      <w:r>
        <w:rPr>
          <w:rFonts w:ascii="GHEA Grapalat" w:hAnsi="GHEA Grapalat"/>
          <w:i/>
        </w:rPr>
        <w:t>г.</w:t>
      </w:r>
    </w:p>
    <w:p w14:paraId="04AF4A22">
      <w:pPr>
        <w:widowControl w:val="0"/>
        <w:spacing w:after="160" w:line="360" w:lineRule="auto"/>
        <w:ind w:firstLine="567"/>
        <w:jc w:val="center"/>
        <w:rPr>
          <w:rFonts w:ascii="GHEA Grapalat" w:hAnsi="GHEA Grapalat"/>
          <w:b/>
          <w:lang w:val="hy-AM"/>
        </w:rPr>
      </w:pPr>
      <w:r>
        <w:rPr>
          <w:rFonts w:ascii="GHEA Grapalat" w:hAnsi="GHEA Grapalat"/>
          <w:b/>
        </w:rPr>
        <w:t>КАЛЕНДАРНЫЙ ГРАФИК</w:t>
      </w:r>
      <w:r>
        <w:rPr>
          <w:rFonts w:ascii="GHEA Grapalat" w:hAnsi="GHEA Grapalat"/>
          <w:b/>
          <w:lang w:val="hy-AM"/>
        </w:rPr>
        <w:t>*</w:t>
      </w:r>
    </w:p>
    <w:p w14:paraId="4205712E">
      <w:pPr>
        <w:widowControl w:val="0"/>
        <w:spacing w:after="160" w:line="360" w:lineRule="auto"/>
        <w:ind w:firstLine="567"/>
        <w:jc w:val="center"/>
        <w:rPr>
          <w:rFonts w:ascii="GHEA Grapalat" w:hAnsi="GHEA Grapalat"/>
          <w:b/>
        </w:rPr>
      </w:pPr>
      <w:r>
        <w:rPr>
          <w:rFonts w:ascii="GHEA Grapalat" w:hAnsi="GHEA Grapalat"/>
          <w:b/>
        </w:rPr>
        <w:t>ВЫПОЛНЕНИЯ РАБОТ</w:t>
      </w:r>
      <w:r>
        <w:rPr>
          <w:rFonts w:ascii="GHEA Grapalat" w:hAnsi="GHEA Grapalat"/>
        </w:rPr>
        <w:t xml:space="preserve"> "наименование работ"</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4962"/>
        <w:gridCol w:w="1216"/>
        <w:gridCol w:w="1440"/>
      </w:tblGrid>
      <w:tr w14:paraId="048BCB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16" w:type="dxa"/>
            <w:vMerge w:val="restart"/>
            <w:vAlign w:val="center"/>
          </w:tcPr>
          <w:p w14:paraId="24297AE5">
            <w:pPr>
              <w:widowControl w:val="0"/>
              <w:spacing w:after="120"/>
              <w:jc w:val="center"/>
              <w:rPr>
                <w:rFonts w:ascii="GHEA Grapalat" w:hAnsi="GHEA Grapalat"/>
                <w:sz w:val="20"/>
                <w:szCs w:val="20"/>
              </w:rPr>
            </w:pPr>
            <w:r>
              <w:rPr>
                <w:rFonts w:ascii="GHEA Grapalat" w:hAnsi="GHEA Grapalat"/>
                <w:sz w:val="20"/>
                <w:szCs w:val="20"/>
              </w:rPr>
              <w:t>№ п/п</w:t>
            </w:r>
          </w:p>
        </w:tc>
        <w:tc>
          <w:tcPr>
            <w:tcW w:w="4962" w:type="dxa"/>
            <w:vMerge w:val="restart"/>
            <w:vAlign w:val="center"/>
          </w:tcPr>
          <w:p w14:paraId="215BA555">
            <w:pPr>
              <w:widowControl w:val="0"/>
              <w:spacing w:after="120"/>
              <w:jc w:val="center"/>
              <w:rPr>
                <w:rFonts w:ascii="GHEA Grapalat" w:hAnsi="GHEA Grapalat"/>
                <w:sz w:val="20"/>
                <w:szCs w:val="20"/>
              </w:rPr>
            </w:pPr>
            <w:r>
              <w:rPr>
                <w:rFonts w:ascii="GHEA Grapalat" w:hAnsi="GHEA Grapalat"/>
                <w:sz w:val="20"/>
                <w:szCs w:val="20"/>
              </w:rPr>
              <w:t>Наименования</w:t>
            </w:r>
          </w:p>
          <w:p w14:paraId="629FEEEC">
            <w:pPr>
              <w:widowControl w:val="0"/>
              <w:spacing w:after="120"/>
              <w:jc w:val="center"/>
              <w:rPr>
                <w:rFonts w:ascii="GHEA Grapalat" w:hAnsi="GHEA Grapalat"/>
                <w:sz w:val="20"/>
                <w:szCs w:val="20"/>
              </w:rPr>
            </w:pPr>
            <w:r>
              <w:rPr>
                <w:rFonts w:ascii="GHEA Grapalat" w:hAnsi="GHEA Grapalat"/>
                <w:sz w:val="20"/>
                <w:szCs w:val="20"/>
              </w:rPr>
              <w:t>выполняемых Подрядчиком отдельных видов работ</w:t>
            </w:r>
          </w:p>
        </w:tc>
        <w:tc>
          <w:tcPr>
            <w:tcW w:w="2656" w:type="dxa"/>
            <w:gridSpan w:val="2"/>
            <w:vAlign w:val="center"/>
          </w:tcPr>
          <w:p w14:paraId="26731D50">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30"/>
                <w:rFonts w:ascii="GHEA Grapalat" w:hAnsi="GHEA Grapalat"/>
                <w:sz w:val="20"/>
                <w:szCs w:val="20"/>
              </w:rPr>
              <w:footnoteReference w:id="30" w:customMarkFollows="1"/>
              <w:t>**</w:t>
            </w:r>
          </w:p>
        </w:tc>
      </w:tr>
      <w:tr w14:paraId="66ADD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jc w:val="center"/>
        </w:trPr>
        <w:tc>
          <w:tcPr>
            <w:tcW w:w="816" w:type="dxa"/>
            <w:vMerge w:val="continue"/>
            <w:vAlign w:val="center"/>
          </w:tcPr>
          <w:p w14:paraId="1D11F053">
            <w:pPr>
              <w:widowControl w:val="0"/>
              <w:spacing w:after="120"/>
              <w:jc w:val="both"/>
              <w:rPr>
                <w:rFonts w:ascii="GHEA Grapalat" w:hAnsi="GHEA Grapalat"/>
                <w:sz w:val="20"/>
                <w:szCs w:val="20"/>
              </w:rPr>
            </w:pPr>
          </w:p>
        </w:tc>
        <w:tc>
          <w:tcPr>
            <w:tcW w:w="4962" w:type="dxa"/>
            <w:vMerge w:val="continue"/>
          </w:tcPr>
          <w:p w14:paraId="794D60BE">
            <w:pPr>
              <w:widowControl w:val="0"/>
              <w:spacing w:after="120"/>
              <w:rPr>
                <w:rFonts w:ascii="GHEA Grapalat" w:hAnsi="GHEA Grapalat"/>
                <w:sz w:val="20"/>
                <w:szCs w:val="20"/>
              </w:rPr>
            </w:pPr>
          </w:p>
        </w:tc>
        <w:tc>
          <w:tcPr>
            <w:tcW w:w="1216" w:type="dxa"/>
            <w:vAlign w:val="center"/>
          </w:tcPr>
          <w:p w14:paraId="7C454B22">
            <w:pPr>
              <w:widowControl w:val="0"/>
              <w:spacing w:after="120"/>
              <w:jc w:val="center"/>
              <w:rPr>
                <w:rFonts w:ascii="GHEA Grapalat" w:hAnsi="GHEA Grapalat"/>
                <w:sz w:val="20"/>
                <w:szCs w:val="20"/>
              </w:rPr>
            </w:pPr>
            <w:r>
              <w:rPr>
                <w:rFonts w:ascii="GHEA Grapalat" w:hAnsi="GHEA Grapalat"/>
                <w:sz w:val="20"/>
                <w:szCs w:val="20"/>
              </w:rPr>
              <w:t>Начало</w:t>
            </w:r>
          </w:p>
        </w:tc>
        <w:tc>
          <w:tcPr>
            <w:tcW w:w="1440" w:type="dxa"/>
            <w:vAlign w:val="center"/>
          </w:tcPr>
          <w:p w14:paraId="16B67601">
            <w:pPr>
              <w:widowControl w:val="0"/>
              <w:spacing w:after="120"/>
              <w:jc w:val="center"/>
              <w:rPr>
                <w:rFonts w:ascii="GHEA Grapalat" w:hAnsi="GHEA Grapalat"/>
                <w:sz w:val="20"/>
                <w:szCs w:val="20"/>
              </w:rPr>
            </w:pPr>
            <w:r>
              <w:rPr>
                <w:rFonts w:ascii="GHEA Grapalat" w:hAnsi="GHEA Grapalat"/>
                <w:sz w:val="20"/>
                <w:szCs w:val="20"/>
              </w:rPr>
              <w:t>Конец</w:t>
            </w:r>
          </w:p>
        </w:tc>
      </w:tr>
      <w:tr w14:paraId="6EA16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16" w:type="dxa"/>
            <w:vAlign w:val="center"/>
          </w:tcPr>
          <w:p w14:paraId="7443A9C5">
            <w:pPr>
              <w:widowControl w:val="0"/>
              <w:spacing w:after="120"/>
              <w:jc w:val="center"/>
              <w:rPr>
                <w:rFonts w:ascii="GHEA Grapalat" w:hAnsi="GHEA Grapalat"/>
                <w:sz w:val="20"/>
                <w:szCs w:val="20"/>
              </w:rPr>
            </w:pPr>
            <w:r>
              <w:rPr>
                <w:rFonts w:ascii="GHEA Grapalat" w:hAnsi="GHEA Grapalat"/>
                <w:sz w:val="20"/>
                <w:szCs w:val="20"/>
              </w:rPr>
              <w:t>1</w:t>
            </w:r>
          </w:p>
        </w:tc>
        <w:tc>
          <w:tcPr>
            <w:tcW w:w="4962" w:type="dxa"/>
            <w:vAlign w:val="center"/>
          </w:tcPr>
          <w:p w14:paraId="3FCAB728">
            <w:pPr>
              <w:widowControl w:val="0"/>
              <w:spacing w:after="120"/>
              <w:rPr>
                <w:rFonts w:ascii="GHEA Grapalat" w:hAnsi="GHEA Grapalat"/>
                <w:sz w:val="20"/>
                <w:szCs w:val="20"/>
              </w:rPr>
            </w:pPr>
            <w:r>
              <w:rPr>
                <w:rFonts w:ascii="GHEA Grapalat" w:hAnsi="GHEA Grapalat"/>
                <w:sz w:val="20"/>
                <w:szCs w:val="20"/>
              </w:rPr>
              <w:t>Ремонтные работы гимназии.</w:t>
            </w:r>
          </w:p>
        </w:tc>
        <w:tc>
          <w:tcPr>
            <w:tcW w:w="1216" w:type="dxa"/>
            <w:vAlign w:val="center"/>
          </w:tcPr>
          <w:p w14:paraId="7BCC9565">
            <w:pPr>
              <w:widowControl w:val="0"/>
              <w:spacing w:after="120"/>
              <w:jc w:val="center"/>
              <w:rPr>
                <w:rFonts w:ascii="GHEA Grapalat" w:hAnsi="GHEA Grapalat"/>
                <w:sz w:val="20"/>
                <w:szCs w:val="20"/>
              </w:rPr>
            </w:pPr>
            <w:r>
              <w:rPr>
                <w:rFonts w:ascii="GHEA Grapalat" w:hAnsi="GHEA Grapalat"/>
                <w:sz w:val="20"/>
                <w:szCs w:val="20"/>
              </w:rPr>
              <w:t>при наличии соответствующих финансовых средств - со дня вступления в силу соглашения между сторонами</w:t>
            </w:r>
          </w:p>
        </w:tc>
        <w:tc>
          <w:tcPr>
            <w:tcW w:w="1440" w:type="dxa"/>
            <w:vAlign w:val="center"/>
          </w:tcPr>
          <w:p w14:paraId="0C1091F3">
            <w:pPr>
              <w:widowControl w:val="0"/>
              <w:spacing w:after="120"/>
              <w:rPr>
                <w:rFonts w:ascii="GHEA Grapalat" w:hAnsi="GHEA Grapalat"/>
                <w:sz w:val="20"/>
                <w:szCs w:val="20"/>
                <w:lang w:val="hy-AM"/>
              </w:rPr>
            </w:pPr>
            <w:r>
              <w:rPr>
                <w:rFonts w:ascii="GHEA Grapalat" w:hAnsi="GHEA Grapalat"/>
                <w:sz w:val="20"/>
                <w:szCs w:val="20"/>
                <w:lang w:val="hy-AM"/>
              </w:rPr>
              <w:t>День 110 включительно</w:t>
            </w:r>
          </w:p>
        </w:tc>
      </w:tr>
      <w:tr w14:paraId="5EFF4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6" w:hRule="atLeast"/>
          <w:jc w:val="center"/>
        </w:trPr>
        <w:tc>
          <w:tcPr>
            <w:tcW w:w="5778" w:type="dxa"/>
            <w:gridSpan w:val="2"/>
            <w:vAlign w:val="center"/>
          </w:tcPr>
          <w:p w14:paraId="4F2BEE70">
            <w:pPr>
              <w:widowControl w:val="0"/>
              <w:spacing w:after="120"/>
              <w:rPr>
                <w:rFonts w:ascii="GHEA Grapalat" w:hAnsi="GHEA Grapalat"/>
                <w:b/>
                <w:sz w:val="20"/>
                <w:szCs w:val="20"/>
              </w:rPr>
            </w:pPr>
            <w:r>
              <w:rPr>
                <w:rFonts w:ascii="GHEA Grapalat" w:hAnsi="GHEA Grapalat"/>
                <w:b/>
                <w:sz w:val="20"/>
                <w:szCs w:val="20"/>
              </w:rPr>
              <w:t>ВСЕГО</w:t>
            </w:r>
          </w:p>
        </w:tc>
        <w:tc>
          <w:tcPr>
            <w:tcW w:w="1216" w:type="dxa"/>
            <w:vAlign w:val="center"/>
          </w:tcPr>
          <w:p w14:paraId="0A6BD1B0">
            <w:pPr>
              <w:widowControl w:val="0"/>
              <w:spacing w:after="120"/>
              <w:jc w:val="center"/>
              <w:rPr>
                <w:rFonts w:ascii="GHEA Grapalat" w:hAnsi="GHEA Grapalat"/>
                <w:b/>
                <w:sz w:val="20"/>
                <w:szCs w:val="20"/>
              </w:rPr>
            </w:pPr>
          </w:p>
        </w:tc>
        <w:tc>
          <w:tcPr>
            <w:tcW w:w="1440" w:type="dxa"/>
            <w:vAlign w:val="center"/>
          </w:tcPr>
          <w:p w14:paraId="52DE80C2">
            <w:pPr>
              <w:widowControl w:val="0"/>
              <w:spacing w:after="120"/>
              <w:jc w:val="center"/>
              <w:rPr>
                <w:rFonts w:ascii="GHEA Grapalat" w:hAnsi="GHEA Grapalat"/>
                <w:b/>
                <w:sz w:val="20"/>
                <w:szCs w:val="20"/>
              </w:rPr>
            </w:pPr>
          </w:p>
        </w:tc>
      </w:tr>
    </w:tbl>
    <w:p w14:paraId="6D94C007">
      <w:pPr>
        <w:widowControl w:val="0"/>
        <w:spacing w:after="160" w:line="360" w:lineRule="auto"/>
        <w:ind w:firstLine="567"/>
        <w:jc w:val="both"/>
        <w:outlineLvl w:val="3"/>
        <w:rPr>
          <w:rFonts w:ascii="GHEA Grapalat" w:hAnsi="GHEA Grapalat"/>
          <w:i/>
        </w:rPr>
      </w:pP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34AA0A1E">
        <w:tblPrEx>
          <w:tblCellMar>
            <w:top w:w="0" w:type="dxa"/>
            <w:left w:w="108" w:type="dxa"/>
            <w:bottom w:w="0" w:type="dxa"/>
            <w:right w:w="108" w:type="dxa"/>
          </w:tblCellMar>
        </w:tblPrEx>
        <w:trPr>
          <w:jc w:val="center"/>
        </w:trPr>
        <w:tc>
          <w:tcPr>
            <w:tcW w:w="4536" w:type="dxa"/>
          </w:tcPr>
          <w:p w14:paraId="67C7A629">
            <w:pPr>
              <w:widowControl w:val="0"/>
              <w:spacing w:after="160" w:line="360" w:lineRule="auto"/>
              <w:jc w:val="center"/>
              <w:rPr>
                <w:rFonts w:ascii="GHEA Grapalat" w:hAnsi="GHEA Grapalat" w:cs="Sylfaen"/>
                <w:b/>
                <w:bCs/>
              </w:rPr>
            </w:pPr>
            <w:r>
              <w:rPr>
                <w:rFonts w:ascii="GHEA Grapalat" w:hAnsi="GHEA Grapalat"/>
                <w:b/>
              </w:rPr>
              <w:t>ЗАКАЗЧИК</w:t>
            </w:r>
          </w:p>
          <w:p w14:paraId="458935C7">
            <w:pPr>
              <w:widowControl w:val="0"/>
              <w:jc w:val="center"/>
              <w:rPr>
                <w:rFonts w:ascii="GHEA Grapalat" w:hAnsi="GHEA Grapalat"/>
                <w:lang w:val="en-US"/>
              </w:rPr>
            </w:pPr>
            <w:r>
              <w:rPr>
                <w:rFonts w:ascii="GHEA Grapalat" w:hAnsi="GHEA Grapalat"/>
                <w:lang w:val="en-US"/>
              </w:rPr>
              <w:t>______________________</w:t>
            </w:r>
          </w:p>
          <w:p w14:paraId="6E43749D">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2300D317">
            <w:pPr>
              <w:widowControl w:val="0"/>
              <w:spacing w:after="160" w:line="360" w:lineRule="auto"/>
              <w:jc w:val="center"/>
              <w:rPr>
                <w:rFonts w:ascii="GHEA Grapalat" w:hAnsi="GHEA Grapalat"/>
              </w:rPr>
            </w:pPr>
            <w:r>
              <w:rPr>
                <w:rFonts w:ascii="GHEA Grapalat" w:hAnsi="GHEA Grapalat"/>
              </w:rPr>
              <w:t>М. П.</w:t>
            </w:r>
          </w:p>
        </w:tc>
        <w:tc>
          <w:tcPr>
            <w:tcW w:w="760" w:type="dxa"/>
          </w:tcPr>
          <w:p w14:paraId="08AE1BEF">
            <w:pPr>
              <w:widowControl w:val="0"/>
              <w:spacing w:after="160" w:line="360" w:lineRule="auto"/>
              <w:jc w:val="center"/>
              <w:rPr>
                <w:rFonts w:ascii="GHEA Grapalat" w:hAnsi="GHEA Grapalat"/>
              </w:rPr>
            </w:pPr>
          </w:p>
        </w:tc>
        <w:tc>
          <w:tcPr>
            <w:tcW w:w="4343" w:type="dxa"/>
          </w:tcPr>
          <w:p w14:paraId="3966176B">
            <w:pPr>
              <w:widowControl w:val="0"/>
              <w:spacing w:after="160" w:line="360" w:lineRule="auto"/>
              <w:jc w:val="center"/>
              <w:rPr>
                <w:rFonts w:ascii="GHEA Grapalat" w:hAnsi="GHEA Grapalat" w:cs="Sylfaen"/>
                <w:b/>
                <w:bCs/>
              </w:rPr>
            </w:pPr>
            <w:r>
              <w:rPr>
                <w:rFonts w:ascii="GHEA Grapalat" w:hAnsi="GHEA Grapalat"/>
                <w:b/>
              </w:rPr>
              <w:t>ПОДРЯДЧИК</w:t>
            </w:r>
          </w:p>
          <w:p w14:paraId="072BF592">
            <w:pPr>
              <w:widowControl w:val="0"/>
              <w:jc w:val="center"/>
              <w:rPr>
                <w:rFonts w:ascii="GHEA Grapalat" w:hAnsi="GHEA Grapalat"/>
                <w:lang w:val="en-US"/>
              </w:rPr>
            </w:pPr>
            <w:r>
              <w:rPr>
                <w:rFonts w:ascii="GHEA Grapalat" w:hAnsi="GHEA Grapalat"/>
                <w:lang w:val="en-US"/>
              </w:rPr>
              <w:t>_____________________</w:t>
            </w:r>
          </w:p>
          <w:p w14:paraId="7558566D">
            <w:pPr>
              <w:widowControl w:val="0"/>
              <w:spacing w:after="160" w:line="360" w:lineRule="auto"/>
              <w:jc w:val="center"/>
              <w:rPr>
                <w:rFonts w:ascii="GHEA Grapalat" w:hAnsi="GHEA Grapalat"/>
                <w:vertAlign w:val="superscript"/>
              </w:rPr>
            </w:pPr>
            <w:r>
              <w:rPr>
                <w:rFonts w:ascii="GHEA Grapalat" w:hAnsi="GHEA Grapalat"/>
                <w:vertAlign w:val="superscript"/>
              </w:rPr>
              <w:t>/подпись/</w:t>
            </w:r>
          </w:p>
          <w:p w14:paraId="148A83C0">
            <w:pPr>
              <w:widowControl w:val="0"/>
              <w:spacing w:after="160" w:line="360" w:lineRule="auto"/>
              <w:jc w:val="center"/>
              <w:rPr>
                <w:rFonts w:ascii="GHEA Grapalat" w:hAnsi="GHEA Grapalat"/>
              </w:rPr>
            </w:pPr>
            <w:r>
              <w:rPr>
                <w:rFonts w:ascii="GHEA Grapalat" w:hAnsi="GHEA Grapalat"/>
              </w:rPr>
              <w:t>М. П.</w:t>
            </w:r>
          </w:p>
        </w:tc>
      </w:tr>
    </w:tbl>
    <w:p w14:paraId="1A632820">
      <w:pPr>
        <w:pStyle w:val="31"/>
        <w:widowControl w:val="0"/>
        <w:jc w:val="both"/>
      </w:pPr>
      <w:r>
        <w:rPr>
          <w:rFonts w:ascii="GHEA Grapalat" w:hAnsi="GHEA Grapalat"/>
          <w:i/>
          <w:lang w:val="hy-AM"/>
        </w:rPr>
        <w:t>*</w:t>
      </w:r>
      <w:r>
        <w:rPr>
          <w:rFonts w:ascii="GHEA Grapalat" w:hAnsi="GHEA Grapalat"/>
          <w:i/>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выполненить работу в более короткий срок..</w:t>
      </w:r>
    </w:p>
    <w:p w14:paraId="02AFFEB8">
      <w:pPr>
        <w:widowControl w:val="0"/>
        <w:tabs>
          <w:tab w:val="left" w:pos="8789"/>
        </w:tabs>
        <w:spacing w:after="160" w:line="360" w:lineRule="auto"/>
        <w:ind w:firstLine="567"/>
        <w:jc w:val="both"/>
        <w:rPr>
          <w:rFonts w:ascii="GHEA Grapalat" w:hAnsi="GHEA Grapalat"/>
        </w:rPr>
      </w:pPr>
    </w:p>
    <w:p w14:paraId="4468DAE8">
      <w:pPr>
        <w:widowControl w:val="0"/>
        <w:spacing w:after="160" w:line="360" w:lineRule="auto"/>
        <w:rPr>
          <w:rFonts w:ascii="GHEA Grapalat" w:hAnsi="GHEA Grapalat"/>
          <w:i/>
        </w:rPr>
      </w:pPr>
      <w:r>
        <w:rPr>
          <w:rFonts w:ascii="GHEA Grapalat" w:hAnsi="GHEA Grapalat"/>
        </w:rPr>
        <w:br w:type="page"/>
      </w:r>
    </w:p>
    <w:p w14:paraId="08E4F585">
      <w:pPr>
        <w:widowControl w:val="0"/>
        <w:spacing w:after="160" w:line="360" w:lineRule="auto"/>
        <w:ind w:firstLine="567"/>
        <w:jc w:val="right"/>
        <w:rPr>
          <w:rFonts w:ascii="GHEA Grapalat" w:hAnsi="GHEA Grapalat" w:cs="Sylfaen"/>
          <w:i/>
        </w:rPr>
      </w:pPr>
      <w:r>
        <w:rPr>
          <w:rFonts w:ascii="GHEA Grapalat" w:hAnsi="GHEA Grapalat"/>
          <w:i/>
        </w:rPr>
        <w:t>Приложение № 3</w:t>
      </w:r>
    </w:p>
    <w:p w14:paraId="7CF8F90E">
      <w:pPr>
        <w:widowControl w:val="0"/>
        <w:spacing w:after="160" w:line="360" w:lineRule="auto"/>
        <w:ind w:firstLine="567"/>
        <w:jc w:val="right"/>
        <w:rPr>
          <w:rFonts w:ascii="GHEA Grapalat" w:hAnsi="GHEA Grapalat" w:cs="Sylfaen"/>
          <w:i/>
        </w:rPr>
      </w:pPr>
      <w:r>
        <w:rPr>
          <w:rFonts w:ascii="GHEA Grapalat" w:hAnsi="GHEA Grapalat"/>
          <w:i/>
        </w:rPr>
        <w:t xml:space="preserve">к Договору под кодом </w:t>
      </w:r>
      <w:r>
        <w:rPr>
          <w:rFonts w:ascii="GHEA Grapalat" w:hAnsi="GHEA Grapalat" w:cs="Sylfaen"/>
          <w:i/>
        </w:rPr>
        <w:br w:type="textWrapping"/>
      </w:r>
      <w:r>
        <w:rPr>
          <w:rFonts w:ascii="GHEA Grapalat" w:hAnsi="GHEA Grapalat"/>
          <w:i/>
        </w:rPr>
        <w:t xml:space="preserve">заключенному " </w:t>
      </w:r>
      <w:r>
        <w:rPr>
          <w:rFonts w:ascii="GHEA Grapalat" w:hAnsi="GHEA Grapalat"/>
          <w:i/>
        </w:rPr>
        <w:tab/>
      </w:r>
      <w:r>
        <w:rPr>
          <w:rFonts w:ascii="GHEA Grapalat" w:hAnsi="GHEA Grapalat"/>
          <w:i/>
        </w:rPr>
        <w:t xml:space="preserve">" </w:t>
      </w:r>
      <w:r>
        <w:rPr>
          <w:rFonts w:ascii="GHEA Grapalat" w:hAnsi="GHEA Grapalat"/>
          <w:i/>
        </w:rPr>
        <w:tab/>
      </w:r>
      <w:r>
        <w:rPr>
          <w:rFonts w:ascii="GHEA Grapalat" w:hAnsi="GHEA Grapalat"/>
          <w:i/>
        </w:rPr>
        <w:t>20</w:t>
      </w:r>
      <w:r>
        <w:rPr>
          <w:rFonts w:ascii="GHEA Grapalat" w:hAnsi="GHEA Grapalat"/>
          <w:i/>
        </w:rPr>
        <w:tab/>
      </w:r>
      <w:r>
        <w:rPr>
          <w:rFonts w:ascii="GHEA Grapalat" w:hAnsi="GHEA Grapalat"/>
          <w:i/>
        </w:rPr>
        <w:t>г.</w:t>
      </w:r>
    </w:p>
    <w:p w14:paraId="24DD0295">
      <w:pPr>
        <w:widowControl w:val="0"/>
        <w:tabs>
          <w:tab w:val="left" w:pos="9540"/>
        </w:tabs>
        <w:spacing w:after="160" w:line="360" w:lineRule="auto"/>
        <w:ind w:firstLine="567"/>
        <w:jc w:val="center"/>
        <w:rPr>
          <w:rFonts w:ascii="GHEA Grapalat" w:hAnsi="GHEA Grapalat"/>
        </w:rPr>
      </w:pPr>
    </w:p>
    <w:p w14:paraId="41219F51">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30"/>
          <w:rFonts w:ascii="GHEA Grapalat" w:hAnsi="GHEA Grapalat"/>
        </w:rPr>
        <w:footnoteReference w:id="31" w:customMarkFollows="1"/>
        <w:t>*</w:t>
      </w:r>
    </w:p>
    <w:p w14:paraId="37C098D3">
      <w:pPr>
        <w:widowControl w:val="0"/>
        <w:spacing w:after="160" w:line="360" w:lineRule="auto"/>
        <w:ind w:firstLine="567"/>
        <w:jc w:val="right"/>
        <w:rPr>
          <w:rFonts w:ascii="GHEA Grapalat" w:hAnsi="GHEA Grapalat"/>
        </w:rPr>
      </w:pPr>
      <w:r>
        <w:rPr>
          <w:rFonts w:ascii="GHEA Grapalat" w:hAnsi="GHEA Grapalat"/>
        </w:rPr>
        <w:t>драмов РА</w:t>
      </w:r>
    </w:p>
    <w:tbl>
      <w:tblPr>
        <w:tblStyle w:val="12"/>
        <w:tblW w:w="109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9"/>
        <w:gridCol w:w="1238"/>
        <w:gridCol w:w="1019"/>
        <w:gridCol w:w="582"/>
        <w:gridCol w:w="700"/>
        <w:gridCol w:w="431"/>
        <w:gridCol w:w="556"/>
        <w:gridCol w:w="436"/>
        <w:gridCol w:w="515"/>
        <w:gridCol w:w="477"/>
        <w:gridCol w:w="531"/>
        <w:gridCol w:w="729"/>
        <w:gridCol w:w="663"/>
        <w:gridCol w:w="594"/>
        <w:gridCol w:w="644"/>
        <w:gridCol w:w="581"/>
      </w:tblGrid>
      <w:tr w14:paraId="2586E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955" w:type="dxa"/>
            <w:gridSpan w:val="16"/>
          </w:tcPr>
          <w:p w14:paraId="3B071285">
            <w:pPr>
              <w:widowControl w:val="0"/>
              <w:spacing w:after="120"/>
              <w:jc w:val="center"/>
              <w:rPr>
                <w:rFonts w:ascii="GHEA Grapalat" w:hAnsi="GHEA Grapalat"/>
                <w:sz w:val="14"/>
                <w:szCs w:val="16"/>
              </w:rPr>
            </w:pPr>
            <w:r>
              <w:rPr>
                <w:rFonts w:ascii="GHEA Grapalat" w:hAnsi="GHEA Grapalat"/>
                <w:sz w:val="14"/>
                <w:szCs w:val="16"/>
              </w:rPr>
              <w:t>Работа</w:t>
            </w:r>
          </w:p>
        </w:tc>
      </w:tr>
      <w:tr w14:paraId="2ABA25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59" w:type="dxa"/>
            <w:vAlign w:val="center"/>
          </w:tcPr>
          <w:p w14:paraId="475BEDBE">
            <w:pPr>
              <w:widowControl w:val="0"/>
              <w:spacing w:after="120"/>
              <w:jc w:val="center"/>
              <w:rPr>
                <w:rFonts w:ascii="GHEA Grapalat" w:hAnsi="GHEA Grapalat"/>
                <w:sz w:val="14"/>
                <w:szCs w:val="16"/>
              </w:rPr>
            </w:pPr>
            <w:r>
              <w:rPr>
                <w:rFonts w:ascii="GHEA Grapalat" w:hAnsi="GHEA Grapalat"/>
                <w:sz w:val="14"/>
                <w:szCs w:val="16"/>
              </w:rPr>
              <w:t>номер предусмотренного приглашением лота</w:t>
            </w:r>
          </w:p>
        </w:tc>
        <w:tc>
          <w:tcPr>
            <w:tcW w:w="1238" w:type="dxa"/>
            <w:vAlign w:val="center"/>
          </w:tcPr>
          <w:p w14:paraId="50E51BA6">
            <w:pPr>
              <w:widowControl w:val="0"/>
              <w:spacing w:after="120"/>
              <w:jc w:val="center"/>
              <w:rPr>
                <w:rFonts w:ascii="GHEA Grapalat" w:hAnsi="GHEA Grapalat"/>
                <w:sz w:val="14"/>
                <w:szCs w:val="16"/>
              </w:rPr>
            </w:pPr>
            <w:r>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2D6E56B7">
            <w:pPr>
              <w:widowControl w:val="0"/>
              <w:spacing w:after="120"/>
              <w:jc w:val="center"/>
              <w:rPr>
                <w:rFonts w:ascii="GHEA Grapalat" w:hAnsi="GHEA Grapalat"/>
                <w:sz w:val="14"/>
                <w:szCs w:val="16"/>
              </w:rPr>
            </w:pPr>
            <w:r>
              <w:rPr>
                <w:rFonts w:ascii="GHEA Grapalat" w:hAnsi="GHEA Grapalat"/>
                <w:sz w:val="14"/>
                <w:szCs w:val="16"/>
              </w:rPr>
              <w:t>наименование</w:t>
            </w:r>
          </w:p>
        </w:tc>
        <w:tc>
          <w:tcPr>
            <w:tcW w:w="7439" w:type="dxa"/>
            <w:gridSpan w:val="13"/>
            <w:vAlign w:val="center"/>
          </w:tcPr>
          <w:p w14:paraId="495BACA6">
            <w:pPr>
              <w:widowControl w:val="0"/>
              <w:spacing w:after="120"/>
              <w:jc w:val="both"/>
              <w:rPr>
                <w:rFonts w:ascii="GHEA Grapalat" w:hAnsi="GHEA Grapalat"/>
                <w:sz w:val="14"/>
                <w:szCs w:val="16"/>
              </w:rPr>
            </w:pPr>
            <w:r>
              <w:rPr>
                <w:rFonts w:ascii="GHEA Grapalat" w:hAnsi="GHEA Grapalat"/>
                <w:sz w:val="14"/>
                <w:szCs w:val="16"/>
              </w:rPr>
              <w:t>Оплату работы предусматривается произвести в 20 г., по месяцам, в том числе</w:t>
            </w:r>
            <w:r>
              <w:rPr>
                <w:rStyle w:val="30"/>
                <w:rFonts w:ascii="GHEA Grapalat" w:hAnsi="GHEA Grapalat"/>
                <w:sz w:val="14"/>
                <w:szCs w:val="16"/>
              </w:rPr>
              <w:footnoteReference w:id="32" w:customMarkFollows="1"/>
              <w:t>**</w:t>
            </w:r>
          </w:p>
        </w:tc>
      </w:tr>
      <w:tr w14:paraId="19D64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1259" w:type="dxa"/>
          </w:tcPr>
          <w:p w14:paraId="2938DB0C">
            <w:pPr>
              <w:widowControl w:val="0"/>
              <w:spacing w:after="120"/>
              <w:jc w:val="center"/>
              <w:rPr>
                <w:rFonts w:ascii="GHEA Grapalat" w:hAnsi="GHEA Grapalat"/>
                <w:sz w:val="14"/>
                <w:szCs w:val="16"/>
              </w:rPr>
            </w:pPr>
          </w:p>
        </w:tc>
        <w:tc>
          <w:tcPr>
            <w:tcW w:w="1238" w:type="dxa"/>
          </w:tcPr>
          <w:p w14:paraId="4DE196D7">
            <w:pPr>
              <w:widowControl w:val="0"/>
              <w:spacing w:after="120"/>
              <w:jc w:val="center"/>
              <w:rPr>
                <w:rFonts w:ascii="GHEA Grapalat" w:hAnsi="GHEA Grapalat"/>
                <w:sz w:val="14"/>
                <w:szCs w:val="16"/>
              </w:rPr>
            </w:pPr>
          </w:p>
        </w:tc>
        <w:tc>
          <w:tcPr>
            <w:tcW w:w="1019" w:type="dxa"/>
          </w:tcPr>
          <w:p w14:paraId="73BA42F0">
            <w:pPr>
              <w:widowControl w:val="0"/>
              <w:spacing w:after="120"/>
              <w:jc w:val="center"/>
              <w:rPr>
                <w:rFonts w:ascii="GHEA Grapalat" w:hAnsi="GHEA Grapalat"/>
                <w:sz w:val="14"/>
                <w:szCs w:val="16"/>
              </w:rPr>
            </w:pPr>
          </w:p>
        </w:tc>
        <w:tc>
          <w:tcPr>
            <w:tcW w:w="582" w:type="dxa"/>
            <w:vAlign w:val="center"/>
          </w:tcPr>
          <w:p w14:paraId="01064199">
            <w:pPr>
              <w:widowControl w:val="0"/>
              <w:spacing w:after="120"/>
              <w:ind w:left="-95" w:right="-88"/>
              <w:jc w:val="center"/>
              <w:rPr>
                <w:rFonts w:ascii="GHEA Grapalat" w:hAnsi="GHEA Grapalat"/>
                <w:sz w:val="14"/>
                <w:szCs w:val="16"/>
              </w:rPr>
            </w:pPr>
            <w:r>
              <w:rPr>
                <w:rFonts w:ascii="GHEA Grapalat" w:hAnsi="GHEA Grapalat"/>
                <w:sz w:val="14"/>
                <w:szCs w:val="16"/>
              </w:rPr>
              <w:t>январь</w:t>
            </w:r>
          </w:p>
        </w:tc>
        <w:tc>
          <w:tcPr>
            <w:tcW w:w="700" w:type="dxa"/>
            <w:vAlign w:val="center"/>
          </w:tcPr>
          <w:p w14:paraId="140AA9AC">
            <w:pPr>
              <w:widowControl w:val="0"/>
              <w:spacing w:after="120"/>
              <w:ind w:left="-95" w:right="-88"/>
              <w:jc w:val="center"/>
              <w:rPr>
                <w:rFonts w:ascii="GHEA Grapalat" w:hAnsi="GHEA Grapalat" w:cs="Sylfaen"/>
                <w:sz w:val="14"/>
                <w:szCs w:val="16"/>
              </w:rPr>
            </w:pPr>
            <w:r>
              <w:rPr>
                <w:rFonts w:ascii="GHEA Grapalat" w:hAnsi="GHEA Grapalat"/>
                <w:sz w:val="14"/>
                <w:szCs w:val="16"/>
              </w:rPr>
              <w:t>февраль</w:t>
            </w:r>
          </w:p>
        </w:tc>
        <w:tc>
          <w:tcPr>
            <w:tcW w:w="431" w:type="dxa"/>
            <w:vAlign w:val="center"/>
          </w:tcPr>
          <w:p w14:paraId="74C4A314">
            <w:pPr>
              <w:widowControl w:val="0"/>
              <w:spacing w:after="120"/>
              <w:ind w:left="-95" w:right="-88"/>
              <w:jc w:val="center"/>
              <w:rPr>
                <w:rFonts w:ascii="GHEA Grapalat" w:hAnsi="GHEA Grapalat"/>
                <w:sz w:val="14"/>
                <w:szCs w:val="16"/>
              </w:rPr>
            </w:pPr>
            <w:r>
              <w:rPr>
                <w:rFonts w:ascii="GHEA Grapalat" w:hAnsi="GHEA Grapalat"/>
                <w:sz w:val="14"/>
                <w:szCs w:val="16"/>
              </w:rPr>
              <w:t>март</w:t>
            </w:r>
          </w:p>
        </w:tc>
        <w:tc>
          <w:tcPr>
            <w:tcW w:w="556" w:type="dxa"/>
            <w:vAlign w:val="center"/>
          </w:tcPr>
          <w:p w14:paraId="021B11DE">
            <w:pPr>
              <w:widowControl w:val="0"/>
              <w:spacing w:after="120"/>
              <w:ind w:left="-95" w:right="-88"/>
              <w:jc w:val="center"/>
              <w:rPr>
                <w:rFonts w:ascii="GHEA Grapalat" w:hAnsi="GHEA Grapalat" w:cs="Sylfaen"/>
                <w:sz w:val="14"/>
                <w:szCs w:val="16"/>
              </w:rPr>
            </w:pPr>
            <w:r>
              <w:rPr>
                <w:rFonts w:ascii="GHEA Grapalat" w:hAnsi="GHEA Grapalat"/>
                <w:sz w:val="14"/>
                <w:szCs w:val="16"/>
              </w:rPr>
              <w:t>апрель</w:t>
            </w:r>
          </w:p>
        </w:tc>
        <w:tc>
          <w:tcPr>
            <w:tcW w:w="436" w:type="dxa"/>
            <w:vAlign w:val="center"/>
          </w:tcPr>
          <w:p w14:paraId="717F9B6C">
            <w:pPr>
              <w:widowControl w:val="0"/>
              <w:spacing w:after="120"/>
              <w:ind w:left="-95" w:right="-88"/>
              <w:jc w:val="center"/>
              <w:rPr>
                <w:rFonts w:ascii="GHEA Grapalat" w:hAnsi="GHEA Grapalat"/>
                <w:sz w:val="14"/>
                <w:szCs w:val="16"/>
              </w:rPr>
            </w:pPr>
            <w:r>
              <w:rPr>
                <w:rFonts w:ascii="GHEA Grapalat" w:hAnsi="GHEA Grapalat"/>
                <w:sz w:val="14"/>
                <w:szCs w:val="16"/>
              </w:rPr>
              <w:t>май</w:t>
            </w:r>
          </w:p>
        </w:tc>
        <w:tc>
          <w:tcPr>
            <w:tcW w:w="515" w:type="dxa"/>
            <w:vAlign w:val="center"/>
          </w:tcPr>
          <w:p w14:paraId="607FC01E">
            <w:pPr>
              <w:widowControl w:val="0"/>
              <w:spacing w:after="120"/>
              <w:ind w:left="-95" w:right="-88"/>
              <w:jc w:val="center"/>
              <w:rPr>
                <w:rFonts w:ascii="GHEA Grapalat" w:hAnsi="GHEA Grapalat"/>
                <w:sz w:val="14"/>
                <w:szCs w:val="16"/>
              </w:rPr>
            </w:pPr>
            <w:r>
              <w:rPr>
                <w:rFonts w:ascii="GHEA Grapalat" w:hAnsi="GHEA Grapalat"/>
                <w:sz w:val="14"/>
                <w:szCs w:val="16"/>
              </w:rPr>
              <w:t>июнь</w:t>
            </w:r>
          </w:p>
        </w:tc>
        <w:tc>
          <w:tcPr>
            <w:tcW w:w="477" w:type="dxa"/>
            <w:vAlign w:val="center"/>
          </w:tcPr>
          <w:p w14:paraId="2D8700D4">
            <w:pPr>
              <w:widowControl w:val="0"/>
              <w:spacing w:after="120"/>
              <w:ind w:left="-95" w:right="-88"/>
              <w:jc w:val="center"/>
              <w:rPr>
                <w:rFonts w:ascii="GHEA Grapalat" w:hAnsi="GHEA Grapalat"/>
                <w:sz w:val="14"/>
                <w:szCs w:val="16"/>
              </w:rPr>
            </w:pPr>
            <w:r>
              <w:rPr>
                <w:rFonts w:ascii="GHEA Grapalat" w:hAnsi="GHEA Grapalat"/>
                <w:sz w:val="14"/>
                <w:szCs w:val="16"/>
              </w:rPr>
              <w:t xml:space="preserve">июль </w:t>
            </w:r>
          </w:p>
        </w:tc>
        <w:tc>
          <w:tcPr>
            <w:tcW w:w="531" w:type="dxa"/>
            <w:vAlign w:val="center"/>
          </w:tcPr>
          <w:p w14:paraId="1D4636FD">
            <w:pPr>
              <w:widowControl w:val="0"/>
              <w:spacing w:after="120"/>
              <w:ind w:left="-95" w:right="-88"/>
              <w:jc w:val="center"/>
              <w:rPr>
                <w:rFonts w:ascii="GHEA Grapalat" w:hAnsi="GHEA Grapalat"/>
                <w:sz w:val="14"/>
                <w:szCs w:val="16"/>
              </w:rPr>
            </w:pPr>
            <w:r>
              <w:rPr>
                <w:rFonts w:ascii="GHEA Grapalat" w:hAnsi="GHEA Grapalat"/>
                <w:sz w:val="14"/>
                <w:szCs w:val="16"/>
              </w:rPr>
              <w:t>август</w:t>
            </w:r>
          </w:p>
        </w:tc>
        <w:tc>
          <w:tcPr>
            <w:tcW w:w="729" w:type="dxa"/>
            <w:vAlign w:val="center"/>
          </w:tcPr>
          <w:p w14:paraId="3ACA109C">
            <w:pPr>
              <w:widowControl w:val="0"/>
              <w:spacing w:after="120"/>
              <w:ind w:left="-95" w:right="-88"/>
              <w:jc w:val="center"/>
              <w:rPr>
                <w:rFonts w:ascii="GHEA Grapalat" w:hAnsi="GHEA Grapalat"/>
                <w:sz w:val="14"/>
                <w:szCs w:val="16"/>
              </w:rPr>
            </w:pPr>
            <w:r>
              <w:rPr>
                <w:rFonts w:ascii="GHEA Grapalat" w:hAnsi="GHEA Grapalat"/>
                <w:sz w:val="14"/>
                <w:szCs w:val="16"/>
              </w:rPr>
              <w:t xml:space="preserve">сентябрь </w:t>
            </w:r>
          </w:p>
        </w:tc>
        <w:tc>
          <w:tcPr>
            <w:tcW w:w="663" w:type="dxa"/>
            <w:vAlign w:val="center"/>
          </w:tcPr>
          <w:p w14:paraId="50F44A74">
            <w:pPr>
              <w:widowControl w:val="0"/>
              <w:spacing w:after="120"/>
              <w:ind w:left="-95" w:right="-88"/>
              <w:jc w:val="center"/>
              <w:rPr>
                <w:rFonts w:ascii="GHEA Grapalat" w:hAnsi="GHEA Grapalat"/>
                <w:sz w:val="14"/>
                <w:szCs w:val="16"/>
              </w:rPr>
            </w:pPr>
            <w:r>
              <w:rPr>
                <w:rFonts w:ascii="GHEA Grapalat" w:hAnsi="GHEA Grapalat"/>
                <w:sz w:val="14"/>
                <w:szCs w:val="16"/>
              </w:rPr>
              <w:t>октябрь</w:t>
            </w:r>
          </w:p>
        </w:tc>
        <w:tc>
          <w:tcPr>
            <w:tcW w:w="594" w:type="dxa"/>
            <w:vAlign w:val="center"/>
          </w:tcPr>
          <w:p w14:paraId="643C4178">
            <w:pPr>
              <w:widowControl w:val="0"/>
              <w:spacing w:after="120"/>
              <w:ind w:left="-95" w:right="-88"/>
              <w:jc w:val="center"/>
              <w:rPr>
                <w:rFonts w:ascii="GHEA Grapalat" w:hAnsi="GHEA Grapalat"/>
                <w:sz w:val="14"/>
                <w:szCs w:val="16"/>
              </w:rPr>
            </w:pPr>
            <w:r>
              <w:rPr>
                <w:rFonts w:ascii="GHEA Grapalat" w:hAnsi="GHEA Grapalat"/>
                <w:sz w:val="14"/>
                <w:szCs w:val="16"/>
              </w:rPr>
              <w:t>ноябрь</w:t>
            </w:r>
          </w:p>
        </w:tc>
        <w:tc>
          <w:tcPr>
            <w:tcW w:w="644" w:type="dxa"/>
            <w:vAlign w:val="center"/>
          </w:tcPr>
          <w:p w14:paraId="08EA7E90">
            <w:pPr>
              <w:widowControl w:val="0"/>
              <w:spacing w:after="120"/>
              <w:ind w:left="-95" w:right="-88"/>
              <w:jc w:val="center"/>
              <w:rPr>
                <w:rFonts w:ascii="GHEA Grapalat" w:hAnsi="GHEA Grapalat"/>
                <w:sz w:val="14"/>
                <w:szCs w:val="16"/>
              </w:rPr>
            </w:pPr>
            <w:r>
              <w:rPr>
                <w:rFonts w:ascii="GHEA Grapalat" w:hAnsi="GHEA Grapalat"/>
                <w:sz w:val="14"/>
                <w:szCs w:val="16"/>
              </w:rPr>
              <w:t>декабрь</w:t>
            </w:r>
          </w:p>
        </w:tc>
        <w:tc>
          <w:tcPr>
            <w:tcW w:w="581" w:type="dxa"/>
            <w:vAlign w:val="center"/>
          </w:tcPr>
          <w:p w14:paraId="44D313CE">
            <w:pPr>
              <w:widowControl w:val="0"/>
              <w:spacing w:after="120"/>
              <w:ind w:left="-95" w:right="-88"/>
              <w:jc w:val="center"/>
              <w:rPr>
                <w:rFonts w:ascii="GHEA Grapalat" w:hAnsi="GHEA Grapalat"/>
                <w:sz w:val="14"/>
                <w:szCs w:val="16"/>
                <w:lang w:val="en-US"/>
              </w:rPr>
            </w:pPr>
            <w:r>
              <w:rPr>
                <w:rFonts w:ascii="GHEA Grapalat" w:hAnsi="GHEA Grapalat"/>
                <w:sz w:val="14"/>
                <w:szCs w:val="16"/>
              </w:rPr>
              <w:t>Всего</w:t>
            </w:r>
          </w:p>
        </w:tc>
      </w:tr>
      <w:tr w14:paraId="651E5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4" w:hRule="atLeast"/>
          <w:jc w:val="center"/>
        </w:trPr>
        <w:tc>
          <w:tcPr>
            <w:tcW w:w="1259" w:type="dxa"/>
          </w:tcPr>
          <w:p w14:paraId="6F8853E0">
            <w:pPr>
              <w:widowControl w:val="0"/>
              <w:spacing w:after="120"/>
              <w:jc w:val="center"/>
              <w:rPr>
                <w:rFonts w:ascii="GHEA Grapalat" w:hAnsi="GHEA Grapalat"/>
                <w:sz w:val="14"/>
                <w:szCs w:val="16"/>
                <w:lang w:val="hy-AM"/>
              </w:rPr>
            </w:pPr>
            <w:r>
              <w:rPr>
                <w:rFonts w:ascii="GHEA Grapalat" w:hAnsi="GHEA Grapalat"/>
                <w:sz w:val="14"/>
                <w:szCs w:val="16"/>
                <w:lang w:val="hy-AM"/>
              </w:rPr>
              <w:t>1</w:t>
            </w:r>
          </w:p>
        </w:tc>
        <w:tc>
          <w:tcPr>
            <w:tcW w:w="1238" w:type="dxa"/>
          </w:tcPr>
          <w:p w14:paraId="02283F3A">
            <w:pPr>
              <w:jc w:val="center"/>
              <w:rPr>
                <w:rFonts w:ascii="Calibri" w:hAnsi="Calibri" w:cs="Arial"/>
                <w:sz w:val="22"/>
                <w:szCs w:val="22"/>
              </w:rPr>
            </w:pPr>
            <w:r>
              <w:rPr>
                <w:rFonts w:ascii="Calibri" w:hAnsi="Calibri" w:cs="Arial"/>
                <w:sz w:val="22"/>
                <w:szCs w:val="22"/>
              </w:rPr>
              <w:t>45461100</w:t>
            </w:r>
          </w:p>
          <w:p w14:paraId="70E1CFDB">
            <w:pPr>
              <w:widowControl w:val="0"/>
              <w:spacing w:after="120"/>
              <w:jc w:val="center"/>
              <w:rPr>
                <w:rFonts w:ascii="GHEA Grapalat" w:hAnsi="GHEA Grapalat"/>
                <w:sz w:val="14"/>
                <w:szCs w:val="16"/>
              </w:rPr>
            </w:pPr>
          </w:p>
        </w:tc>
        <w:tc>
          <w:tcPr>
            <w:tcW w:w="1019" w:type="dxa"/>
            <w:vAlign w:val="center"/>
          </w:tcPr>
          <w:p w14:paraId="239643EE">
            <w:pPr>
              <w:widowControl w:val="0"/>
              <w:spacing w:after="120"/>
              <w:rPr>
                <w:rFonts w:ascii="GHEA Grapalat" w:hAnsi="GHEA Grapalat"/>
                <w:sz w:val="20"/>
                <w:szCs w:val="20"/>
              </w:rPr>
            </w:pPr>
            <w:r>
              <w:rPr>
                <w:rFonts w:ascii="GHEA Grapalat" w:hAnsi="GHEA Grapalat"/>
                <w:sz w:val="20"/>
                <w:szCs w:val="20"/>
              </w:rPr>
              <w:t>Ремонтные работы гимназии.</w:t>
            </w:r>
          </w:p>
        </w:tc>
        <w:tc>
          <w:tcPr>
            <w:tcW w:w="582" w:type="dxa"/>
            <w:vAlign w:val="center"/>
          </w:tcPr>
          <w:p w14:paraId="3C3C162F">
            <w:pPr>
              <w:widowControl w:val="0"/>
              <w:spacing w:after="120"/>
              <w:ind w:left="-95" w:right="-88"/>
              <w:jc w:val="center"/>
              <w:rPr>
                <w:rFonts w:ascii="GHEA Grapalat" w:hAnsi="GHEA Grapalat"/>
                <w:sz w:val="14"/>
                <w:szCs w:val="16"/>
              </w:rPr>
            </w:pPr>
            <w:r>
              <w:rPr>
                <w:rFonts w:ascii="GHEA Grapalat" w:hAnsi="GHEA Grapalat"/>
                <w:sz w:val="14"/>
                <w:szCs w:val="16"/>
              </w:rPr>
              <w:t>... %</w:t>
            </w:r>
          </w:p>
        </w:tc>
        <w:tc>
          <w:tcPr>
            <w:tcW w:w="700" w:type="dxa"/>
            <w:vAlign w:val="center"/>
          </w:tcPr>
          <w:p w14:paraId="0C1C23A9">
            <w:pPr>
              <w:widowControl w:val="0"/>
              <w:spacing w:after="120"/>
              <w:ind w:left="-95" w:right="-88"/>
              <w:jc w:val="center"/>
              <w:rPr>
                <w:rFonts w:ascii="GHEA Grapalat" w:hAnsi="GHEA Grapalat"/>
                <w:sz w:val="14"/>
                <w:szCs w:val="16"/>
              </w:rPr>
            </w:pPr>
            <w:r>
              <w:rPr>
                <w:rFonts w:ascii="GHEA Grapalat" w:hAnsi="GHEA Grapalat"/>
                <w:sz w:val="14"/>
                <w:szCs w:val="16"/>
              </w:rPr>
              <w:t>... %</w:t>
            </w:r>
          </w:p>
        </w:tc>
        <w:tc>
          <w:tcPr>
            <w:tcW w:w="431" w:type="dxa"/>
            <w:vAlign w:val="center"/>
          </w:tcPr>
          <w:p w14:paraId="7021B768">
            <w:pPr>
              <w:widowControl w:val="0"/>
              <w:spacing w:after="120"/>
              <w:ind w:left="-95" w:right="-88"/>
              <w:jc w:val="center"/>
              <w:rPr>
                <w:rFonts w:ascii="GHEA Grapalat" w:hAnsi="GHEA Grapalat" w:cs="Arial"/>
                <w:sz w:val="14"/>
                <w:szCs w:val="16"/>
              </w:rPr>
            </w:pPr>
            <w:r>
              <w:rPr>
                <w:rFonts w:ascii="GHEA Grapalat" w:hAnsi="GHEA Grapalat"/>
                <w:sz w:val="14"/>
                <w:szCs w:val="16"/>
              </w:rPr>
              <w:t>... %</w:t>
            </w:r>
          </w:p>
        </w:tc>
        <w:tc>
          <w:tcPr>
            <w:tcW w:w="556" w:type="dxa"/>
            <w:vAlign w:val="center"/>
          </w:tcPr>
          <w:p w14:paraId="4E9307CC">
            <w:pPr>
              <w:widowControl w:val="0"/>
              <w:spacing w:after="120"/>
              <w:ind w:left="-95" w:right="-88"/>
              <w:jc w:val="center"/>
              <w:rPr>
                <w:rFonts w:ascii="GHEA Grapalat" w:hAnsi="GHEA Grapalat" w:cs="Arial"/>
                <w:sz w:val="14"/>
                <w:szCs w:val="16"/>
              </w:rPr>
            </w:pPr>
            <w:r>
              <w:rPr>
                <w:rFonts w:ascii="GHEA Grapalat" w:hAnsi="GHEA Grapalat"/>
                <w:sz w:val="14"/>
                <w:szCs w:val="16"/>
              </w:rPr>
              <w:t>... %</w:t>
            </w:r>
          </w:p>
        </w:tc>
        <w:tc>
          <w:tcPr>
            <w:tcW w:w="436" w:type="dxa"/>
            <w:vAlign w:val="center"/>
          </w:tcPr>
          <w:p w14:paraId="338F6FEF">
            <w:pPr>
              <w:widowControl w:val="0"/>
              <w:spacing w:after="120"/>
              <w:ind w:left="-95" w:right="-88"/>
              <w:jc w:val="center"/>
              <w:rPr>
                <w:rFonts w:ascii="GHEA Grapalat" w:hAnsi="GHEA Grapalat" w:cs="Arial"/>
                <w:sz w:val="14"/>
                <w:szCs w:val="16"/>
              </w:rPr>
            </w:pPr>
            <w:r>
              <w:rPr>
                <w:rFonts w:ascii="GHEA Grapalat" w:hAnsi="GHEA Grapalat"/>
                <w:sz w:val="14"/>
                <w:szCs w:val="16"/>
              </w:rPr>
              <w:t>... %</w:t>
            </w:r>
          </w:p>
        </w:tc>
        <w:tc>
          <w:tcPr>
            <w:tcW w:w="515" w:type="dxa"/>
            <w:vAlign w:val="center"/>
          </w:tcPr>
          <w:p w14:paraId="2A456782">
            <w:pPr>
              <w:widowControl w:val="0"/>
              <w:spacing w:after="120"/>
              <w:ind w:left="-95" w:right="-88"/>
              <w:jc w:val="center"/>
              <w:rPr>
                <w:rFonts w:ascii="GHEA Grapalat" w:hAnsi="GHEA Grapalat" w:cs="Arial"/>
                <w:sz w:val="14"/>
                <w:szCs w:val="16"/>
              </w:rPr>
            </w:pPr>
            <w:r>
              <w:rPr>
                <w:rFonts w:ascii="GHEA Grapalat" w:hAnsi="GHEA Grapalat"/>
                <w:sz w:val="14"/>
                <w:szCs w:val="16"/>
              </w:rPr>
              <w:t>... %</w:t>
            </w:r>
          </w:p>
        </w:tc>
        <w:tc>
          <w:tcPr>
            <w:tcW w:w="477" w:type="dxa"/>
            <w:vAlign w:val="center"/>
          </w:tcPr>
          <w:p w14:paraId="4798DE76">
            <w:pPr>
              <w:widowControl w:val="0"/>
              <w:spacing w:after="120"/>
              <w:ind w:left="-95" w:right="-88"/>
              <w:jc w:val="center"/>
              <w:rPr>
                <w:rFonts w:ascii="GHEA Grapalat" w:hAnsi="GHEA Grapalat" w:cs="Arial"/>
                <w:sz w:val="14"/>
                <w:szCs w:val="16"/>
              </w:rPr>
            </w:pPr>
            <w:r>
              <w:rPr>
                <w:rFonts w:ascii="GHEA Grapalat" w:hAnsi="GHEA Grapalat"/>
                <w:sz w:val="14"/>
                <w:szCs w:val="16"/>
              </w:rPr>
              <w:t>... %</w:t>
            </w:r>
          </w:p>
        </w:tc>
        <w:tc>
          <w:tcPr>
            <w:tcW w:w="531" w:type="dxa"/>
            <w:vAlign w:val="center"/>
          </w:tcPr>
          <w:p w14:paraId="4DC84C1A">
            <w:pPr>
              <w:widowControl w:val="0"/>
              <w:spacing w:after="120"/>
              <w:ind w:left="-95" w:right="-88"/>
              <w:jc w:val="center"/>
              <w:rPr>
                <w:rFonts w:ascii="GHEA Grapalat" w:hAnsi="GHEA Grapalat" w:cs="Arial"/>
                <w:sz w:val="14"/>
                <w:szCs w:val="16"/>
              </w:rPr>
            </w:pPr>
            <w:r>
              <w:rPr>
                <w:rFonts w:ascii="GHEA Grapalat" w:hAnsi="GHEA Grapalat"/>
                <w:sz w:val="14"/>
                <w:szCs w:val="16"/>
              </w:rPr>
              <w:t>... %</w:t>
            </w:r>
          </w:p>
        </w:tc>
        <w:tc>
          <w:tcPr>
            <w:tcW w:w="729" w:type="dxa"/>
            <w:vAlign w:val="center"/>
          </w:tcPr>
          <w:p w14:paraId="7B05243F">
            <w:pPr>
              <w:widowControl w:val="0"/>
              <w:spacing w:after="120"/>
              <w:ind w:left="-95" w:right="-88"/>
              <w:jc w:val="center"/>
              <w:rPr>
                <w:rFonts w:ascii="GHEA Grapalat" w:hAnsi="GHEA Grapalat" w:cs="Arial"/>
                <w:sz w:val="14"/>
                <w:szCs w:val="16"/>
              </w:rPr>
            </w:pPr>
            <w:r>
              <w:rPr>
                <w:rFonts w:ascii="GHEA Grapalat" w:hAnsi="GHEA Grapalat"/>
                <w:sz w:val="14"/>
                <w:szCs w:val="16"/>
              </w:rPr>
              <w:t>... %</w:t>
            </w:r>
          </w:p>
        </w:tc>
        <w:tc>
          <w:tcPr>
            <w:tcW w:w="663" w:type="dxa"/>
            <w:vAlign w:val="center"/>
          </w:tcPr>
          <w:p w14:paraId="4C05E6FD">
            <w:pPr>
              <w:widowControl w:val="0"/>
              <w:spacing w:after="120"/>
              <w:ind w:left="-95" w:right="-88"/>
              <w:jc w:val="center"/>
              <w:rPr>
                <w:rFonts w:ascii="GHEA Grapalat" w:hAnsi="GHEA Grapalat" w:cs="Arial"/>
                <w:sz w:val="14"/>
                <w:szCs w:val="16"/>
              </w:rPr>
            </w:pPr>
            <w:r>
              <w:rPr>
                <w:rFonts w:ascii="GHEA Grapalat" w:hAnsi="GHEA Grapalat"/>
                <w:sz w:val="14"/>
                <w:szCs w:val="16"/>
              </w:rPr>
              <w:t>... %</w:t>
            </w:r>
          </w:p>
        </w:tc>
        <w:tc>
          <w:tcPr>
            <w:tcW w:w="594" w:type="dxa"/>
            <w:vAlign w:val="center"/>
          </w:tcPr>
          <w:p w14:paraId="0CDDD6CE">
            <w:pPr>
              <w:widowControl w:val="0"/>
              <w:spacing w:after="120"/>
              <w:ind w:left="-95" w:right="-88"/>
              <w:jc w:val="center"/>
              <w:rPr>
                <w:rFonts w:ascii="GHEA Grapalat" w:hAnsi="GHEA Grapalat" w:cs="Arial"/>
                <w:sz w:val="14"/>
                <w:szCs w:val="16"/>
              </w:rPr>
            </w:pPr>
            <w:r>
              <w:rPr>
                <w:rFonts w:ascii="GHEA Grapalat" w:hAnsi="GHEA Grapalat"/>
                <w:sz w:val="14"/>
                <w:szCs w:val="16"/>
              </w:rPr>
              <w:t>... %</w:t>
            </w:r>
          </w:p>
        </w:tc>
        <w:tc>
          <w:tcPr>
            <w:tcW w:w="644" w:type="dxa"/>
            <w:vAlign w:val="center"/>
          </w:tcPr>
          <w:p w14:paraId="75C3194E">
            <w:pPr>
              <w:widowControl w:val="0"/>
              <w:spacing w:after="120"/>
              <w:ind w:left="-95" w:right="-88"/>
              <w:jc w:val="center"/>
              <w:rPr>
                <w:rFonts w:ascii="GHEA Grapalat" w:hAnsi="GHEA Grapalat" w:cs="Arial"/>
                <w:sz w:val="14"/>
                <w:szCs w:val="16"/>
              </w:rPr>
            </w:pPr>
            <w:r>
              <w:rPr>
                <w:rFonts w:ascii="GHEA Grapalat" w:hAnsi="GHEA Grapalat"/>
                <w:sz w:val="14"/>
                <w:szCs w:val="16"/>
              </w:rPr>
              <w:t>... %</w:t>
            </w:r>
          </w:p>
        </w:tc>
        <w:tc>
          <w:tcPr>
            <w:tcW w:w="581" w:type="dxa"/>
            <w:vAlign w:val="center"/>
          </w:tcPr>
          <w:p w14:paraId="7C60C04A">
            <w:pPr>
              <w:widowControl w:val="0"/>
              <w:spacing w:after="120"/>
              <w:ind w:left="-95" w:right="-88"/>
              <w:jc w:val="center"/>
              <w:rPr>
                <w:rFonts w:ascii="GHEA Grapalat" w:hAnsi="GHEA Grapalat"/>
                <w:b/>
                <w:sz w:val="14"/>
                <w:szCs w:val="16"/>
              </w:rPr>
            </w:pPr>
            <w:r>
              <w:rPr>
                <w:rFonts w:ascii="GHEA Grapalat" w:hAnsi="GHEA Grapalat"/>
                <w:sz w:val="14"/>
                <w:szCs w:val="16"/>
              </w:rPr>
              <w:t>... %</w:t>
            </w:r>
          </w:p>
        </w:tc>
      </w:tr>
    </w:tbl>
    <w:p w14:paraId="285D1187">
      <w:pPr>
        <w:widowControl w:val="0"/>
        <w:spacing w:after="160" w:line="360" w:lineRule="auto"/>
        <w:jc w:val="both"/>
        <w:rPr>
          <w:rFonts w:ascii="GHEA Grapalat" w:hAnsi="GHEA Grapalat" w:cs="Sylfaen"/>
          <w:i/>
          <w:lang w:val="hy-AM"/>
        </w:rPr>
      </w:pPr>
    </w:p>
    <w:p w14:paraId="7B094045">
      <w:pPr>
        <w:widowControl w:val="0"/>
        <w:spacing w:after="160" w:line="360" w:lineRule="auto"/>
        <w:jc w:val="both"/>
        <w:rPr>
          <w:rFonts w:ascii="GHEA Grapalat" w:hAnsi="GHEA Grapalat" w:cs="Sylfaen"/>
          <w:i/>
          <w:lang w:val="hy-AM"/>
        </w:rPr>
      </w:pPr>
      <w:r>
        <w:rPr>
          <w:rFonts w:ascii="GHEA Grapalat" w:hAnsi="GHEA Grapalat" w:cs="Sylfaen"/>
          <w:i/>
          <w:lang w:val="hy-AM"/>
        </w:rPr>
        <w:t>Настоящий контракт подписывается на основании статьи 15 части 6 Закона РА «О закупках», и данный график составляется и подписывается одновременно с договором, который подписывается между сторонами, как неотъемлемая его часть.</w:t>
      </w:r>
    </w:p>
    <w:tbl>
      <w:tblPr>
        <w:tblStyle w:val="12"/>
        <w:tblW w:w="9639" w:type="dxa"/>
        <w:jc w:val="center"/>
        <w:tblLayout w:type="fixed"/>
        <w:tblCellMar>
          <w:top w:w="0" w:type="dxa"/>
          <w:left w:w="108" w:type="dxa"/>
          <w:bottom w:w="0" w:type="dxa"/>
          <w:right w:w="108" w:type="dxa"/>
        </w:tblCellMar>
      </w:tblPr>
      <w:tblGrid>
        <w:gridCol w:w="4536"/>
        <w:gridCol w:w="760"/>
        <w:gridCol w:w="4343"/>
      </w:tblGrid>
      <w:tr w14:paraId="343ADA27">
        <w:tblPrEx>
          <w:tblCellMar>
            <w:top w:w="0" w:type="dxa"/>
            <w:left w:w="108" w:type="dxa"/>
            <w:bottom w:w="0" w:type="dxa"/>
            <w:right w:w="108" w:type="dxa"/>
          </w:tblCellMar>
        </w:tblPrEx>
        <w:trPr>
          <w:jc w:val="center"/>
        </w:trPr>
        <w:tc>
          <w:tcPr>
            <w:tcW w:w="4536" w:type="dxa"/>
          </w:tcPr>
          <w:p w14:paraId="55C360B9">
            <w:pPr>
              <w:widowControl w:val="0"/>
              <w:spacing w:after="160" w:line="360" w:lineRule="auto"/>
              <w:jc w:val="center"/>
              <w:rPr>
                <w:rFonts w:ascii="GHEA Grapalat" w:hAnsi="GHEA Grapalat" w:cs="Sylfaen"/>
                <w:b/>
                <w:bCs/>
              </w:rPr>
            </w:pPr>
            <w:r>
              <w:rPr>
                <w:rFonts w:ascii="GHEA Grapalat" w:hAnsi="GHEA Grapalat"/>
                <w:b/>
              </w:rPr>
              <w:t>ЗАКАЗЧИК</w:t>
            </w:r>
          </w:p>
          <w:p w14:paraId="027C6A31">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70C7B3D0">
            <w:pPr>
              <w:widowControl w:val="0"/>
              <w:spacing w:after="160" w:line="360" w:lineRule="auto"/>
              <w:jc w:val="center"/>
              <w:rPr>
                <w:rFonts w:ascii="GHEA Grapalat" w:hAnsi="GHEA Grapalat"/>
              </w:rPr>
            </w:pPr>
            <w:r>
              <w:rPr>
                <w:rFonts w:ascii="GHEA Grapalat" w:hAnsi="GHEA Grapalat"/>
              </w:rPr>
              <w:t>/подпись/</w:t>
            </w:r>
          </w:p>
          <w:p w14:paraId="072B1740">
            <w:pPr>
              <w:widowControl w:val="0"/>
              <w:spacing w:after="160" w:line="360" w:lineRule="auto"/>
              <w:jc w:val="center"/>
              <w:rPr>
                <w:rFonts w:ascii="GHEA Grapalat" w:hAnsi="GHEA Grapalat"/>
              </w:rPr>
            </w:pPr>
            <w:r>
              <w:rPr>
                <w:rFonts w:ascii="GHEA Grapalat" w:hAnsi="GHEA Grapalat"/>
              </w:rPr>
              <w:t>М. П.</w:t>
            </w:r>
          </w:p>
        </w:tc>
        <w:tc>
          <w:tcPr>
            <w:tcW w:w="760" w:type="dxa"/>
          </w:tcPr>
          <w:p w14:paraId="11472CA1">
            <w:pPr>
              <w:widowControl w:val="0"/>
              <w:spacing w:after="160" w:line="360" w:lineRule="auto"/>
              <w:jc w:val="center"/>
              <w:rPr>
                <w:rFonts w:ascii="GHEA Grapalat" w:hAnsi="GHEA Grapalat"/>
              </w:rPr>
            </w:pPr>
          </w:p>
        </w:tc>
        <w:tc>
          <w:tcPr>
            <w:tcW w:w="4343" w:type="dxa"/>
          </w:tcPr>
          <w:p w14:paraId="0514F982">
            <w:pPr>
              <w:widowControl w:val="0"/>
              <w:spacing w:after="160" w:line="360" w:lineRule="auto"/>
              <w:jc w:val="center"/>
              <w:rPr>
                <w:rFonts w:ascii="GHEA Grapalat" w:hAnsi="GHEA Grapalat" w:cs="Sylfaen"/>
                <w:b/>
                <w:bCs/>
              </w:rPr>
            </w:pPr>
            <w:r>
              <w:rPr>
                <w:rFonts w:ascii="GHEA Grapalat" w:hAnsi="GHEA Grapalat"/>
                <w:b/>
              </w:rPr>
              <w:t>ПОДРЯДЧИК</w:t>
            </w:r>
          </w:p>
          <w:p w14:paraId="779C6AB2">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2B3A8450">
            <w:pPr>
              <w:widowControl w:val="0"/>
              <w:spacing w:after="160" w:line="360" w:lineRule="auto"/>
              <w:jc w:val="center"/>
              <w:rPr>
                <w:rFonts w:ascii="GHEA Grapalat" w:hAnsi="GHEA Grapalat"/>
              </w:rPr>
            </w:pPr>
            <w:r>
              <w:rPr>
                <w:rFonts w:ascii="GHEA Grapalat" w:hAnsi="GHEA Grapalat"/>
              </w:rPr>
              <w:t>/подпись/</w:t>
            </w:r>
          </w:p>
          <w:p w14:paraId="07F35003">
            <w:pPr>
              <w:widowControl w:val="0"/>
              <w:spacing w:after="160" w:line="360" w:lineRule="auto"/>
              <w:jc w:val="center"/>
              <w:rPr>
                <w:rFonts w:ascii="GHEA Grapalat" w:hAnsi="GHEA Grapalat"/>
              </w:rPr>
            </w:pPr>
            <w:r>
              <w:rPr>
                <w:rFonts w:ascii="GHEA Grapalat" w:hAnsi="GHEA Grapalat"/>
              </w:rPr>
              <w:t>М. П.</w:t>
            </w:r>
          </w:p>
        </w:tc>
      </w:tr>
    </w:tbl>
    <w:p w14:paraId="7D9AAAE1">
      <w:pPr>
        <w:widowControl w:val="0"/>
        <w:spacing w:after="160" w:line="360" w:lineRule="auto"/>
        <w:ind w:firstLine="567"/>
        <w:rPr>
          <w:rFonts w:ascii="GHEA Grapalat" w:hAnsi="GHEA Grapalat"/>
        </w:rPr>
        <w:sectPr>
          <w:footerReference r:id="rId4" w:type="default"/>
          <w:footnotePr>
            <w:pos w:val="beneathText"/>
          </w:footnotePr>
          <w:type w:val="nextColumn"/>
          <w:pgSz w:w="11907" w:h="16840"/>
          <w:pgMar w:top="993" w:right="1418" w:bottom="1418" w:left="1418" w:header="561" w:footer="561" w:gutter="0"/>
          <w:cols w:space="720" w:num="1"/>
          <w:docGrid w:linePitch="326" w:charSpace="0"/>
        </w:sectPr>
      </w:pPr>
    </w:p>
    <w:p w14:paraId="605C4382">
      <w:pPr>
        <w:widowControl w:val="0"/>
        <w:spacing w:after="160" w:line="360" w:lineRule="auto"/>
        <w:ind w:firstLine="567"/>
        <w:jc w:val="right"/>
        <w:rPr>
          <w:rFonts w:ascii="GHEA Grapalat" w:hAnsi="GHEA Grapalat" w:cs="Arial"/>
          <w:i/>
        </w:rPr>
      </w:pPr>
      <w:r>
        <w:rPr>
          <w:rFonts w:ascii="GHEA Grapalat" w:hAnsi="GHEA Grapalat"/>
          <w:i/>
        </w:rPr>
        <w:t>Приложение № 4</w:t>
      </w:r>
    </w:p>
    <w:p w14:paraId="2257E65D">
      <w:pPr>
        <w:widowControl w:val="0"/>
        <w:spacing w:after="160" w:line="360" w:lineRule="auto"/>
        <w:ind w:firstLine="567"/>
        <w:jc w:val="right"/>
        <w:rPr>
          <w:rFonts w:ascii="GHEA Grapalat" w:hAnsi="GHEA Grapalat" w:cs="Arial"/>
          <w:i/>
        </w:rPr>
      </w:pPr>
      <w:r>
        <w:rPr>
          <w:rFonts w:ascii="GHEA Grapalat" w:hAnsi="GHEA Grapalat"/>
          <w:i/>
        </w:rPr>
        <w:t xml:space="preserve">к Договору под кодом </w:t>
      </w:r>
      <w:r>
        <w:rPr>
          <w:rFonts w:ascii="GHEA Grapalat" w:hAnsi="GHEA Grapalat" w:cs="Arial"/>
          <w:i/>
        </w:rPr>
        <w:br w:type="textWrapping"/>
      </w:r>
      <w:r>
        <w:rPr>
          <w:rFonts w:ascii="GHEA Grapalat" w:hAnsi="GHEA Grapalat"/>
          <w:i/>
        </w:rPr>
        <w:t xml:space="preserve">заключенному " </w:t>
      </w:r>
      <w:r>
        <w:rPr>
          <w:rFonts w:ascii="GHEA Grapalat" w:hAnsi="GHEA Grapalat"/>
          <w:i/>
        </w:rPr>
        <w:tab/>
      </w:r>
      <w:r>
        <w:rPr>
          <w:rFonts w:ascii="GHEA Grapalat" w:hAnsi="GHEA Grapalat"/>
          <w:i/>
        </w:rPr>
        <w:t xml:space="preserve">" </w:t>
      </w:r>
      <w:r>
        <w:rPr>
          <w:rFonts w:ascii="GHEA Grapalat" w:hAnsi="GHEA Grapalat"/>
          <w:i/>
        </w:rPr>
        <w:tab/>
      </w:r>
      <w:r>
        <w:rPr>
          <w:rFonts w:ascii="GHEA Grapalat" w:hAnsi="GHEA Grapalat"/>
          <w:i/>
        </w:rPr>
        <w:t>20</w:t>
      </w:r>
      <w:r>
        <w:rPr>
          <w:rFonts w:ascii="GHEA Grapalat" w:hAnsi="GHEA Grapalat"/>
          <w:i/>
        </w:rPr>
        <w:tab/>
      </w:r>
      <w:r>
        <w:rPr>
          <w:rFonts w:ascii="GHEA Grapalat" w:hAnsi="GHEA Grapalat"/>
          <w:i/>
        </w:rPr>
        <w:t>г.</w:t>
      </w:r>
    </w:p>
    <w:p w14:paraId="38F658C5">
      <w:pPr>
        <w:widowControl w:val="0"/>
        <w:spacing w:after="160" w:line="360" w:lineRule="auto"/>
        <w:ind w:firstLine="567"/>
        <w:jc w:val="center"/>
        <w:rPr>
          <w:rFonts w:ascii="GHEA Grapalat" w:hAnsi="GHEA Grapalat" w:cs="Sylfaen"/>
          <w:b/>
        </w:rPr>
      </w:pPr>
    </w:p>
    <w:tbl>
      <w:tblPr>
        <w:tblStyle w:val="12"/>
        <w:tblW w:w="9750" w:type="dxa"/>
        <w:jc w:val="center"/>
        <w:tblCellSpacing w:w="7" w:type="dxa"/>
        <w:tblLayout w:type="autofit"/>
        <w:tblCellMar>
          <w:top w:w="0" w:type="dxa"/>
          <w:left w:w="0" w:type="dxa"/>
          <w:bottom w:w="0" w:type="dxa"/>
          <w:right w:w="0" w:type="dxa"/>
        </w:tblCellMar>
      </w:tblPr>
      <w:tblGrid>
        <w:gridCol w:w="4813"/>
        <w:gridCol w:w="4937"/>
      </w:tblGrid>
      <w:tr w14:paraId="188A947A">
        <w:tblPrEx>
          <w:tblCellMar>
            <w:top w:w="0" w:type="dxa"/>
            <w:left w:w="0" w:type="dxa"/>
            <w:bottom w:w="0" w:type="dxa"/>
            <w:right w:w="0" w:type="dxa"/>
          </w:tblCellMar>
        </w:tblPrEx>
        <w:trPr>
          <w:tblCellSpacing w:w="7" w:type="dxa"/>
          <w:jc w:val="center"/>
        </w:trPr>
        <w:tc>
          <w:tcPr>
            <w:tcW w:w="0" w:type="auto"/>
            <w:vAlign w:val="center"/>
          </w:tcPr>
          <w:p w14:paraId="640BC72C">
            <w:pPr>
              <w:widowControl w:val="0"/>
              <w:spacing w:after="160" w:line="360" w:lineRule="auto"/>
              <w:jc w:val="center"/>
              <w:rPr>
                <w:rFonts w:ascii="GHEA Grapalat" w:hAnsi="GHEA Grapalat"/>
                <w:iCs/>
                <w:color w:val="000000"/>
              </w:rPr>
            </w:pPr>
            <w:r>
              <w:rPr>
                <w:rFonts w:ascii="GHEA Grapalat" w:hAnsi="GHEA Grapalat"/>
              </w:rPr>
              <w:t>Сторона договора</w:t>
            </w:r>
            <w:r>
              <w:rPr>
                <w:rFonts w:ascii="GHEA Grapalat" w:hAnsi="GHEA Grapalat"/>
                <w:color w:val="000000"/>
              </w:rPr>
              <w:t xml:space="preserve"> </w:t>
            </w:r>
          </w:p>
          <w:p w14:paraId="2580FE99">
            <w:pPr>
              <w:widowControl w:val="0"/>
              <w:spacing w:after="160" w:line="360" w:lineRule="auto"/>
              <w:jc w:val="center"/>
              <w:rPr>
                <w:rFonts w:ascii="GHEA Grapalat" w:hAnsi="GHEA Grapalat"/>
                <w:iCs/>
                <w:color w:val="000000"/>
              </w:rPr>
            </w:pPr>
            <w:r>
              <w:rPr>
                <w:rFonts w:ascii="GHEA Grapalat" w:hAnsi="GHEA Grapalat"/>
                <w:color w:val="000000"/>
              </w:rPr>
              <w:t>_____________________________</w:t>
            </w:r>
          </w:p>
          <w:p w14:paraId="771B1495">
            <w:pPr>
              <w:widowControl w:val="0"/>
              <w:spacing w:after="160" w:line="360" w:lineRule="auto"/>
              <w:jc w:val="center"/>
              <w:rPr>
                <w:rFonts w:ascii="GHEA Grapalat" w:hAnsi="GHEA Grapalat"/>
                <w:iCs/>
                <w:color w:val="000000"/>
              </w:rPr>
            </w:pPr>
            <w:r>
              <w:rPr>
                <w:rFonts w:ascii="GHEA Grapalat" w:hAnsi="GHEA Grapalat"/>
                <w:color w:val="000000"/>
              </w:rPr>
              <w:t>______________________________</w:t>
            </w:r>
          </w:p>
          <w:p w14:paraId="6AFF1D67">
            <w:pPr>
              <w:widowControl w:val="0"/>
              <w:spacing w:after="160" w:line="360" w:lineRule="auto"/>
              <w:jc w:val="center"/>
              <w:rPr>
                <w:rFonts w:ascii="GHEA Grapalat" w:hAnsi="GHEA Grapalat"/>
                <w:iCs/>
                <w:color w:val="000000"/>
              </w:rPr>
            </w:pPr>
            <w:r>
              <w:rPr>
                <w:rFonts w:ascii="GHEA Grapalat" w:hAnsi="GHEA Grapalat"/>
                <w:color w:val="000000"/>
              </w:rPr>
              <w:t>место нахождения ______________</w:t>
            </w:r>
          </w:p>
          <w:p w14:paraId="7469AB51">
            <w:pPr>
              <w:widowControl w:val="0"/>
              <w:spacing w:after="160" w:line="360" w:lineRule="auto"/>
              <w:jc w:val="center"/>
              <w:rPr>
                <w:rFonts w:ascii="GHEA Grapalat" w:hAnsi="GHEA Grapalat"/>
                <w:iCs/>
                <w:color w:val="000000"/>
              </w:rPr>
            </w:pPr>
            <w:r>
              <w:rPr>
                <w:rFonts w:ascii="GHEA Grapalat" w:hAnsi="GHEA Grapalat"/>
                <w:color w:val="000000"/>
              </w:rPr>
              <w:t>Р/С__________________________</w:t>
            </w:r>
          </w:p>
          <w:p w14:paraId="56BB7BEC">
            <w:pPr>
              <w:widowControl w:val="0"/>
              <w:spacing w:after="160" w:line="360" w:lineRule="auto"/>
              <w:jc w:val="center"/>
              <w:rPr>
                <w:rFonts w:ascii="GHEA Grapalat" w:hAnsi="GHEA Grapalat"/>
                <w:iCs/>
                <w:color w:val="000000"/>
              </w:rPr>
            </w:pPr>
            <w:r>
              <w:rPr>
                <w:rFonts w:ascii="GHEA Grapalat" w:hAnsi="GHEA Grapalat"/>
                <w:color w:val="000000"/>
              </w:rPr>
              <w:t>УНН__________________________</w:t>
            </w:r>
          </w:p>
        </w:tc>
        <w:tc>
          <w:tcPr>
            <w:tcW w:w="0" w:type="auto"/>
            <w:vAlign w:val="center"/>
          </w:tcPr>
          <w:p w14:paraId="74AA134D">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14:paraId="3DD100F7">
            <w:pPr>
              <w:widowControl w:val="0"/>
              <w:spacing w:after="160" w:line="360" w:lineRule="auto"/>
              <w:jc w:val="center"/>
              <w:rPr>
                <w:rFonts w:ascii="GHEA Grapalat" w:hAnsi="GHEA Grapalat"/>
                <w:iCs/>
                <w:color w:val="000000"/>
              </w:rPr>
            </w:pPr>
            <w:r>
              <w:rPr>
                <w:rFonts w:ascii="GHEA Grapalat" w:hAnsi="GHEA Grapalat"/>
                <w:color w:val="000000"/>
              </w:rPr>
              <w:t>______________________________</w:t>
            </w:r>
          </w:p>
          <w:p w14:paraId="68D208E2">
            <w:pPr>
              <w:widowControl w:val="0"/>
              <w:spacing w:after="160" w:line="360" w:lineRule="auto"/>
              <w:jc w:val="center"/>
              <w:rPr>
                <w:rFonts w:ascii="GHEA Grapalat" w:hAnsi="GHEA Grapalat"/>
                <w:iCs/>
                <w:color w:val="000000"/>
              </w:rPr>
            </w:pPr>
            <w:r>
              <w:rPr>
                <w:rFonts w:ascii="GHEA Grapalat" w:hAnsi="GHEA Grapalat"/>
                <w:color w:val="000000"/>
              </w:rPr>
              <w:t>_______________________________</w:t>
            </w:r>
          </w:p>
          <w:p w14:paraId="5A1C7F81">
            <w:pPr>
              <w:widowControl w:val="0"/>
              <w:spacing w:after="160" w:line="360" w:lineRule="auto"/>
              <w:jc w:val="center"/>
              <w:rPr>
                <w:rFonts w:ascii="GHEA Grapalat" w:hAnsi="GHEA Grapalat"/>
                <w:iCs/>
                <w:color w:val="000000"/>
              </w:rPr>
            </w:pPr>
            <w:r>
              <w:rPr>
                <w:rFonts w:ascii="GHEA Grapalat" w:hAnsi="GHEA Grapalat"/>
                <w:color w:val="000000"/>
              </w:rPr>
              <w:t>место нахождения _______________</w:t>
            </w:r>
          </w:p>
          <w:p w14:paraId="5046C058">
            <w:pPr>
              <w:widowControl w:val="0"/>
              <w:spacing w:after="160" w:line="360" w:lineRule="auto"/>
              <w:jc w:val="center"/>
              <w:rPr>
                <w:rFonts w:ascii="GHEA Grapalat" w:hAnsi="GHEA Grapalat"/>
                <w:iCs/>
                <w:color w:val="000000"/>
              </w:rPr>
            </w:pPr>
            <w:r>
              <w:rPr>
                <w:rFonts w:ascii="GHEA Grapalat" w:hAnsi="GHEA Grapalat"/>
                <w:color w:val="000000"/>
              </w:rPr>
              <w:t>Р/С____________________________</w:t>
            </w:r>
          </w:p>
          <w:p w14:paraId="13E546C3">
            <w:pPr>
              <w:widowControl w:val="0"/>
              <w:spacing w:after="160" w:line="360" w:lineRule="auto"/>
              <w:jc w:val="center"/>
              <w:rPr>
                <w:rFonts w:ascii="GHEA Grapalat" w:hAnsi="GHEA Grapalat"/>
                <w:iCs/>
                <w:color w:val="000000"/>
              </w:rPr>
            </w:pPr>
            <w:r>
              <w:rPr>
                <w:rFonts w:ascii="GHEA Grapalat" w:hAnsi="GHEA Grapalat"/>
                <w:color w:val="000000"/>
              </w:rPr>
              <w:t>УНН___________________________</w:t>
            </w:r>
          </w:p>
        </w:tc>
      </w:tr>
    </w:tbl>
    <w:p w14:paraId="57FE836B">
      <w:pPr>
        <w:widowControl w:val="0"/>
        <w:spacing w:after="160" w:line="360" w:lineRule="auto"/>
        <w:ind w:left="567" w:right="566"/>
        <w:rPr>
          <w:rFonts w:ascii="GHEA Grapalat" w:hAnsi="GHEA Grapalat"/>
          <w:iCs/>
          <w:color w:val="000000"/>
        </w:rPr>
      </w:pPr>
    </w:p>
    <w:p w14:paraId="1841D77C">
      <w:pPr>
        <w:widowControl w:val="0"/>
        <w:spacing w:after="160" w:line="360" w:lineRule="auto"/>
        <w:ind w:left="567" w:right="566"/>
        <w:jc w:val="center"/>
        <w:rPr>
          <w:rFonts w:ascii="GHEA Grapalat" w:hAnsi="GHEA Grapalat"/>
          <w:iCs/>
          <w:color w:val="000000"/>
        </w:rPr>
      </w:pPr>
      <w:r>
        <w:rPr>
          <w:rFonts w:ascii="GHEA Grapalat" w:hAnsi="GHEA Grapalat"/>
          <w:b/>
          <w:color w:val="000000"/>
        </w:rPr>
        <w:t>АКТ №</w:t>
      </w:r>
    </w:p>
    <w:p w14:paraId="3CAE88A7">
      <w:pPr>
        <w:widowControl w:val="0"/>
        <w:spacing w:after="160" w:line="360" w:lineRule="auto"/>
        <w:ind w:left="567" w:right="566"/>
        <w:jc w:val="center"/>
        <w:rPr>
          <w:rFonts w:ascii="GHEA Grapalat" w:hAnsi="GHEA Grapalat"/>
          <w:b/>
          <w:bCs/>
          <w:iCs/>
          <w:color w:val="000000"/>
        </w:rPr>
      </w:pPr>
      <w:r>
        <w:rPr>
          <w:rFonts w:ascii="GHEA Grapalat" w:hAnsi="GHEA Grapalat"/>
          <w:b/>
          <w:color w:val="000000"/>
        </w:rPr>
        <w:t xml:space="preserve">СДАЧИ-ПРИЕМКИ РЕЗУЛЬТАТОВ ИСПОЛНЕНИЯ </w:t>
      </w:r>
      <w:r>
        <w:rPr>
          <w:rFonts w:ascii="GHEA Grapalat" w:hAnsi="GHEA Grapalat"/>
          <w:b/>
          <w:color w:val="000000"/>
        </w:rPr>
        <w:br w:type="textWrapping"/>
      </w:r>
      <w:r>
        <w:rPr>
          <w:rFonts w:ascii="GHEA Grapalat" w:hAnsi="GHEA Grapalat"/>
          <w:b/>
          <w:color w:val="000000"/>
        </w:rPr>
        <w:t>ДОГОВОРА ИЛИ ЕГО ЧАСТИ</w:t>
      </w:r>
    </w:p>
    <w:p w14:paraId="51500307">
      <w:pPr>
        <w:pStyle w:val="18"/>
        <w:widowControl w:val="0"/>
        <w:spacing w:after="160"/>
        <w:ind w:left="567" w:right="566" w:firstLine="0"/>
        <w:jc w:val="center"/>
        <w:rPr>
          <w:rFonts w:ascii="GHEA Grapalat" w:hAnsi="GHEA Grapalat"/>
          <w:b/>
          <w:bCs/>
          <w:iCs/>
          <w:sz w:val="24"/>
          <w:szCs w:val="24"/>
        </w:rPr>
      </w:pPr>
    </w:p>
    <w:p w14:paraId="40D33D82">
      <w:pPr>
        <w:pStyle w:val="18"/>
        <w:widowControl w:val="0"/>
        <w:tabs>
          <w:tab w:val="left" w:pos="1134"/>
          <w:tab w:val="left" w:pos="2268"/>
          <w:tab w:val="left" w:pos="3402"/>
        </w:tabs>
        <w:spacing w:after="160"/>
        <w:ind w:firstLine="567"/>
        <w:rPr>
          <w:rFonts w:ascii="GHEA Grapalat" w:hAnsi="GHEA Grapalat"/>
          <w:iCs/>
          <w:sz w:val="24"/>
          <w:szCs w:val="24"/>
        </w:rPr>
      </w:pPr>
      <w:r>
        <w:rPr>
          <w:rFonts w:ascii="GHEA Grapalat" w:hAnsi="GHEA Grapalat"/>
          <w:sz w:val="24"/>
          <w:szCs w:val="24"/>
        </w:rPr>
        <w:t>"</w:t>
      </w:r>
      <w:r>
        <w:rPr>
          <w:rFonts w:ascii="GHEA Grapalat" w:hAnsi="GHEA Grapalat"/>
          <w:sz w:val="24"/>
          <w:szCs w:val="24"/>
        </w:rPr>
        <w:tab/>
      </w:r>
      <w:r>
        <w:rPr>
          <w:rFonts w:ascii="GHEA Grapalat" w:hAnsi="GHEA Grapalat"/>
          <w:sz w:val="24"/>
          <w:szCs w:val="24"/>
        </w:rPr>
        <w:t>" "</w:t>
      </w:r>
      <w:r>
        <w:rPr>
          <w:rFonts w:ascii="GHEA Grapalat" w:hAnsi="GHEA Grapalat"/>
          <w:sz w:val="24"/>
          <w:szCs w:val="24"/>
        </w:rPr>
        <w:tab/>
      </w:r>
      <w:r>
        <w:rPr>
          <w:rFonts w:ascii="GHEA Grapalat" w:hAnsi="GHEA Grapalat"/>
          <w:sz w:val="24"/>
          <w:szCs w:val="24"/>
        </w:rPr>
        <w:t>" 20</w:t>
      </w:r>
      <w:r>
        <w:rPr>
          <w:rFonts w:ascii="GHEA Grapalat" w:hAnsi="GHEA Grapalat"/>
          <w:sz w:val="24"/>
          <w:szCs w:val="24"/>
        </w:rPr>
        <w:tab/>
      </w:r>
      <w:r>
        <w:rPr>
          <w:rFonts w:ascii="GHEA Grapalat" w:hAnsi="GHEA Grapalat"/>
          <w:sz w:val="24"/>
          <w:szCs w:val="24"/>
        </w:rPr>
        <w:t>г.</w:t>
      </w:r>
    </w:p>
    <w:p w14:paraId="53824A93">
      <w:pPr>
        <w:pStyle w:val="37"/>
        <w:widowControl w:val="0"/>
        <w:spacing w:before="0" w:beforeAutospacing="0" w:after="160" w:afterAutospacing="0" w:line="360" w:lineRule="auto"/>
        <w:ind w:firstLine="567"/>
        <w:rPr>
          <w:rFonts w:ascii="GHEA Grapalat" w:hAnsi="GHEA Grapalat"/>
          <w:color w:val="000000"/>
        </w:rPr>
      </w:pPr>
      <w:r>
        <w:rPr>
          <w:rFonts w:ascii="GHEA Grapalat" w:hAnsi="GHEA Grapalat"/>
          <w:color w:val="000000"/>
        </w:rPr>
        <w:t>Наименование договора (далее — Договор) _____________________________</w:t>
      </w:r>
    </w:p>
    <w:p w14:paraId="67DB92B3">
      <w:pPr>
        <w:pStyle w:val="37"/>
        <w:widowControl w:val="0"/>
        <w:tabs>
          <w:tab w:val="left" w:pos="8789"/>
        </w:tabs>
        <w:spacing w:before="0" w:beforeAutospacing="0" w:after="160" w:afterAutospacing="0" w:line="360" w:lineRule="auto"/>
        <w:ind w:firstLine="567"/>
        <w:rPr>
          <w:rFonts w:ascii="GHEA Grapalat" w:hAnsi="GHEA Grapalat"/>
          <w:color w:val="000000"/>
        </w:rPr>
      </w:pPr>
      <w:r>
        <w:rPr>
          <w:rFonts w:ascii="GHEA Grapalat" w:hAnsi="GHEA Grapalat"/>
          <w:color w:val="000000"/>
        </w:rPr>
        <w:t>Дата заключения Договора "_________" "_____________________" 20</w:t>
      </w:r>
      <w:r>
        <w:rPr>
          <w:rFonts w:ascii="GHEA Grapalat" w:hAnsi="GHEA Grapalat"/>
          <w:color w:val="000000"/>
        </w:rPr>
        <w:tab/>
      </w:r>
      <w:r>
        <w:rPr>
          <w:rFonts w:ascii="GHEA Grapalat" w:hAnsi="GHEA Grapalat"/>
          <w:color w:val="000000"/>
        </w:rPr>
        <w:t>г.</w:t>
      </w:r>
    </w:p>
    <w:p w14:paraId="21A024E2">
      <w:pPr>
        <w:pStyle w:val="37"/>
        <w:widowControl w:val="0"/>
        <w:spacing w:before="0" w:beforeAutospacing="0" w:after="160" w:afterAutospacing="0" w:line="360" w:lineRule="auto"/>
        <w:ind w:firstLine="567"/>
        <w:rPr>
          <w:rFonts w:ascii="GHEA Grapalat" w:hAnsi="GHEA Grapalat"/>
          <w:color w:val="000000"/>
        </w:rPr>
      </w:pPr>
      <w:r>
        <w:rPr>
          <w:rFonts w:ascii="GHEA Grapalat" w:hAnsi="GHEA Grapalat"/>
          <w:color w:val="000000"/>
        </w:rPr>
        <w:t>Номер Договора _____________________________________________________</w:t>
      </w:r>
    </w:p>
    <w:p w14:paraId="285CDBF3">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Pr>
          <w:rFonts w:ascii="GHEA Grapalat" w:hAnsi="GHEA Grapalat"/>
          <w:color w:val="000000"/>
        </w:rPr>
        <w:tab/>
      </w:r>
      <w:r>
        <w:rPr>
          <w:rFonts w:ascii="GHEA Grapalat" w:hAnsi="GHEA Grapalat"/>
          <w:color w:val="000000"/>
        </w:rPr>
        <w:t>" "</w:t>
      </w:r>
      <w:r>
        <w:rPr>
          <w:rFonts w:ascii="GHEA Grapalat" w:hAnsi="GHEA Grapalat"/>
          <w:color w:val="000000"/>
        </w:rPr>
        <w:tab/>
      </w:r>
      <w:r>
        <w:rPr>
          <w:rFonts w:ascii="GHEA Grapalat" w:hAnsi="GHEA Grapalat"/>
          <w:color w:val="000000"/>
        </w:rPr>
        <w:t>" 20</w:t>
      </w:r>
      <w:r>
        <w:rPr>
          <w:rFonts w:ascii="GHEA Grapalat" w:hAnsi="GHEA Grapalat"/>
          <w:color w:val="000000"/>
        </w:rPr>
        <w:tab/>
      </w:r>
      <w:r>
        <w:rPr>
          <w:rFonts w:ascii="GHEA Grapalat" w:hAnsi="GHEA Grapalat"/>
          <w:color w:val="000000"/>
        </w:rPr>
        <w:t>г., составили настоящий акт о следующем:</w:t>
      </w:r>
    </w:p>
    <w:p w14:paraId="7E498DBC">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51EBD03A">
      <w:pPr>
        <w:widowControl w:val="0"/>
        <w:spacing w:after="160" w:line="360" w:lineRule="auto"/>
        <w:ind w:firstLine="567"/>
        <w:jc w:val="both"/>
        <w:rPr>
          <w:rFonts w:ascii="GHEA Grapalat" w:hAnsi="GHEA Grapalat"/>
          <w:iCs/>
          <w:color w:val="000000"/>
        </w:rPr>
      </w:pPr>
      <w:r>
        <w:rPr>
          <w:rFonts w:ascii="GHEA Grapalat" w:hAnsi="GHEA Grapalat"/>
          <w:color w:val="000000"/>
        </w:rPr>
        <w:t>В рамках Договора сторона Договора выполнила следующие работы:</w:t>
      </w:r>
    </w:p>
    <w:tbl>
      <w:tblPr>
        <w:tblStyle w:val="12"/>
        <w:tblW w:w="11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
        <w:gridCol w:w="1248"/>
        <w:gridCol w:w="1533"/>
        <w:gridCol w:w="1915"/>
        <w:gridCol w:w="1188"/>
        <w:gridCol w:w="1960"/>
        <w:gridCol w:w="1207"/>
        <w:gridCol w:w="1087"/>
        <w:gridCol w:w="876"/>
      </w:tblGrid>
      <w:tr w14:paraId="72F24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379" w:type="dxa"/>
            <w:vMerge w:val="restart"/>
            <w:shd w:val="clear" w:color="auto" w:fill="auto"/>
            <w:vAlign w:val="center"/>
          </w:tcPr>
          <w:p w14:paraId="43F2036F">
            <w:pPr>
              <w:pStyle w:val="37"/>
              <w:widowControl w:val="0"/>
              <w:spacing w:before="0" w:beforeAutospacing="0" w:after="160" w:afterAutospacing="0" w:line="360" w:lineRule="auto"/>
              <w:ind w:firstLine="567"/>
              <w:jc w:val="center"/>
              <w:rPr>
                <w:rFonts w:ascii="GHEA Grapalat" w:hAnsi="GHEA Grapalat"/>
                <w:sz w:val="16"/>
                <w:szCs w:val="16"/>
              </w:rPr>
            </w:pPr>
            <w:r>
              <w:rPr>
                <w:rFonts w:ascii="GHEA Grapalat" w:hAnsi="GHEA Grapalat"/>
                <w:sz w:val="16"/>
                <w:szCs w:val="16"/>
              </w:rPr>
              <w:t>№</w:t>
            </w:r>
          </w:p>
        </w:tc>
        <w:tc>
          <w:tcPr>
            <w:tcW w:w="11014" w:type="dxa"/>
            <w:gridSpan w:val="8"/>
            <w:shd w:val="clear" w:color="auto" w:fill="auto"/>
            <w:vAlign w:val="center"/>
          </w:tcPr>
          <w:p w14:paraId="6D6C400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Pr>
                <w:rFonts w:ascii="GHEA Grapalat" w:hAnsi="GHEA Grapalat"/>
                <w:sz w:val="16"/>
                <w:szCs w:val="16"/>
              </w:rPr>
              <w:t>Выполненные работы</w:t>
            </w:r>
          </w:p>
        </w:tc>
      </w:tr>
      <w:tr w14:paraId="01D1A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379" w:type="dxa"/>
            <w:vMerge w:val="continue"/>
            <w:shd w:val="clear" w:color="auto" w:fill="auto"/>
          </w:tcPr>
          <w:p w14:paraId="0A9D3972">
            <w:pPr>
              <w:pStyle w:val="37"/>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11274F1E">
            <w:pPr>
              <w:pStyle w:val="37"/>
              <w:widowControl w:val="0"/>
              <w:spacing w:before="0" w:beforeAutospacing="0" w:after="120" w:afterAutospacing="0"/>
              <w:ind w:left="-82" w:right="-118"/>
              <w:jc w:val="center"/>
              <w:rPr>
                <w:rFonts w:ascii="GHEA Grapalat" w:hAnsi="GHEA Grapalat"/>
                <w:sz w:val="16"/>
                <w:szCs w:val="16"/>
              </w:rPr>
            </w:pPr>
            <w:r>
              <w:rPr>
                <w:rFonts w:ascii="GHEA Grapalat" w:hAnsi="GHEA Grapalat"/>
                <w:sz w:val="16"/>
                <w:szCs w:val="16"/>
              </w:rPr>
              <w:t>наименование</w:t>
            </w:r>
          </w:p>
        </w:tc>
        <w:tc>
          <w:tcPr>
            <w:tcW w:w="1533" w:type="dxa"/>
            <w:vMerge w:val="restart"/>
            <w:shd w:val="clear" w:color="auto" w:fill="auto"/>
            <w:vAlign w:val="center"/>
          </w:tcPr>
          <w:p w14:paraId="2EE8688F">
            <w:pPr>
              <w:pStyle w:val="37"/>
              <w:widowControl w:val="0"/>
              <w:spacing w:before="0" w:beforeAutospacing="0" w:after="120" w:afterAutospacing="0"/>
              <w:ind w:left="-82" w:right="-118"/>
              <w:jc w:val="center"/>
              <w:rPr>
                <w:rFonts w:ascii="GHEA Grapalat" w:hAnsi="GHEA Grapalat"/>
                <w:sz w:val="16"/>
                <w:szCs w:val="16"/>
              </w:rPr>
            </w:pPr>
            <w:r>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BAC33B4">
            <w:pPr>
              <w:pStyle w:val="37"/>
              <w:widowControl w:val="0"/>
              <w:spacing w:before="0" w:beforeAutospacing="0" w:after="120" w:afterAutospacing="0"/>
              <w:ind w:left="-82" w:right="-118"/>
              <w:jc w:val="center"/>
              <w:rPr>
                <w:rFonts w:ascii="GHEA Grapalat" w:hAnsi="GHEA Grapalat"/>
                <w:sz w:val="16"/>
                <w:szCs w:val="16"/>
              </w:rPr>
            </w:pPr>
            <w:r>
              <w:rPr>
                <w:rFonts w:ascii="GHEA Grapalat" w:hAnsi="GHEA Grapalat"/>
                <w:sz w:val="16"/>
                <w:szCs w:val="16"/>
              </w:rPr>
              <w:t>количественный показатель</w:t>
            </w:r>
          </w:p>
        </w:tc>
        <w:tc>
          <w:tcPr>
            <w:tcW w:w="3167" w:type="dxa"/>
            <w:gridSpan w:val="2"/>
            <w:shd w:val="clear" w:color="auto" w:fill="auto"/>
            <w:vAlign w:val="center"/>
          </w:tcPr>
          <w:p w14:paraId="61EA9AFB">
            <w:pPr>
              <w:pStyle w:val="37"/>
              <w:widowControl w:val="0"/>
              <w:spacing w:before="0" w:beforeAutospacing="0" w:after="120" w:afterAutospacing="0"/>
              <w:ind w:left="-82" w:right="-118"/>
              <w:jc w:val="center"/>
              <w:rPr>
                <w:rFonts w:ascii="GHEA Grapalat" w:hAnsi="GHEA Grapalat"/>
                <w:sz w:val="16"/>
                <w:szCs w:val="16"/>
              </w:rPr>
            </w:pPr>
            <w:r>
              <w:rPr>
                <w:rFonts w:ascii="GHEA Grapalat" w:hAnsi="GHEA Grapalat"/>
                <w:sz w:val="16"/>
                <w:szCs w:val="16"/>
              </w:rPr>
              <w:t>срок исполнения</w:t>
            </w:r>
          </w:p>
        </w:tc>
        <w:tc>
          <w:tcPr>
            <w:tcW w:w="1087" w:type="dxa"/>
            <w:vMerge w:val="restart"/>
            <w:shd w:val="clear" w:color="auto" w:fill="auto"/>
            <w:vAlign w:val="center"/>
          </w:tcPr>
          <w:p w14:paraId="147475F7">
            <w:pPr>
              <w:pStyle w:val="37"/>
              <w:widowControl w:val="0"/>
              <w:spacing w:before="0" w:beforeAutospacing="0" w:after="120" w:afterAutospacing="0"/>
              <w:ind w:left="-82" w:right="-118"/>
              <w:jc w:val="center"/>
              <w:rPr>
                <w:rFonts w:ascii="GHEA Grapalat" w:hAnsi="GHEA Grapalat"/>
                <w:sz w:val="16"/>
                <w:szCs w:val="16"/>
              </w:rPr>
            </w:pPr>
            <w:r>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066982A3">
            <w:pPr>
              <w:pStyle w:val="37"/>
              <w:widowControl w:val="0"/>
              <w:spacing w:before="0" w:beforeAutospacing="0" w:after="120" w:afterAutospacing="0"/>
              <w:ind w:left="-82" w:right="-118"/>
              <w:jc w:val="center"/>
              <w:rPr>
                <w:rFonts w:ascii="GHEA Grapalat" w:hAnsi="GHEA Grapalat"/>
                <w:sz w:val="16"/>
                <w:szCs w:val="16"/>
              </w:rPr>
            </w:pPr>
            <w:r>
              <w:rPr>
                <w:rFonts w:ascii="GHEA Grapalat" w:hAnsi="GHEA Grapalat"/>
                <w:sz w:val="16"/>
                <w:szCs w:val="16"/>
              </w:rPr>
              <w:t>срок оплаты (по графику оплаты)</w:t>
            </w:r>
          </w:p>
        </w:tc>
      </w:tr>
      <w:tr w14:paraId="283D9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 w:hRule="atLeast"/>
          <w:jc w:val="center"/>
        </w:trPr>
        <w:tc>
          <w:tcPr>
            <w:tcW w:w="379" w:type="dxa"/>
            <w:vMerge w:val="continue"/>
            <w:tcBorders>
              <w:bottom w:val="single" w:color="auto" w:sz="4" w:space="0"/>
            </w:tcBorders>
            <w:shd w:val="clear" w:color="auto" w:fill="auto"/>
          </w:tcPr>
          <w:p w14:paraId="73EB90AC">
            <w:pPr>
              <w:pStyle w:val="37"/>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continue"/>
            <w:tcBorders>
              <w:bottom w:val="single" w:color="auto" w:sz="4" w:space="0"/>
            </w:tcBorders>
            <w:shd w:val="clear" w:color="auto" w:fill="auto"/>
            <w:vAlign w:val="center"/>
          </w:tcPr>
          <w:p w14:paraId="2E3C78B5">
            <w:pPr>
              <w:pStyle w:val="37"/>
              <w:widowControl w:val="0"/>
              <w:tabs>
                <w:tab w:val="left" w:pos="916"/>
              </w:tabs>
              <w:spacing w:before="0" w:beforeAutospacing="0" w:after="120" w:afterAutospacing="0"/>
              <w:jc w:val="center"/>
              <w:rPr>
                <w:rFonts w:ascii="GHEA Grapalat" w:hAnsi="GHEA Grapalat"/>
                <w:sz w:val="16"/>
                <w:szCs w:val="16"/>
              </w:rPr>
            </w:pPr>
          </w:p>
        </w:tc>
        <w:tc>
          <w:tcPr>
            <w:tcW w:w="1533" w:type="dxa"/>
            <w:vMerge w:val="continue"/>
            <w:tcBorders>
              <w:bottom w:val="single" w:color="auto" w:sz="4" w:space="0"/>
            </w:tcBorders>
            <w:shd w:val="clear" w:color="auto" w:fill="auto"/>
            <w:vAlign w:val="center"/>
          </w:tcPr>
          <w:p w14:paraId="312C7819">
            <w:pPr>
              <w:pStyle w:val="37"/>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color="auto" w:sz="4" w:space="0"/>
            </w:tcBorders>
            <w:shd w:val="clear" w:color="auto" w:fill="auto"/>
            <w:vAlign w:val="center"/>
          </w:tcPr>
          <w:p w14:paraId="402B5C23">
            <w:pPr>
              <w:pStyle w:val="37"/>
              <w:widowControl w:val="0"/>
              <w:tabs>
                <w:tab w:val="left" w:pos="916"/>
              </w:tabs>
              <w:spacing w:before="0" w:beforeAutospacing="0" w:after="120" w:afterAutospacing="0"/>
              <w:ind w:left="-105" w:right="-72"/>
              <w:jc w:val="center"/>
              <w:rPr>
                <w:rFonts w:ascii="GHEA Grapalat" w:hAnsi="GHEA Grapalat"/>
                <w:sz w:val="16"/>
                <w:szCs w:val="16"/>
              </w:rPr>
            </w:pPr>
            <w:r>
              <w:rPr>
                <w:rFonts w:ascii="GHEA Grapalat" w:hAnsi="GHEA Grapalat"/>
                <w:sz w:val="16"/>
                <w:szCs w:val="16"/>
              </w:rPr>
              <w:t>по графику закупки, утвержденному Договором</w:t>
            </w:r>
          </w:p>
        </w:tc>
        <w:tc>
          <w:tcPr>
            <w:tcW w:w="1188" w:type="dxa"/>
            <w:tcBorders>
              <w:bottom w:val="single" w:color="auto" w:sz="4" w:space="0"/>
            </w:tcBorders>
            <w:shd w:val="clear" w:color="auto" w:fill="auto"/>
            <w:vAlign w:val="center"/>
          </w:tcPr>
          <w:p w14:paraId="6E444CF5">
            <w:pPr>
              <w:pStyle w:val="37"/>
              <w:widowControl w:val="0"/>
              <w:tabs>
                <w:tab w:val="left" w:pos="916"/>
              </w:tabs>
              <w:spacing w:before="0" w:beforeAutospacing="0" w:after="120" w:afterAutospacing="0"/>
              <w:ind w:left="-105" w:right="-72"/>
              <w:jc w:val="center"/>
              <w:rPr>
                <w:rFonts w:ascii="GHEA Grapalat" w:hAnsi="GHEA Grapalat"/>
                <w:sz w:val="16"/>
                <w:szCs w:val="16"/>
              </w:rPr>
            </w:pPr>
            <w:r>
              <w:rPr>
                <w:rFonts w:ascii="GHEA Grapalat" w:hAnsi="GHEA Grapalat"/>
                <w:sz w:val="16"/>
                <w:szCs w:val="16"/>
              </w:rPr>
              <w:t>фактический</w:t>
            </w:r>
          </w:p>
        </w:tc>
        <w:tc>
          <w:tcPr>
            <w:tcW w:w="1960" w:type="dxa"/>
            <w:tcBorders>
              <w:bottom w:val="single" w:color="auto" w:sz="4" w:space="0"/>
            </w:tcBorders>
            <w:shd w:val="clear" w:color="auto" w:fill="auto"/>
            <w:vAlign w:val="center"/>
          </w:tcPr>
          <w:p w14:paraId="11CD377C">
            <w:pPr>
              <w:pStyle w:val="37"/>
              <w:widowControl w:val="0"/>
              <w:tabs>
                <w:tab w:val="left" w:pos="916"/>
              </w:tabs>
              <w:spacing w:before="0" w:beforeAutospacing="0" w:after="120" w:afterAutospacing="0"/>
              <w:ind w:left="-105" w:right="-72"/>
              <w:jc w:val="center"/>
              <w:rPr>
                <w:rFonts w:ascii="GHEA Grapalat" w:hAnsi="GHEA Grapalat"/>
                <w:sz w:val="16"/>
                <w:szCs w:val="16"/>
              </w:rPr>
            </w:pPr>
            <w:r>
              <w:rPr>
                <w:rFonts w:ascii="GHEA Grapalat" w:hAnsi="GHEA Grapalat"/>
                <w:sz w:val="16"/>
                <w:szCs w:val="16"/>
              </w:rPr>
              <w:t>по графику закупки, утвержденному Договором</w:t>
            </w:r>
          </w:p>
        </w:tc>
        <w:tc>
          <w:tcPr>
            <w:tcW w:w="1207" w:type="dxa"/>
            <w:tcBorders>
              <w:bottom w:val="single" w:color="auto" w:sz="4" w:space="0"/>
            </w:tcBorders>
            <w:shd w:val="clear" w:color="auto" w:fill="auto"/>
            <w:vAlign w:val="center"/>
          </w:tcPr>
          <w:p w14:paraId="4F2E5999">
            <w:pPr>
              <w:pStyle w:val="37"/>
              <w:widowControl w:val="0"/>
              <w:tabs>
                <w:tab w:val="left" w:pos="916"/>
              </w:tabs>
              <w:spacing w:before="0" w:beforeAutospacing="0" w:after="120" w:afterAutospacing="0"/>
              <w:ind w:left="-105" w:right="-72"/>
              <w:jc w:val="center"/>
              <w:rPr>
                <w:rFonts w:ascii="GHEA Grapalat" w:hAnsi="GHEA Grapalat"/>
                <w:sz w:val="16"/>
                <w:szCs w:val="16"/>
              </w:rPr>
            </w:pPr>
            <w:r>
              <w:rPr>
                <w:rFonts w:ascii="GHEA Grapalat" w:hAnsi="GHEA Grapalat"/>
                <w:sz w:val="16"/>
                <w:szCs w:val="16"/>
              </w:rPr>
              <w:t>фактический</w:t>
            </w:r>
          </w:p>
        </w:tc>
        <w:tc>
          <w:tcPr>
            <w:tcW w:w="1087" w:type="dxa"/>
            <w:vMerge w:val="continue"/>
            <w:tcBorders>
              <w:bottom w:val="single" w:color="auto" w:sz="4" w:space="0"/>
            </w:tcBorders>
            <w:shd w:val="clear" w:color="auto" w:fill="auto"/>
            <w:vAlign w:val="center"/>
          </w:tcPr>
          <w:p w14:paraId="4483F444">
            <w:pPr>
              <w:pStyle w:val="37"/>
              <w:widowControl w:val="0"/>
              <w:tabs>
                <w:tab w:val="left" w:pos="916"/>
              </w:tabs>
              <w:spacing w:before="0" w:beforeAutospacing="0" w:after="120" w:afterAutospacing="0"/>
              <w:jc w:val="center"/>
              <w:rPr>
                <w:rFonts w:ascii="GHEA Grapalat" w:hAnsi="GHEA Grapalat"/>
                <w:sz w:val="16"/>
                <w:szCs w:val="16"/>
              </w:rPr>
            </w:pPr>
          </w:p>
        </w:tc>
        <w:tc>
          <w:tcPr>
            <w:tcW w:w="876" w:type="dxa"/>
            <w:vMerge w:val="continue"/>
            <w:tcBorders>
              <w:bottom w:val="single" w:color="auto" w:sz="4" w:space="0"/>
            </w:tcBorders>
            <w:shd w:val="clear" w:color="auto" w:fill="auto"/>
            <w:vAlign w:val="center"/>
          </w:tcPr>
          <w:p w14:paraId="2F28981D">
            <w:pPr>
              <w:pStyle w:val="37"/>
              <w:widowControl w:val="0"/>
              <w:tabs>
                <w:tab w:val="left" w:pos="916"/>
              </w:tabs>
              <w:spacing w:before="0" w:beforeAutospacing="0" w:after="120" w:afterAutospacing="0"/>
              <w:jc w:val="center"/>
              <w:rPr>
                <w:rFonts w:ascii="GHEA Grapalat" w:hAnsi="GHEA Grapalat"/>
                <w:sz w:val="16"/>
                <w:szCs w:val="16"/>
              </w:rPr>
            </w:pPr>
          </w:p>
        </w:tc>
      </w:tr>
      <w:tr w14:paraId="3E249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379" w:type="dxa"/>
            <w:shd w:val="clear" w:color="auto" w:fill="auto"/>
            <w:vAlign w:val="center"/>
          </w:tcPr>
          <w:p w14:paraId="1E48A08B">
            <w:pPr>
              <w:pStyle w:val="37"/>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45CB03C7">
            <w:pPr>
              <w:pStyle w:val="37"/>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277FDB80">
            <w:pPr>
              <w:pStyle w:val="37"/>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5AACDF0B">
            <w:pPr>
              <w:pStyle w:val="37"/>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4093B3E6">
            <w:pPr>
              <w:pStyle w:val="37"/>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03D34CB8">
            <w:pPr>
              <w:pStyle w:val="37"/>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11575E63">
            <w:pPr>
              <w:pStyle w:val="37"/>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0707DFEF">
            <w:pPr>
              <w:pStyle w:val="37"/>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53004844">
            <w:pPr>
              <w:pStyle w:val="37"/>
              <w:widowControl w:val="0"/>
              <w:tabs>
                <w:tab w:val="left" w:pos="916"/>
              </w:tabs>
              <w:spacing w:before="0" w:beforeAutospacing="0" w:after="120" w:afterAutospacing="0"/>
              <w:jc w:val="center"/>
              <w:rPr>
                <w:rFonts w:ascii="GHEA Grapalat" w:hAnsi="GHEA Grapalat"/>
                <w:sz w:val="16"/>
                <w:szCs w:val="16"/>
              </w:rPr>
            </w:pPr>
          </w:p>
        </w:tc>
      </w:tr>
      <w:tr w14:paraId="355E4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379" w:type="dxa"/>
            <w:shd w:val="clear" w:color="auto" w:fill="auto"/>
          </w:tcPr>
          <w:p w14:paraId="0A2A70CE">
            <w:pPr>
              <w:pStyle w:val="37"/>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41986D1C">
            <w:pPr>
              <w:pStyle w:val="37"/>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452A803E">
            <w:pPr>
              <w:pStyle w:val="37"/>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20AF6467">
            <w:pPr>
              <w:pStyle w:val="37"/>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39709683">
            <w:pPr>
              <w:pStyle w:val="37"/>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48F1A15E">
            <w:pPr>
              <w:pStyle w:val="37"/>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7964941A">
            <w:pPr>
              <w:pStyle w:val="37"/>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3A80E1B7">
            <w:pPr>
              <w:pStyle w:val="37"/>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64A3BF5A">
            <w:pPr>
              <w:pStyle w:val="37"/>
              <w:widowControl w:val="0"/>
              <w:tabs>
                <w:tab w:val="left" w:pos="916"/>
              </w:tabs>
              <w:spacing w:before="0" w:beforeAutospacing="0" w:after="120" w:afterAutospacing="0"/>
              <w:jc w:val="center"/>
              <w:rPr>
                <w:rFonts w:ascii="GHEA Grapalat" w:hAnsi="GHEA Grapalat"/>
                <w:sz w:val="16"/>
                <w:szCs w:val="16"/>
              </w:rPr>
            </w:pPr>
          </w:p>
        </w:tc>
      </w:tr>
    </w:tbl>
    <w:p w14:paraId="095DCBEA">
      <w:pPr>
        <w:widowControl w:val="0"/>
        <w:spacing w:after="160" w:line="360" w:lineRule="auto"/>
        <w:ind w:firstLine="567"/>
        <w:jc w:val="both"/>
        <w:rPr>
          <w:rFonts w:ascii="GHEA Grapalat" w:hAnsi="GHEA Grapalat" w:cs="Arial"/>
          <w:iCs/>
          <w:color w:val="000000"/>
          <w:lang w:val="en-US"/>
        </w:rPr>
      </w:pPr>
    </w:p>
    <w:p w14:paraId="0970C87E">
      <w:pPr>
        <w:widowControl w:val="0"/>
        <w:spacing w:after="160" w:line="360" w:lineRule="auto"/>
        <w:ind w:firstLine="567"/>
        <w:jc w:val="both"/>
        <w:rPr>
          <w:rFonts w:ascii="GHEA Grapalat" w:hAnsi="GHEA Grapalat"/>
          <w:iCs/>
          <w:snapToGrid w:val="0"/>
          <w:color w:val="000000"/>
        </w:rPr>
      </w:pPr>
      <w:r>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155A2C78">
      <w:pPr>
        <w:widowControl w:val="0"/>
        <w:spacing w:after="160" w:line="360" w:lineRule="auto"/>
        <w:ind w:firstLine="567"/>
        <w:jc w:val="both"/>
        <w:rPr>
          <w:rFonts w:ascii="GHEA Grapalat" w:hAnsi="GHEA Grapalat"/>
          <w:iCs/>
          <w:snapToGrid w:val="0"/>
          <w:color w:val="000000"/>
        </w:rPr>
      </w:pPr>
    </w:p>
    <w:tbl>
      <w:tblPr>
        <w:tblStyle w:val="12"/>
        <w:tblW w:w="9704" w:type="dxa"/>
        <w:jc w:val="center"/>
        <w:tblCellSpacing w:w="7" w:type="dxa"/>
        <w:tblLayout w:type="autofit"/>
        <w:tblCellMar>
          <w:top w:w="0" w:type="dxa"/>
          <w:left w:w="0" w:type="dxa"/>
          <w:bottom w:w="0" w:type="dxa"/>
          <w:right w:w="0" w:type="dxa"/>
        </w:tblCellMar>
      </w:tblPr>
      <w:tblGrid>
        <w:gridCol w:w="4852"/>
        <w:gridCol w:w="4852"/>
      </w:tblGrid>
      <w:tr w14:paraId="69EDD453">
        <w:tblPrEx>
          <w:tblCellMar>
            <w:top w:w="0" w:type="dxa"/>
            <w:left w:w="0" w:type="dxa"/>
            <w:bottom w:w="0" w:type="dxa"/>
            <w:right w:w="0" w:type="dxa"/>
          </w:tblCellMar>
        </w:tblPrEx>
        <w:trPr>
          <w:trHeight w:val="266" w:hRule="atLeast"/>
          <w:tblCellSpacing w:w="7" w:type="dxa"/>
          <w:jc w:val="center"/>
        </w:trPr>
        <w:tc>
          <w:tcPr>
            <w:tcW w:w="0" w:type="auto"/>
            <w:vAlign w:val="center"/>
          </w:tcPr>
          <w:p w14:paraId="402F6CFB">
            <w:pPr>
              <w:widowControl w:val="0"/>
              <w:spacing w:after="160" w:line="360" w:lineRule="auto"/>
              <w:jc w:val="center"/>
              <w:rPr>
                <w:rFonts w:ascii="GHEA Grapalat" w:hAnsi="GHEA Grapalat"/>
                <w:iCs/>
                <w:color w:val="000000"/>
              </w:rPr>
            </w:pPr>
            <w:r>
              <w:rPr>
                <w:rFonts w:ascii="GHEA Grapalat" w:hAnsi="GHEA Grapalat"/>
                <w:color w:val="000000"/>
              </w:rPr>
              <w:t xml:space="preserve">Работу сдал </w:t>
            </w:r>
          </w:p>
        </w:tc>
        <w:tc>
          <w:tcPr>
            <w:tcW w:w="0" w:type="auto"/>
            <w:vAlign w:val="center"/>
          </w:tcPr>
          <w:p w14:paraId="24B1F321">
            <w:pPr>
              <w:widowControl w:val="0"/>
              <w:spacing w:after="160" w:line="360" w:lineRule="auto"/>
              <w:jc w:val="center"/>
              <w:rPr>
                <w:rFonts w:ascii="GHEA Grapalat" w:hAnsi="GHEA Grapalat"/>
                <w:iCs/>
                <w:color w:val="000000"/>
              </w:rPr>
            </w:pPr>
            <w:r>
              <w:rPr>
                <w:rFonts w:ascii="GHEA Grapalat" w:hAnsi="GHEA Grapalat"/>
                <w:color w:val="000000"/>
              </w:rPr>
              <w:t>Работу принял</w:t>
            </w:r>
          </w:p>
        </w:tc>
      </w:tr>
      <w:tr w14:paraId="243A8EE6">
        <w:tblPrEx>
          <w:tblCellMar>
            <w:top w:w="0" w:type="dxa"/>
            <w:left w:w="0" w:type="dxa"/>
            <w:bottom w:w="0" w:type="dxa"/>
            <w:right w:w="0" w:type="dxa"/>
          </w:tblCellMar>
        </w:tblPrEx>
        <w:trPr>
          <w:trHeight w:val="473" w:hRule="atLeast"/>
          <w:tblCellSpacing w:w="7" w:type="dxa"/>
          <w:jc w:val="center"/>
        </w:trPr>
        <w:tc>
          <w:tcPr>
            <w:tcW w:w="0" w:type="auto"/>
            <w:vAlign w:val="center"/>
          </w:tcPr>
          <w:p w14:paraId="3B8FB358">
            <w:pPr>
              <w:widowControl w:val="0"/>
              <w:jc w:val="center"/>
              <w:rPr>
                <w:rFonts w:ascii="GHEA Grapalat" w:hAnsi="GHEA Grapalat"/>
                <w:iCs/>
                <w:lang w:val="en-US"/>
              </w:rPr>
            </w:pPr>
            <w:r>
              <w:rPr>
                <w:rFonts w:ascii="GHEA Grapalat" w:hAnsi="GHEA Grapalat"/>
              </w:rPr>
              <w:t>___________________________</w:t>
            </w:r>
          </w:p>
          <w:p w14:paraId="25E1E151">
            <w:pPr>
              <w:widowControl w:val="0"/>
              <w:spacing w:after="160" w:line="360" w:lineRule="auto"/>
              <w:jc w:val="center"/>
              <w:rPr>
                <w:rFonts w:ascii="GHEA Grapalat" w:hAnsi="GHEA Grapalat"/>
                <w:iCs/>
                <w:vertAlign w:val="superscript"/>
              </w:rPr>
            </w:pPr>
            <w:r>
              <w:rPr>
                <w:rFonts w:ascii="GHEA Grapalat" w:hAnsi="GHEA Grapalat"/>
                <w:vertAlign w:val="superscript"/>
              </w:rPr>
              <w:t xml:space="preserve">подпись </w:t>
            </w:r>
          </w:p>
        </w:tc>
        <w:tc>
          <w:tcPr>
            <w:tcW w:w="0" w:type="auto"/>
            <w:vAlign w:val="center"/>
          </w:tcPr>
          <w:p w14:paraId="156675C7">
            <w:pPr>
              <w:widowControl w:val="0"/>
              <w:jc w:val="center"/>
              <w:rPr>
                <w:rFonts w:ascii="GHEA Grapalat" w:hAnsi="GHEA Grapalat"/>
                <w:iCs/>
              </w:rPr>
            </w:pPr>
            <w:r>
              <w:rPr>
                <w:rFonts w:ascii="GHEA Grapalat" w:hAnsi="GHEA Grapalat"/>
              </w:rPr>
              <w:t>___________________________</w:t>
            </w:r>
          </w:p>
          <w:p w14:paraId="52F30AF0">
            <w:pPr>
              <w:widowControl w:val="0"/>
              <w:spacing w:after="160" w:line="360" w:lineRule="auto"/>
              <w:jc w:val="center"/>
              <w:rPr>
                <w:rFonts w:ascii="GHEA Grapalat" w:hAnsi="GHEA Grapalat"/>
                <w:iCs/>
                <w:vertAlign w:val="superscript"/>
              </w:rPr>
            </w:pPr>
            <w:r>
              <w:rPr>
                <w:rFonts w:ascii="GHEA Grapalat" w:hAnsi="GHEA Grapalat"/>
                <w:vertAlign w:val="superscript"/>
              </w:rPr>
              <w:t xml:space="preserve">подпись </w:t>
            </w:r>
          </w:p>
        </w:tc>
      </w:tr>
      <w:tr w14:paraId="49FBB68B">
        <w:tblPrEx>
          <w:tblCellMar>
            <w:top w:w="0" w:type="dxa"/>
            <w:left w:w="0" w:type="dxa"/>
            <w:bottom w:w="0" w:type="dxa"/>
            <w:right w:w="0" w:type="dxa"/>
          </w:tblCellMar>
        </w:tblPrEx>
        <w:trPr>
          <w:trHeight w:val="503" w:hRule="atLeast"/>
          <w:tblCellSpacing w:w="7" w:type="dxa"/>
          <w:jc w:val="center"/>
        </w:trPr>
        <w:tc>
          <w:tcPr>
            <w:tcW w:w="0" w:type="auto"/>
            <w:vAlign w:val="center"/>
          </w:tcPr>
          <w:p w14:paraId="3A1E783F">
            <w:pPr>
              <w:widowControl w:val="0"/>
              <w:jc w:val="center"/>
              <w:rPr>
                <w:rFonts w:ascii="GHEA Grapalat" w:hAnsi="GHEA Grapalat"/>
                <w:iCs/>
                <w:lang w:val="en-US"/>
              </w:rPr>
            </w:pPr>
            <w:r>
              <w:rPr>
                <w:rFonts w:ascii="GHEA Grapalat" w:hAnsi="GHEA Grapalat"/>
              </w:rPr>
              <w:t>___________________________</w:t>
            </w:r>
          </w:p>
          <w:p w14:paraId="31B31117">
            <w:pPr>
              <w:widowControl w:val="0"/>
              <w:spacing w:after="160" w:line="360" w:lineRule="auto"/>
              <w:jc w:val="center"/>
              <w:rPr>
                <w:rFonts w:ascii="GHEA Grapalat" w:hAnsi="GHEA Grapalat"/>
                <w:iCs/>
                <w:vertAlign w:val="superscript"/>
              </w:rPr>
            </w:pPr>
            <w:r>
              <w:rPr>
                <w:rFonts w:ascii="GHEA Grapalat" w:hAnsi="GHEA Grapalat"/>
                <w:vertAlign w:val="superscript"/>
              </w:rPr>
              <w:t>фамилия, имя</w:t>
            </w:r>
          </w:p>
        </w:tc>
        <w:tc>
          <w:tcPr>
            <w:tcW w:w="0" w:type="auto"/>
            <w:vAlign w:val="center"/>
          </w:tcPr>
          <w:p w14:paraId="09AC93A5">
            <w:pPr>
              <w:widowControl w:val="0"/>
              <w:jc w:val="center"/>
              <w:rPr>
                <w:rFonts w:ascii="GHEA Grapalat" w:hAnsi="GHEA Grapalat"/>
                <w:iCs/>
              </w:rPr>
            </w:pPr>
            <w:r>
              <w:rPr>
                <w:rFonts w:ascii="GHEA Grapalat" w:hAnsi="GHEA Grapalat"/>
              </w:rPr>
              <w:t>___________________________</w:t>
            </w:r>
          </w:p>
          <w:p w14:paraId="70A6C6C9">
            <w:pPr>
              <w:widowControl w:val="0"/>
              <w:spacing w:after="160" w:line="360" w:lineRule="auto"/>
              <w:jc w:val="center"/>
              <w:rPr>
                <w:rFonts w:ascii="GHEA Grapalat" w:hAnsi="GHEA Grapalat"/>
                <w:iCs/>
                <w:vertAlign w:val="superscript"/>
              </w:rPr>
            </w:pPr>
            <w:r>
              <w:rPr>
                <w:rFonts w:ascii="GHEA Grapalat" w:hAnsi="GHEA Grapalat"/>
                <w:vertAlign w:val="superscript"/>
              </w:rPr>
              <w:t>фамилия, имя</w:t>
            </w:r>
          </w:p>
        </w:tc>
      </w:tr>
      <w:tr w14:paraId="78E8C8F7">
        <w:tblPrEx>
          <w:tblCellMar>
            <w:top w:w="0" w:type="dxa"/>
            <w:left w:w="0" w:type="dxa"/>
            <w:bottom w:w="0" w:type="dxa"/>
            <w:right w:w="0" w:type="dxa"/>
          </w:tblCellMar>
        </w:tblPrEx>
        <w:trPr>
          <w:trHeight w:val="281" w:hRule="atLeast"/>
          <w:tblCellSpacing w:w="7" w:type="dxa"/>
          <w:jc w:val="center"/>
        </w:trPr>
        <w:tc>
          <w:tcPr>
            <w:tcW w:w="0" w:type="auto"/>
            <w:vAlign w:val="center"/>
          </w:tcPr>
          <w:p w14:paraId="31489FC1">
            <w:pPr>
              <w:widowControl w:val="0"/>
              <w:spacing w:after="160" w:line="360" w:lineRule="auto"/>
              <w:jc w:val="center"/>
              <w:rPr>
                <w:rFonts w:ascii="GHEA Grapalat" w:hAnsi="GHEA Grapalat"/>
                <w:iCs/>
                <w:color w:val="000000"/>
              </w:rPr>
            </w:pPr>
            <w:r>
              <w:rPr>
                <w:rFonts w:ascii="GHEA Grapalat" w:hAnsi="GHEA Grapalat"/>
                <w:color w:val="000000"/>
              </w:rPr>
              <w:t>М. П.</w:t>
            </w:r>
          </w:p>
        </w:tc>
        <w:tc>
          <w:tcPr>
            <w:tcW w:w="0" w:type="auto"/>
            <w:vAlign w:val="center"/>
          </w:tcPr>
          <w:p w14:paraId="5E3CC8B8">
            <w:pPr>
              <w:widowControl w:val="0"/>
              <w:spacing w:after="160" w:line="360" w:lineRule="auto"/>
              <w:jc w:val="center"/>
              <w:rPr>
                <w:rFonts w:ascii="GHEA Grapalat" w:hAnsi="GHEA Grapalat"/>
                <w:iCs/>
                <w:color w:val="000000"/>
              </w:rPr>
            </w:pPr>
            <w:r>
              <w:rPr>
                <w:rFonts w:ascii="GHEA Grapalat" w:hAnsi="GHEA Grapalat"/>
                <w:color w:val="000000"/>
              </w:rPr>
              <w:t>М. П.</w:t>
            </w:r>
          </w:p>
        </w:tc>
      </w:tr>
    </w:tbl>
    <w:p w14:paraId="6D79C7F7">
      <w:pPr>
        <w:widowControl w:val="0"/>
        <w:spacing w:after="160" w:line="360" w:lineRule="auto"/>
        <w:ind w:firstLine="567"/>
        <w:jc w:val="center"/>
        <w:rPr>
          <w:rFonts w:ascii="GHEA Grapalat" w:hAnsi="GHEA Grapalat" w:cs="Sylfaen"/>
          <w:b/>
        </w:rPr>
      </w:pPr>
    </w:p>
    <w:p w14:paraId="33183D35">
      <w:pPr>
        <w:rPr>
          <w:rFonts w:ascii="GHEA Grapalat" w:hAnsi="GHEA Grapalat" w:cs="Sylfaen"/>
          <w:b/>
        </w:rPr>
      </w:pPr>
      <w:r>
        <w:rPr>
          <w:rFonts w:ascii="GHEA Grapalat" w:hAnsi="GHEA Grapalat" w:cs="Sylfaen"/>
          <w:b/>
        </w:rPr>
        <w:br w:type="page"/>
      </w:r>
    </w:p>
    <w:p w14:paraId="46FB2739">
      <w:pPr>
        <w:widowControl w:val="0"/>
        <w:spacing w:after="160" w:line="360" w:lineRule="auto"/>
        <w:ind w:firstLine="567"/>
        <w:jc w:val="right"/>
        <w:rPr>
          <w:rFonts w:ascii="GHEA Grapalat" w:hAnsi="GHEA Grapalat" w:cs="Sylfaen"/>
          <w:i/>
        </w:rPr>
      </w:pPr>
      <w:r>
        <w:rPr>
          <w:rFonts w:ascii="GHEA Grapalat" w:hAnsi="GHEA Grapalat"/>
          <w:i/>
        </w:rPr>
        <w:t>Приложение № 4.1</w:t>
      </w:r>
    </w:p>
    <w:p w14:paraId="18804D74">
      <w:pPr>
        <w:widowControl w:val="0"/>
        <w:spacing w:after="160" w:line="360" w:lineRule="auto"/>
        <w:ind w:firstLine="567"/>
        <w:jc w:val="right"/>
        <w:rPr>
          <w:rFonts w:ascii="GHEA Grapalat" w:hAnsi="GHEA Grapalat" w:cs="Arial"/>
          <w:i/>
        </w:rPr>
      </w:pPr>
      <w:r>
        <w:rPr>
          <w:rFonts w:ascii="GHEA Grapalat" w:hAnsi="GHEA Grapalat"/>
          <w:i/>
        </w:rPr>
        <w:t>к Договору под кодом</w:t>
      </w:r>
      <w:r>
        <w:rPr>
          <w:rFonts w:ascii="GHEA Grapalat" w:hAnsi="GHEA Grapalat" w:cs="Arial"/>
          <w:i/>
        </w:rPr>
        <w:br w:type="textWrapping"/>
      </w:r>
      <w:r>
        <w:rPr>
          <w:rFonts w:ascii="GHEA Grapalat" w:hAnsi="GHEA Grapalat"/>
          <w:i/>
        </w:rPr>
        <w:t xml:space="preserve">заключенному " </w:t>
      </w:r>
      <w:r>
        <w:rPr>
          <w:rFonts w:ascii="GHEA Grapalat" w:hAnsi="GHEA Grapalat"/>
          <w:i/>
        </w:rPr>
        <w:tab/>
      </w:r>
      <w:r>
        <w:rPr>
          <w:rFonts w:ascii="GHEA Grapalat" w:hAnsi="GHEA Grapalat"/>
          <w:i/>
        </w:rPr>
        <w:t xml:space="preserve">"  </w:t>
      </w:r>
      <w:r>
        <w:rPr>
          <w:rFonts w:ascii="GHEA Grapalat" w:hAnsi="GHEA Grapalat"/>
          <w:i/>
        </w:rPr>
        <w:tab/>
      </w:r>
      <w:r>
        <w:rPr>
          <w:rFonts w:ascii="GHEA Grapalat" w:hAnsi="GHEA Grapalat"/>
          <w:i/>
        </w:rPr>
        <w:t>20</w:t>
      </w:r>
      <w:r>
        <w:rPr>
          <w:rFonts w:ascii="GHEA Grapalat" w:hAnsi="GHEA Grapalat"/>
          <w:i/>
        </w:rPr>
        <w:tab/>
      </w:r>
      <w:r>
        <w:rPr>
          <w:rFonts w:ascii="GHEA Grapalat" w:hAnsi="GHEA Grapalat"/>
          <w:i/>
        </w:rPr>
        <w:t>г.</w:t>
      </w:r>
    </w:p>
    <w:p w14:paraId="6280268F">
      <w:pPr>
        <w:widowControl w:val="0"/>
        <w:spacing w:after="160" w:line="360" w:lineRule="auto"/>
        <w:jc w:val="center"/>
        <w:rPr>
          <w:rFonts w:ascii="GHEA Grapalat" w:hAnsi="GHEA Grapalat" w:cs="Sylfaen"/>
        </w:rPr>
      </w:pPr>
    </w:p>
    <w:p w14:paraId="711F2ECB">
      <w:pPr>
        <w:widowControl w:val="0"/>
        <w:tabs>
          <w:tab w:val="left" w:pos="2250"/>
        </w:tabs>
        <w:spacing w:after="160" w:line="360" w:lineRule="auto"/>
        <w:jc w:val="center"/>
        <w:rPr>
          <w:rFonts w:ascii="GHEA Grapalat" w:hAnsi="GHEA Grapalat" w:cs="Sylfaen"/>
          <w:bCs/>
        </w:rPr>
      </w:pPr>
      <w:r>
        <w:rPr>
          <w:rFonts w:ascii="GHEA Grapalat" w:hAnsi="GHEA Grapalat"/>
        </w:rPr>
        <w:t>АКТ №______</w:t>
      </w:r>
    </w:p>
    <w:p w14:paraId="1CB73680">
      <w:pPr>
        <w:widowControl w:val="0"/>
        <w:tabs>
          <w:tab w:val="left" w:pos="2250"/>
        </w:tabs>
        <w:spacing w:after="160" w:line="360" w:lineRule="auto"/>
        <w:jc w:val="center"/>
        <w:rPr>
          <w:rFonts w:ascii="GHEA Grapalat" w:hAnsi="GHEA Grapalat" w:cs="Sylfaen"/>
          <w:bCs/>
        </w:rPr>
      </w:pPr>
      <w:r>
        <w:rPr>
          <w:rFonts w:ascii="GHEA Grapalat" w:hAnsi="GHEA Grapalat"/>
        </w:rPr>
        <w:t>относительно фиксирования факта сдачи Заказчику результата договора</w:t>
      </w:r>
    </w:p>
    <w:p w14:paraId="701566AD">
      <w:pPr>
        <w:widowControl w:val="0"/>
        <w:tabs>
          <w:tab w:val="left" w:pos="360"/>
          <w:tab w:val="left" w:pos="540"/>
        </w:tabs>
        <w:spacing w:after="160" w:line="360" w:lineRule="auto"/>
        <w:ind w:firstLine="567"/>
        <w:jc w:val="both"/>
        <w:rPr>
          <w:rFonts w:ascii="GHEA Grapalat" w:hAnsi="GHEA Grapalat"/>
        </w:rPr>
      </w:pPr>
    </w:p>
    <w:p w14:paraId="1AC1307D">
      <w:pPr>
        <w:widowControl w:val="0"/>
        <w:jc w:val="both"/>
        <w:rPr>
          <w:rFonts w:ascii="GHEA Grapalat" w:hAnsi="GHEA Grapalat"/>
        </w:rPr>
      </w:pPr>
      <w:r>
        <w:rPr>
          <w:rFonts w:ascii="GHEA Grapalat" w:hAnsi="GHEA Grapalat"/>
        </w:rPr>
        <w:t xml:space="preserve">Настоящим фиксируется, что в рамках договора закупки № ___________________, </w:t>
      </w:r>
    </w:p>
    <w:p w14:paraId="00A2DAA9">
      <w:pPr>
        <w:widowControl w:val="0"/>
        <w:spacing w:after="160" w:line="360" w:lineRule="auto"/>
        <w:ind w:left="6946"/>
        <w:jc w:val="center"/>
        <w:rPr>
          <w:rFonts w:ascii="GHEA Grapalat" w:hAnsi="GHEA Grapalat"/>
          <w:vertAlign w:val="superscript"/>
        </w:rPr>
      </w:pPr>
      <w:r>
        <w:rPr>
          <w:rFonts w:ascii="GHEA Grapalat" w:hAnsi="GHEA Grapalat"/>
          <w:vertAlign w:val="superscript"/>
        </w:rPr>
        <w:t>номер договора</w:t>
      </w:r>
    </w:p>
    <w:p w14:paraId="24F68777">
      <w:pPr>
        <w:widowControl w:val="0"/>
        <w:tabs>
          <w:tab w:val="left" w:pos="8789"/>
        </w:tabs>
        <w:jc w:val="both"/>
        <w:rPr>
          <w:rFonts w:ascii="GHEA Grapalat" w:hAnsi="GHEA Grapalat" w:cs="Sylfaen"/>
        </w:rPr>
      </w:pPr>
      <w:r>
        <w:rPr>
          <w:rFonts w:ascii="GHEA Grapalat" w:hAnsi="GHEA Grapalat"/>
        </w:rPr>
        <w:t>заключенного _________________________________________________ 20</w:t>
      </w:r>
      <w:r>
        <w:rPr>
          <w:rFonts w:ascii="GHEA Grapalat" w:hAnsi="GHEA Grapalat"/>
        </w:rPr>
        <w:tab/>
      </w:r>
      <w:r>
        <w:rPr>
          <w:rFonts w:ascii="GHEA Grapalat" w:hAnsi="GHEA Grapalat"/>
        </w:rPr>
        <w:t>г.</w:t>
      </w:r>
    </w:p>
    <w:p w14:paraId="21A52533">
      <w:pPr>
        <w:widowControl w:val="0"/>
        <w:spacing w:after="160" w:line="360" w:lineRule="auto"/>
        <w:ind w:right="-360"/>
        <w:jc w:val="center"/>
        <w:rPr>
          <w:rFonts w:ascii="GHEA Grapalat" w:hAnsi="GHEA Grapalat" w:cs="Sylfaen"/>
          <w:vertAlign w:val="superscript"/>
        </w:rPr>
      </w:pPr>
      <w:r>
        <w:rPr>
          <w:rFonts w:ascii="GHEA Grapalat" w:hAnsi="GHEA Grapalat"/>
          <w:vertAlign w:val="superscript"/>
        </w:rPr>
        <w:t>дата заключения договора</w:t>
      </w:r>
    </w:p>
    <w:p w14:paraId="28C7E0BE">
      <w:pPr>
        <w:widowControl w:val="0"/>
        <w:ind w:right="-357"/>
        <w:jc w:val="both"/>
        <w:rPr>
          <w:rFonts w:ascii="GHEA Grapalat" w:hAnsi="GHEA Grapalat" w:cs="Sylfaen"/>
          <w:u w:val="single"/>
        </w:rPr>
      </w:pPr>
      <w:r>
        <w:rPr>
          <w:rFonts w:ascii="GHEA Grapalat" w:hAnsi="GHEA Grapalat"/>
        </w:rPr>
        <w:t>между __________ (далее — Заказчик) и _____________ (далее — Исполнитель),</w:t>
      </w:r>
    </w:p>
    <w:p w14:paraId="4DB0D961">
      <w:pPr>
        <w:widowControl w:val="0"/>
        <w:tabs>
          <w:tab w:val="left" w:pos="4678"/>
        </w:tabs>
        <w:spacing w:after="160" w:line="360" w:lineRule="auto"/>
        <w:ind w:left="851" w:right="-1"/>
        <w:jc w:val="both"/>
        <w:rPr>
          <w:rFonts w:ascii="GHEA Grapalat" w:hAnsi="GHEA Grapalat" w:cs="Sylfaen"/>
          <w:u w:val="single"/>
          <w:vertAlign w:val="superscript"/>
        </w:rPr>
      </w:pPr>
      <w:r>
        <w:rPr>
          <w:rFonts w:ascii="GHEA Grapalat" w:hAnsi="GHEA Grapalat"/>
          <w:vertAlign w:val="superscript"/>
        </w:rPr>
        <w:t xml:space="preserve">имя Заказчика </w:t>
      </w:r>
      <w:r>
        <w:rPr>
          <w:rFonts w:ascii="GHEA Grapalat" w:hAnsi="GHEA Grapalat"/>
          <w:vertAlign w:val="superscript"/>
        </w:rPr>
        <w:tab/>
      </w:r>
      <w:r>
        <w:rPr>
          <w:rFonts w:ascii="GHEA Grapalat" w:hAnsi="GHEA Grapalat"/>
          <w:vertAlign w:val="superscript"/>
        </w:rPr>
        <w:t>имя Исполнителя</w:t>
      </w:r>
    </w:p>
    <w:p w14:paraId="0A8E066B">
      <w:pPr>
        <w:widowControl w:val="0"/>
        <w:spacing w:after="160" w:line="360" w:lineRule="auto"/>
        <w:jc w:val="both"/>
        <w:rPr>
          <w:rFonts w:ascii="GHEA Grapalat" w:hAnsi="GHEA Grapalat" w:cs="Sylfaen"/>
        </w:rPr>
      </w:pPr>
      <w:r>
        <w:rPr>
          <w:rFonts w:ascii="GHEA Grapalat" w:hAnsi="GHEA Grapalat"/>
        </w:rPr>
        <w:t>Исполнитель _____________ 20 г. с целью сдачи-приемки сдал Заказчику нижеуказанные работы:</w:t>
      </w:r>
    </w:p>
    <w:p w14:paraId="7DA75666">
      <w:pPr>
        <w:widowControl w:val="0"/>
        <w:tabs>
          <w:tab w:val="left" w:pos="360"/>
          <w:tab w:val="left" w:pos="540"/>
        </w:tabs>
        <w:spacing w:after="160" w:line="360" w:lineRule="auto"/>
        <w:ind w:firstLine="567"/>
        <w:jc w:val="both"/>
        <w:rPr>
          <w:rFonts w:ascii="GHEA Grapalat" w:hAnsi="GHEA Grapalat" w:cs="Sylfaen"/>
        </w:rPr>
      </w:pPr>
    </w:p>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3852"/>
        <w:gridCol w:w="2062"/>
        <w:gridCol w:w="1784"/>
      </w:tblGrid>
      <w:tr w14:paraId="73433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7698" w:type="dxa"/>
            <w:gridSpan w:val="3"/>
            <w:tcBorders>
              <w:top w:val="single" w:color="000000" w:sz="4" w:space="0"/>
              <w:left w:val="single" w:color="000000" w:sz="4" w:space="0"/>
              <w:bottom w:val="single" w:color="000000" w:sz="4" w:space="0"/>
              <w:right w:val="single" w:color="000000" w:sz="4" w:space="0"/>
            </w:tcBorders>
          </w:tcPr>
          <w:p w14:paraId="27FFA5FE">
            <w:pPr>
              <w:widowControl w:val="0"/>
              <w:spacing w:after="120"/>
              <w:jc w:val="center"/>
              <w:rPr>
                <w:rFonts w:ascii="GHEA Grapalat" w:hAnsi="GHEA Grapalat" w:cs="Sylfaen"/>
                <w:bCs/>
                <w:sz w:val="16"/>
                <w:szCs w:val="16"/>
              </w:rPr>
            </w:pPr>
            <w:r>
              <w:rPr>
                <w:rFonts w:ascii="GHEA Grapalat" w:hAnsi="GHEA Grapalat"/>
                <w:sz w:val="16"/>
                <w:szCs w:val="16"/>
              </w:rPr>
              <w:t>Работа</w:t>
            </w:r>
          </w:p>
        </w:tc>
      </w:tr>
      <w:tr w14:paraId="227996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vAlign w:val="center"/>
          </w:tcPr>
          <w:p w14:paraId="63ECD8F1">
            <w:pPr>
              <w:widowControl w:val="0"/>
              <w:spacing w:after="120"/>
              <w:ind w:firstLine="567"/>
              <w:jc w:val="center"/>
              <w:rPr>
                <w:rFonts w:ascii="GHEA Grapalat" w:hAnsi="GHEA Grapalat"/>
                <w:sz w:val="16"/>
                <w:szCs w:val="16"/>
              </w:rPr>
            </w:pPr>
            <w:r>
              <w:rPr>
                <w:rFonts w:ascii="GHEA Grapalat" w:hAnsi="GHEA Grapalat"/>
                <w:sz w:val="16"/>
                <w:szCs w:val="16"/>
              </w:rPr>
              <w:t>наименование</w:t>
            </w:r>
          </w:p>
        </w:tc>
        <w:tc>
          <w:tcPr>
            <w:tcW w:w="2062" w:type="dxa"/>
            <w:tcBorders>
              <w:top w:val="single" w:color="000000" w:sz="4" w:space="0"/>
              <w:left w:val="single" w:color="000000" w:sz="4" w:space="0"/>
              <w:bottom w:val="single" w:color="000000" w:sz="4" w:space="0"/>
              <w:right w:val="single" w:color="auto" w:sz="4" w:space="0"/>
            </w:tcBorders>
            <w:vAlign w:val="center"/>
          </w:tcPr>
          <w:p w14:paraId="2A4F2513">
            <w:pPr>
              <w:widowControl w:val="0"/>
              <w:spacing w:after="120"/>
              <w:jc w:val="center"/>
              <w:rPr>
                <w:rFonts w:ascii="GHEA Grapalat" w:hAnsi="GHEA Grapalat"/>
                <w:sz w:val="16"/>
                <w:szCs w:val="16"/>
              </w:rPr>
            </w:pPr>
            <w:r>
              <w:rPr>
                <w:rFonts w:ascii="GHEA Grapalat" w:hAnsi="GHEA Grapalat"/>
                <w:sz w:val="16"/>
                <w:szCs w:val="16"/>
              </w:rPr>
              <w:t xml:space="preserve">единица измерения </w:t>
            </w:r>
          </w:p>
        </w:tc>
        <w:tc>
          <w:tcPr>
            <w:tcW w:w="1784" w:type="dxa"/>
            <w:tcBorders>
              <w:top w:val="single" w:color="000000" w:sz="4" w:space="0"/>
              <w:left w:val="single" w:color="auto" w:sz="4" w:space="0"/>
              <w:bottom w:val="single" w:color="000000" w:sz="4" w:space="0"/>
              <w:right w:val="single" w:color="000000" w:sz="4" w:space="0"/>
            </w:tcBorders>
            <w:vAlign w:val="center"/>
          </w:tcPr>
          <w:p w14:paraId="4974F9D8">
            <w:pPr>
              <w:widowControl w:val="0"/>
              <w:spacing w:after="120"/>
              <w:jc w:val="center"/>
              <w:rPr>
                <w:rFonts w:ascii="GHEA Grapalat" w:hAnsi="GHEA Grapalat"/>
                <w:sz w:val="16"/>
                <w:szCs w:val="16"/>
              </w:rPr>
            </w:pPr>
            <w:r>
              <w:rPr>
                <w:rFonts w:ascii="GHEA Grapalat" w:hAnsi="GHEA Grapalat"/>
                <w:sz w:val="16"/>
                <w:szCs w:val="16"/>
              </w:rPr>
              <w:t>объем (фактический)</w:t>
            </w:r>
          </w:p>
        </w:tc>
      </w:tr>
      <w:tr w14:paraId="481646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tcPr>
          <w:p w14:paraId="4879C163">
            <w:pPr>
              <w:widowControl w:val="0"/>
              <w:spacing w:after="120"/>
              <w:ind w:firstLine="567"/>
              <w:rPr>
                <w:rFonts w:ascii="GHEA Grapalat" w:hAnsi="GHEA Grapalat" w:cs="Sylfaen"/>
                <w:sz w:val="16"/>
                <w:szCs w:val="16"/>
              </w:rPr>
            </w:pPr>
          </w:p>
        </w:tc>
        <w:tc>
          <w:tcPr>
            <w:tcW w:w="2062" w:type="dxa"/>
            <w:tcBorders>
              <w:top w:val="single" w:color="000000" w:sz="4" w:space="0"/>
              <w:left w:val="single" w:color="000000" w:sz="4" w:space="0"/>
              <w:bottom w:val="single" w:color="000000" w:sz="4" w:space="0"/>
              <w:right w:val="single" w:color="auto" w:sz="4" w:space="0"/>
            </w:tcBorders>
          </w:tcPr>
          <w:p w14:paraId="61BE365E">
            <w:pPr>
              <w:widowControl w:val="0"/>
              <w:spacing w:after="120"/>
              <w:rPr>
                <w:rFonts w:ascii="GHEA Grapalat" w:hAnsi="GHEA Grapalat" w:cs="Sylfaen"/>
                <w:sz w:val="16"/>
                <w:szCs w:val="16"/>
              </w:rPr>
            </w:pPr>
          </w:p>
        </w:tc>
        <w:tc>
          <w:tcPr>
            <w:tcW w:w="1784" w:type="dxa"/>
            <w:tcBorders>
              <w:top w:val="single" w:color="000000" w:sz="4" w:space="0"/>
              <w:left w:val="single" w:color="auto" w:sz="4" w:space="0"/>
              <w:bottom w:val="single" w:color="000000" w:sz="4" w:space="0"/>
              <w:right w:val="single" w:color="000000" w:sz="4" w:space="0"/>
            </w:tcBorders>
          </w:tcPr>
          <w:p w14:paraId="41FBF834">
            <w:pPr>
              <w:widowControl w:val="0"/>
              <w:spacing w:after="120"/>
              <w:rPr>
                <w:rFonts w:ascii="GHEA Grapalat" w:hAnsi="GHEA Grapalat" w:cs="Sylfaen"/>
                <w:sz w:val="16"/>
                <w:szCs w:val="16"/>
              </w:rPr>
            </w:pPr>
          </w:p>
        </w:tc>
      </w:tr>
      <w:tr w14:paraId="37E981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jc w:val="center"/>
        </w:trPr>
        <w:tc>
          <w:tcPr>
            <w:tcW w:w="3852" w:type="dxa"/>
            <w:tcBorders>
              <w:top w:val="single" w:color="000000" w:sz="4" w:space="0"/>
              <w:left w:val="single" w:color="000000" w:sz="4" w:space="0"/>
              <w:bottom w:val="single" w:color="000000" w:sz="4" w:space="0"/>
              <w:right w:val="single" w:color="000000" w:sz="4" w:space="0"/>
            </w:tcBorders>
          </w:tcPr>
          <w:p w14:paraId="43EBE610">
            <w:pPr>
              <w:widowControl w:val="0"/>
              <w:spacing w:after="120"/>
              <w:ind w:firstLine="567"/>
              <w:rPr>
                <w:rFonts w:ascii="GHEA Grapalat" w:hAnsi="GHEA Grapalat" w:cs="Sylfaen"/>
                <w:sz w:val="16"/>
                <w:szCs w:val="16"/>
              </w:rPr>
            </w:pPr>
          </w:p>
        </w:tc>
        <w:tc>
          <w:tcPr>
            <w:tcW w:w="2062" w:type="dxa"/>
            <w:tcBorders>
              <w:top w:val="single" w:color="000000" w:sz="4" w:space="0"/>
              <w:left w:val="single" w:color="000000" w:sz="4" w:space="0"/>
              <w:bottom w:val="single" w:color="000000" w:sz="4" w:space="0"/>
              <w:right w:val="single" w:color="auto" w:sz="4" w:space="0"/>
            </w:tcBorders>
          </w:tcPr>
          <w:p w14:paraId="7D85AC89">
            <w:pPr>
              <w:widowControl w:val="0"/>
              <w:spacing w:after="120"/>
              <w:rPr>
                <w:rFonts w:ascii="GHEA Grapalat" w:hAnsi="GHEA Grapalat" w:cs="Sylfaen"/>
                <w:sz w:val="16"/>
                <w:szCs w:val="16"/>
              </w:rPr>
            </w:pPr>
          </w:p>
        </w:tc>
        <w:tc>
          <w:tcPr>
            <w:tcW w:w="1784" w:type="dxa"/>
            <w:tcBorders>
              <w:top w:val="single" w:color="000000" w:sz="4" w:space="0"/>
              <w:left w:val="single" w:color="auto" w:sz="4" w:space="0"/>
              <w:bottom w:val="single" w:color="000000" w:sz="4" w:space="0"/>
              <w:right w:val="single" w:color="000000" w:sz="4" w:space="0"/>
            </w:tcBorders>
          </w:tcPr>
          <w:p w14:paraId="7CD81C62">
            <w:pPr>
              <w:widowControl w:val="0"/>
              <w:spacing w:after="120"/>
              <w:rPr>
                <w:rFonts w:ascii="GHEA Grapalat" w:hAnsi="GHEA Grapalat" w:cs="Sylfaen"/>
                <w:sz w:val="16"/>
                <w:szCs w:val="16"/>
              </w:rPr>
            </w:pPr>
          </w:p>
        </w:tc>
      </w:tr>
    </w:tbl>
    <w:p w14:paraId="4544D547">
      <w:pPr>
        <w:widowControl w:val="0"/>
        <w:tabs>
          <w:tab w:val="left" w:pos="360"/>
          <w:tab w:val="left" w:pos="540"/>
        </w:tabs>
        <w:spacing w:after="160" w:line="360" w:lineRule="auto"/>
        <w:ind w:firstLine="567"/>
        <w:jc w:val="both"/>
        <w:rPr>
          <w:rFonts w:ascii="GHEA Grapalat" w:hAnsi="GHEA Grapalat" w:cs="Sylfaen"/>
        </w:rPr>
      </w:pPr>
    </w:p>
    <w:p w14:paraId="5320333D">
      <w:pPr>
        <w:widowControl w:val="0"/>
        <w:tabs>
          <w:tab w:val="left" w:pos="360"/>
          <w:tab w:val="left" w:pos="540"/>
        </w:tabs>
        <w:spacing w:after="160" w:line="360" w:lineRule="auto"/>
        <w:ind w:firstLine="567"/>
        <w:jc w:val="both"/>
        <w:rPr>
          <w:rFonts w:ascii="GHEA Grapalat" w:hAnsi="GHEA Grapalat"/>
        </w:rPr>
      </w:pPr>
      <w:r>
        <w:rPr>
          <w:rFonts w:ascii="GHEA Grapalat" w:hAnsi="GHEA Grapalat"/>
        </w:rPr>
        <w:t>Настоящий акт составлен в 2 экземплярах, каждой из сторон предоставляется по одному экземпляру.</w:t>
      </w:r>
    </w:p>
    <w:p w14:paraId="39E4A473">
      <w:pPr>
        <w:rPr>
          <w:rFonts w:ascii="GHEA Grapalat" w:hAnsi="GHEA Grapalat"/>
        </w:rPr>
      </w:pPr>
      <w:r>
        <w:rPr>
          <w:rFonts w:ascii="GHEA Grapalat" w:hAnsi="GHEA Grapalat"/>
        </w:rPr>
        <w:br w:type="page"/>
      </w:r>
    </w:p>
    <w:p w14:paraId="14AAEFA3">
      <w:pPr>
        <w:widowControl w:val="0"/>
        <w:spacing w:after="160" w:line="360" w:lineRule="auto"/>
        <w:jc w:val="center"/>
        <w:rPr>
          <w:rFonts w:ascii="GHEA Grapalat" w:hAnsi="GHEA Grapalat" w:cs="Sylfaen"/>
        </w:rPr>
      </w:pPr>
      <w:r>
        <w:rPr>
          <w:rFonts w:ascii="GHEA Grapalat" w:hAnsi="GHEA Grapalat"/>
        </w:rPr>
        <w:t>СТОРОНЫ</w:t>
      </w:r>
    </w:p>
    <w:p w14:paraId="33D10594">
      <w:pPr>
        <w:widowControl w:val="0"/>
        <w:tabs>
          <w:tab w:val="left" w:pos="360"/>
          <w:tab w:val="left" w:pos="540"/>
        </w:tabs>
        <w:spacing w:after="160" w:line="360" w:lineRule="auto"/>
        <w:jc w:val="center"/>
        <w:rPr>
          <w:rFonts w:ascii="GHEA Grapalat" w:hAnsi="GHEA Grapalat" w:cs="Sylfaen"/>
        </w:rPr>
      </w:pPr>
    </w:p>
    <w:tbl>
      <w:tblPr>
        <w:tblStyle w:val="12"/>
        <w:tblW w:w="0" w:type="auto"/>
        <w:tblInd w:w="0" w:type="dxa"/>
        <w:tblLayout w:type="autofit"/>
        <w:tblCellMar>
          <w:top w:w="0" w:type="dxa"/>
          <w:left w:w="108" w:type="dxa"/>
          <w:bottom w:w="0" w:type="dxa"/>
          <w:right w:w="108" w:type="dxa"/>
        </w:tblCellMar>
      </w:tblPr>
      <w:tblGrid>
        <w:gridCol w:w="4449"/>
        <w:gridCol w:w="4837"/>
      </w:tblGrid>
      <w:tr w14:paraId="0F4E6705">
        <w:tblPrEx>
          <w:tblCellMar>
            <w:top w:w="0" w:type="dxa"/>
            <w:left w:w="108" w:type="dxa"/>
            <w:bottom w:w="0" w:type="dxa"/>
            <w:right w:w="108" w:type="dxa"/>
          </w:tblCellMar>
        </w:tblPrEx>
        <w:tc>
          <w:tcPr>
            <w:tcW w:w="4785" w:type="dxa"/>
          </w:tcPr>
          <w:p w14:paraId="02E75721">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Передал</w:t>
            </w:r>
          </w:p>
        </w:tc>
        <w:tc>
          <w:tcPr>
            <w:tcW w:w="5223" w:type="dxa"/>
          </w:tcPr>
          <w:p w14:paraId="5104CB8D">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Принял</w:t>
            </w:r>
          </w:p>
        </w:tc>
      </w:tr>
    </w:tbl>
    <w:p w14:paraId="44316230">
      <w:pPr>
        <w:widowControl w:val="0"/>
        <w:tabs>
          <w:tab w:val="left" w:pos="360"/>
          <w:tab w:val="left" w:pos="540"/>
        </w:tabs>
        <w:spacing w:after="160" w:line="360" w:lineRule="auto"/>
        <w:jc w:val="right"/>
        <w:rPr>
          <w:rFonts w:ascii="GHEA Grapalat" w:hAnsi="GHEA Grapalat" w:cs="Sylfaen"/>
        </w:rPr>
      </w:pPr>
      <w:r>
        <w:rPr>
          <w:rFonts w:ascii="GHEA Grapalat" w:hAnsi="GHEA Grapalat"/>
        </w:rPr>
        <w:t>представитель, спроектировавший заявку:</w:t>
      </w:r>
    </w:p>
    <w:p w14:paraId="09E238B2">
      <w:pPr>
        <w:widowControl w:val="0"/>
        <w:spacing w:after="160" w:line="360" w:lineRule="auto"/>
        <w:jc w:val="center"/>
        <w:rPr>
          <w:rFonts w:ascii="GHEA Grapalat" w:hAnsi="GHEA Grapalat" w:cs="Sylfaen"/>
        </w:rPr>
      </w:pPr>
    </w:p>
    <w:tbl>
      <w:tblPr>
        <w:tblStyle w:val="12"/>
        <w:tblW w:w="9750" w:type="dxa"/>
        <w:jc w:val="center"/>
        <w:tblCellSpacing w:w="7" w:type="dxa"/>
        <w:tblLayout w:type="autofit"/>
        <w:tblCellMar>
          <w:top w:w="0" w:type="dxa"/>
          <w:left w:w="0" w:type="dxa"/>
          <w:bottom w:w="0" w:type="dxa"/>
          <w:right w:w="0" w:type="dxa"/>
        </w:tblCellMar>
      </w:tblPr>
      <w:tblGrid>
        <w:gridCol w:w="4974"/>
        <w:gridCol w:w="4776"/>
      </w:tblGrid>
      <w:tr w14:paraId="13D9ABE9">
        <w:tblPrEx>
          <w:tblCellMar>
            <w:top w:w="0" w:type="dxa"/>
            <w:left w:w="0" w:type="dxa"/>
            <w:bottom w:w="0" w:type="dxa"/>
            <w:right w:w="0" w:type="dxa"/>
          </w:tblCellMar>
        </w:tblPrEx>
        <w:trPr>
          <w:tblCellSpacing w:w="7" w:type="dxa"/>
          <w:jc w:val="center"/>
        </w:trPr>
        <w:tc>
          <w:tcPr>
            <w:tcW w:w="0" w:type="auto"/>
            <w:vAlign w:val="center"/>
          </w:tcPr>
          <w:p w14:paraId="39A22639">
            <w:pPr>
              <w:widowControl w:val="0"/>
              <w:jc w:val="center"/>
              <w:rPr>
                <w:rFonts w:ascii="GHEA Grapalat" w:hAnsi="GHEA Grapalat" w:cs="GHEA Grapalat"/>
                <w:color w:val="000000"/>
              </w:rPr>
            </w:pPr>
            <w:r>
              <w:rPr>
                <w:rFonts w:ascii="GHEA Grapalat" w:hAnsi="GHEA Grapalat"/>
                <w:color w:val="000000"/>
              </w:rPr>
              <w:t xml:space="preserve">_________________________ </w:t>
            </w:r>
          </w:p>
          <w:p w14:paraId="12DB89C4">
            <w:pPr>
              <w:widowControl w:val="0"/>
              <w:spacing w:after="160" w:line="360" w:lineRule="auto"/>
              <w:jc w:val="center"/>
              <w:rPr>
                <w:rFonts w:ascii="GHEA Grapalat" w:hAnsi="GHEA Grapalat" w:cs="GHEA Grapalat"/>
                <w:color w:val="000000"/>
                <w:vertAlign w:val="superscript"/>
              </w:rPr>
            </w:pPr>
            <w:r>
              <w:rPr>
                <w:rFonts w:ascii="GHEA Grapalat" w:hAnsi="GHEA Grapalat"/>
                <w:color w:val="000000"/>
                <w:vertAlign w:val="superscript"/>
              </w:rPr>
              <w:t>фамилия, имя</w:t>
            </w:r>
          </w:p>
        </w:tc>
        <w:tc>
          <w:tcPr>
            <w:tcW w:w="0" w:type="auto"/>
            <w:vAlign w:val="center"/>
          </w:tcPr>
          <w:p w14:paraId="346D0FC5">
            <w:pPr>
              <w:widowControl w:val="0"/>
              <w:jc w:val="center"/>
              <w:rPr>
                <w:rFonts w:ascii="GHEA Grapalat" w:hAnsi="GHEA Grapalat" w:cs="GHEA Grapalat"/>
                <w:color w:val="000000"/>
              </w:rPr>
            </w:pPr>
            <w:r>
              <w:rPr>
                <w:rFonts w:ascii="GHEA Grapalat" w:hAnsi="GHEA Grapalat"/>
                <w:color w:val="000000"/>
              </w:rPr>
              <w:t>________________________</w:t>
            </w:r>
          </w:p>
          <w:p w14:paraId="5C1DEAB6">
            <w:pPr>
              <w:widowControl w:val="0"/>
              <w:spacing w:after="160" w:line="360" w:lineRule="auto"/>
              <w:jc w:val="center"/>
              <w:rPr>
                <w:rFonts w:ascii="GHEA Grapalat" w:hAnsi="GHEA Grapalat" w:cs="GHEA Grapalat"/>
                <w:color w:val="000000"/>
                <w:vertAlign w:val="superscript"/>
              </w:rPr>
            </w:pPr>
            <w:r>
              <w:rPr>
                <w:rFonts w:ascii="GHEA Grapalat" w:hAnsi="GHEA Grapalat"/>
                <w:color w:val="000000"/>
                <w:vertAlign w:val="superscript"/>
              </w:rPr>
              <w:t>фамилия, имя</w:t>
            </w:r>
          </w:p>
        </w:tc>
      </w:tr>
      <w:tr w14:paraId="2DC6A913">
        <w:tblPrEx>
          <w:tblCellMar>
            <w:top w:w="0" w:type="dxa"/>
            <w:left w:w="0" w:type="dxa"/>
            <w:bottom w:w="0" w:type="dxa"/>
            <w:right w:w="0" w:type="dxa"/>
          </w:tblCellMar>
        </w:tblPrEx>
        <w:trPr>
          <w:tblCellSpacing w:w="7" w:type="dxa"/>
          <w:jc w:val="center"/>
        </w:trPr>
        <w:tc>
          <w:tcPr>
            <w:tcW w:w="0" w:type="auto"/>
            <w:vAlign w:val="center"/>
          </w:tcPr>
          <w:p w14:paraId="08A4E2DF">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ACA2564">
            <w:pPr>
              <w:widowControl w:val="0"/>
              <w:spacing w:after="160" w:line="360" w:lineRule="auto"/>
              <w:jc w:val="center"/>
              <w:rPr>
                <w:rFonts w:ascii="GHEA Grapalat" w:hAnsi="GHEA Grapalat" w:cs="GHEA Grapalat"/>
                <w:color w:val="000000"/>
                <w:vertAlign w:val="superscript"/>
                <w:lang w:val="en-US"/>
              </w:rPr>
            </w:pPr>
            <w:r>
              <w:rPr>
                <w:rFonts w:ascii="GHEA Grapalat" w:hAnsi="GHEA Grapalat"/>
                <w:color w:val="000000"/>
                <w:vertAlign w:val="superscript"/>
              </w:rPr>
              <w:t>подпись</w:t>
            </w:r>
          </w:p>
        </w:tc>
        <w:tc>
          <w:tcPr>
            <w:tcW w:w="0" w:type="auto"/>
            <w:vAlign w:val="center"/>
          </w:tcPr>
          <w:p w14:paraId="79B65C85">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45E07F74">
            <w:pPr>
              <w:widowControl w:val="0"/>
              <w:spacing w:after="160" w:line="360" w:lineRule="auto"/>
              <w:jc w:val="center"/>
              <w:rPr>
                <w:rFonts w:ascii="GHEA Grapalat" w:hAnsi="GHEA Grapalat" w:cs="GHEA Grapalat"/>
                <w:color w:val="000000"/>
                <w:vertAlign w:val="superscript"/>
              </w:rPr>
            </w:pPr>
            <w:r>
              <w:rPr>
                <w:rFonts w:ascii="GHEA Grapalat" w:hAnsi="GHEA Grapalat"/>
                <w:color w:val="000000"/>
                <w:vertAlign w:val="superscript"/>
              </w:rPr>
              <w:t>подпись</w:t>
            </w:r>
          </w:p>
        </w:tc>
      </w:tr>
    </w:tbl>
    <w:p w14:paraId="06B9665C">
      <w:pPr>
        <w:widowControl w:val="0"/>
        <w:tabs>
          <w:tab w:val="left" w:pos="360"/>
          <w:tab w:val="left" w:pos="540"/>
        </w:tabs>
        <w:spacing w:after="160" w:line="360" w:lineRule="auto"/>
        <w:jc w:val="center"/>
        <w:rPr>
          <w:rFonts w:ascii="GHEA Grapalat" w:hAnsi="GHEA Grapalat" w:cs="Sylfaen"/>
          <w:b/>
          <w:bCs/>
        </w:rPr>
      </w:pPr>
    </w:p>
    <w:p w14:paraId="364EE2C1">
      <w:pPr>
        <w:pStyle w:val="56"/>
        <w:widowControl w:val="0"/>
        <w:spacing w:after="160" w:line="360" w:lineRule="auto"/>
        <w:ind w:firstLine="567"/>
        <w:jc w:val="center"/>
        <w:rPr>
          <w:rFonts w:ascii="GHEA Grapalat" w:hAnsi="GHEA Grapalat"/>
          <w:b/>
          <w:sz w:val="24"/>
          <w:szCs w:val="24"/>
        </w:rPr>
      </w:pPr>
    </w:p>
    <w:p w14:paraId="2A2043AC">
      <w:pPr>
        <w:widowControl w:val="0"/>
        <w:spacing w:after="160"/>
        <w:ind w:left="-142" w:firstLine="142"/>
        <w:jc w:val="both"/>
        <w:rPr>
          <w:rFonts w:ascii="GHEA Grapalat" w:hAnsi="GHEA Grapalat"/>
          <w:i/>
        </w:rPr>
      </w:pPr>
    </w:p>
    <w:sectPr>
      <w:footnotePr>
        <w:pos w:val="beneathText"/>
      </w:footnotePr>
      <w:pgSz w:w="11906" w:h="16838"/>
      <w:pgMar w:top="993" w:right="1418" w:bottom="1418" w:left="1418" w:header="561" w:footer="56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Arial Armenian">
    <w:altName w:val="Arial"/>
    <w:panose1 w:val="00000000000000000000"/>
    <w:charset w:val="00"/>
    <w:family w:val="swiss"/>
    <w:pitch w:val="default"/>
    <w:sig w:usb0="00000000" w:usb1="00000000" w:usb2="00000000" w:usb3="00000000" w:csb0="00000001" w:csb1="00000000"/>
  </w:font>
  <w:font w:name="Arial LatArm">
    <w:altName w:val="Arial"/>
    <w:panose1 w:val="020B0604020202020204"/>
    <w:charset w:val="00"/>
    <w:family w:val="swiss"/>
    <w:pitch w:val="default"/>
    <w:sig w:usb0="00000000" w:usb1="00000000" w:usb2="00000000" w:usb3="00000000" w:csb0="00000001" w:csb1="00000000"/>
  </w:font>
  <w:font w:name="Times Armenian">
    <w:altName w:val="Times New Roman"/>
    <w:panose1 w:val="00000000000000000000"/>
    <w:charset w:val="00"/>
    <w:family w:val="roman"/>
    <w:pitch w:val="default"/>
    <w:sig w:usb0="00000000" w:usb1="00000000" w:usb2="00000000" w:usb3="00000000" w:csb0="00000001" w:csb1="00000000"/>
  </w:font>
  <w:font w:name="Baltica">
    <w:altName w:val="Times New Roman"/>
    <w:panose1 w:val="00000000000000000000"/>
    <w:charset w:val="00"/>
    <w:family w:val="auto"/>
    <w:pitch w:val="default"/>
    <w:sig w:usb0="00000000" w:usb1="00000000" w:usb2="00000000" w:usb3="00000000" w:csb0="00000001" w:csb1="00000000"/>
  </w:font>
  <w:font w:name="Arial AMU">
    <w:altName w:val="Arial"/>
    <w:panose1 w:val="00000000000000000000"/>
    <w:charset w:val="00"/>
    <w:family w:val="swiss"/>
    <w:pitch w:val="default"/>
    <w:sig w:usb0="00000000" w:usb1="00000000" w:usb2="00000000" w:usb3="00000000" w:csb0="00000001" w:csb1="00000000"/>
  </w:font>
  <w:font w:name="Arial">
    <w:panose1 w:val="020B0604020202020204"/>
    <w:charset w:val="CC"/>
    <w:family w:val="swiss"/>
    <w:pitch w:val="default"/>
    <w:sig w:usb0="E0002EFF" w:usb1="C000785B" w:usb2="00000009" w:usb3="00000000" w:csb0="400001FF" w:csb1="FFFF0000"/>
  </w:font>
  <w:font w:name="Arial Unicode">
    <w:altName w:val="Arial"/>
    <w:panose1 w:val="020B0604020202020204"/>
    <w:charset w:val="CC"/>
    <w:family w:val="swiss"/>
    <w:pitch w:val="default"/>
    <w:sig w:usb0="00000000" w:usb1="00000000" w:usb2="00000000" w:usb3="00000000" w:csb0="0000009F" w:csb1="00000000"/>
  </w:font>
  <w:font w:name="Tahoma">
    <w:panose1 w:val="020B0604030504040204"/>
    <w:charset w:val="CC"/>
    <w:family w:val="swiss"/>
    <w:pitch w:val="default"/>
    <w:sig w:usb0="E1002EFF" w:usb1="C000605B" w:usb2="00000029" w:usb3="00000000" w:csb0="200101FF" w:csb1="20280000"/>
  </w:font>
  <w:font w:name="Times LatArm">
    <w:altName w:val="Segoe Print"/>
    <w:panose1 w:val="00000000000000000000"/>
    <w:charset w:val="00"/>
    <w:family w:val="auto"/>
    <w:pitch w:val="default"/>
    <w:sig w:usb0="00000000" w:usb1="00000000" w:usb2="00000000" w:usb3="00000000" w:csb0="00000001" w:csb1="00000000"/>
  </w:font>
  <w:font w:name="Verdana">
    <w:panose1 w:val="020B0604030504040204"/>
    <w:charset w:val="CC"/>
    <w:family w:val="swiss"/>
    <w:pitch w:val="default"/>
    <w:sig w:usb0="A00006FF" w:usb1="4000205B" w:usb2="00000010" w:usb3="00000000" w:csb0="2000019F" w:csb1="00000000"/>
  </w:font>
  <w:font w:name="Arial Unicode MS">
    <w:altName w:val="Arial"/>
    <w:panose1 w:val="020B0604020202020204"/>
    <w:charset w:val="80"/>
    <w:family w:val="swiss"/>
    <w:pitch w:val="default"/>
    <w:sig w:usb0="00000000" w:usb1="00000000" w:usb2="0000003F" w:usb3="00000000" w:csb0="003F01FF" w:csb1="00000000"/>
  </w:font>
  <w:font w:name="Times LatRus">
    <w:altName w:val="Times New Roman"/>
    <w:panose1 w:val="02020603050405020304"/>
    <w:charset w:val="00"/>
    <w:family w:val="roman"/>
    <w:pitch w:val="default"/>
    <w:sig w:usb0="00000000" w:usb1="00000000" w:usb2="00000000" w:usb3="00000000" w:csb0="00000001" w:csb1="00000000"/>
  </w:font>
  <w:font w:name="Courier New">
    <w:panose1 w:val="02070309020205020404"/>
    <w:charset w:val="CC"/>
    <w:family w:val="modern"/>
    <w:pitch w:val="default"/>
    <w:sig w:usb0="E0002EFF" w:usb1="C0007843" w:usb2="00000009" w:usb3="00000000" w:csb0="400001FF" w:csb1="FFFF0000"/>
  </w:font>
  <w:font w:name="GHEA Grapalat">
    <w:altName w:val="Segoe Print"/>
    <w:panose1 w:val="00000000000000000000"/>
    <w:charset w:val="00"/>
    <w:family w:val="modern"/>
    <w:pitch w:val="default"/>
    <w:sig w:usb0="00000000" w:usb1="00000000" w:usb2="00000000" w:usb3="00000000" w:csb0="0000009F" w:csb1="00000000"/>
  </w:font>
  <w:font w:name="Sylfaen">
    <w:panose1 w:val="010A0502050306030303"/>
    <w:charset w:val="CC"/>
    <w:family w:val="roman"/>
    <w:pitch w:val="default"/>
    <w:sig w:usb0="04000687" w:usb1="00000000" w:usb2="00000000" w:usb3="00000000" w:csb0="2000009F" w:csb1="00000000"/>
  </w:font>
  <w:font w:name="inherit">
    <w:altName w:val="Times New Roman"/>
    <w:panose1 w:val="00000000000000000000"/>
    <w:charset w:val="00"/>
    <w:family w:val="roman"/>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8000012" w:usb3="00000000" w:csb0="0002009F" w:csb1="00000000"/>
  </w:font>
  <w:font w:name="Symbol">
    <w:panose1 w:val="05050102010706020507"/>
    <w:charset w:val="02"/>
    <w:family w:val="roman"/>
    <w:pitch w:val="default"/>
    <w:sig w:usb0="00000000" w:usb1="00000000" w:usb2="00000000" w:usb3="00000000" w:csb0="80000000" w:csb1="00000000"/>
  </w:font>
  <w:font w:name="Calibri">
    <w:panose1 w:val="020F0502020204030204"/>
    <w:charset w:val="CC"/>
    <w:family w:val="swiss"/>
    <w:pitch w:val="default"/>
    <w:sig w:usb0="E4002EFF" w:usb1="C200247B" w:usb2="00000009" w:usb3="00000000" w:csb0="200001FF" w:csb1="00000000"/>
  </w:font>
  <w:font w:name="MS Gothic">
    <w:panose1 w:val="020B0609070205080204"/>
    <w:charset w:val="80"/>
    <w:family w:val="modern"/>
    <w:pitch w:val="default"/>
    <w:sig w:usb0="E00002FF" w:usb1="6AC7FDFB" w:usb2="08000012" w:usb3="00000000" w:csb0="4002009F" w:csb1="DFD70000"/>
  </w:font>
  <w:font w:name="Segoe UI Symbol">
    <w:panose1 w:val="020B0502040204020203"/>
    <w:charset w:val="00"/>
    <w:family w:val="swiss"/>
    <w:pitch w:val="default"/>
    <w:sig w:usb0="800001E3" w:usb1="1200FFEF" w:usb2="00040000" w:usb3="04000000" w:csb0="00000001" w:csb1="40000000"/>
  </w:font>
  <w:font w:name="Cambria Math">
    <w:panose1 w:val="02040503050406030204"/>
    <w:charset w:val="CC"/>
    <w:family w:val="roman"/>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 w:name="Yu Gothic UI">
    <w:panose1 w:val="020B0500000000000000"/>
    <w:charset w:val="80"/>
    <w:family w:val="auto"/>
    <w:pitch w:val="default"/>
    <w:sig w:usb0="E00002FF" w:usb1="2AC7FDFF" w:usb2="00000016" w:usb3="00000000" w:csb0="2002009F"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503841"/>
      <w:docPartObj>
        <w:docPartGallery w:val="AutoText"/>
      </w:docPartObj>
    </w:sdtPr>
    <w:sdtEndPr>
      <w:rPr>
        <w:rFonts w:ascii="GHEA Grapalat" w:hAnsi="GHEA Grapalat"/>
        <w:sz w:val="24"/>
        <w:szCs w:val="24"/>
      </w:rPr>
    </w:sdtEndPr>
    <w:sdtContent>
      <w:p w14:paraId="688CCB41">
        <w:pPr>
          <w:pStyle w:val="29"/>
          <w:jc w:val="center"/>
          <w:rPr>
            <w:rFonts w:ascii="GHEA Grapalat" w:hAnsi="GHEA Grapalat"/>
            <w:sz w:val="24"/>
            <w:szCs w:val="24"/>
          </w:rPr>
        </w:pPr>
        <w:r>
          <w:rPr>
            <w:rFonts w:ascii="GHEA Grapalat" w:hAnsi="GHEA Grapalat"/>
            <w:sz w:val="24"/>
            <w:szCs w:val="24"/>
          </w:rPr>
          <w:fldChar w:fldCharType="begin"/>
        </w:r>
        <w:r>
          <w:rPr>
            <w:rFonts w:ascii="GHEA Grapalat" w:hAnsi="GHEA Grapalat"/>
            <w:sz w:val="24"/>
            <w:szCs w:val="24"/>
          </w:rPr>
          <w:instrText xml:space="preserve"> PAGE   \* MERGEFORMAT </w:instrText>
        </w:r>
        <w:r>
          <w:rPr>
            <w:rFonts w:ascii="GHEA Grapalat" w:hAnsi="GHEA Grapalat"/>
            <w:sz w:val="24"/>
            <w:szCs w:val="24"/>
          </w:rPr>
          <w:fldChar w:fldCharType="separate"/>
        </w:r>
        <w:r>
          <w:rPr>
            <w:rFonts w:ascii="GHEA Grapalat" w:hAnsi="GHEA Grapalat"/>
            <w:sz w:val="24"/>
            <w:szCs w:val="24"/>
          </w:rPr>
          <w:t>1</w:t>
        </w:r>
        <w:r>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66">
    <w:p>
      <w:r>
        <w:separator/>
      </w:r>
    </w:p>
  </w:footnote>
  <w:footnote w:type="continuationSeparator" w:id="67">
    <w:p>
      <w:r>
        <w:continuationSeparator/>
      </w:r>
    </w:p>
  </w:footnote>
  <w:footnote w:id="0">
    <w:p w14:paraId="2A55853E">
      <w:pPr>
        <w:pStyle w:val="31"/>
        <w:widowControl w:val="0"/>
        <w:jc w:val="both"/>
        <w:rPr>
          <w:rFonts w:ascii="GHEA Grapalat" w:hAnsi="GHEA Grapalat"/>
          <w:i/>
          <w:lang w:val="af-ZA"/>
        </w:rPr>
      </w:pPr>
      <w:r>
        <w:rPr>
          <w:rStyle w:val="30"/>
          <w:rFonts w:ascii="GHEA Grapalat" w:hAnsi="GHEA Grapalat"/>
        </w:rPr>
        <w:footnoteRef/>
      </w:r>
      <w:r>
        <w:rPr>
          <w:rFonts w:ascii="GHEA Grapalat" w:hAnsi="GHEA Grapalat"/>
        </w:rPr>
        <w:t xml:space="preserve"> </w:t>
      </w:r>
      <w:r>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1">
    <w:p w14:paraId="6522E16D">
      <w:pPr>
        <w:pStyle w:val="31"/>
        <w:jc w:val="both"/>
        <w:rPr>
          <w:rFonts w:ascii="GHEA Grapalat" w:hAnsi="GHEA Grapalat"/>
          <w:i/>
        </w:rPr>
      </w:pPr>
      <w:r>
        <w:rPr>
          <w:rStyle w:val="30"/>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2CDB605B">
      <w:pPr>
        <w:widowControl w:val="0"/>
        <w:tabs>
          <w:tab w:val="left" w:pos="1134"/>
        </w:tabs>
        <w:spacing w:after="160"/>
        <w:ind w:firstLine="142"/>
        <w:contextualSpacing/>
        <w:jc w:val="both"/>
        <w:rPr>
          <w:rFonts w:ascii="GHEA Grapalat" w:hAnsi="GHEA Grapalat"/>
          <w:i/>
          <w:sz w:val="20"/>
          <w:szCs w:val="20"/>
        </w:rPr>
      </w:pPr>
      <w:r>
        <w:rPr>
          <w:rFonts w:ascii="GHEA Grapalat" w:hAnsi="GHEA Grapalat"/>
          <w:i/>
          <w:sz w:val="20"/>
          <w:szCs w:val="20"/>
        </w:rPr>
        <w:t xml:space="preserve">- 2-ой абзац  пункта 3.1 излагается в следующей редакции: "Участник имеет право требовать от </w:t>
      </w:r>
      <w:r>
        <w:rPr>
          <w:rFonts w:hint="eastAsia" w:ascii="GHEA Grapalat" w:hAnsi="GHEA Grapalat"/>
          <w:i/>
          <w:sz w:val="20"/>
          <w:szCs w:val="20"/>
        </w:rPr>
        <w:t>комиссии</w:t>
      </w:r>
      <w:r>
        <w:rPr>
          <w:rFonts w:ascii="GHEA Grapalat" w:hAnsi="GHEA Grapalat"/>
          <w:i/>
          <w:sz w:val="20"/>
          <w:szCs w:val="20"/>
        </w:rPr>
        <w:t xml:space="preserve"> </w:t>
      </w:r>
      <w:r>
        <w:rPr>
          <w:rFonts w:hint="eastAsia" w:ascii="GHEA Grapalat" w:hAnsi="GHEA Grapalat"/>
          <w:i/>
          <w:sz w:val="20"/>
          <w:szCs w:val="20"/>
        </w:rPr>
        <w:t>разъяснения</w:t>
      </w:r>
      <w:r>
        <w:rPr>
          <w:rFonts w:ascii="GHEA Grapalat" w:hAnsi="GHEA Grapalat"/>
          <w:i/>
          <w:sz w:val="20"/>
          <w:szCs w:val="20"/>
        </w:rPr>
        <w:t xml:space="preserve"> </w:t>
      </w:r>
      <w:r>
        <w:rPr>
          <w:rFonts w:hint="eastAsia" w:ascii="GHEA Grapalat" w:hAnsi="GHEA Grapalat"/>
          <w:i/>
          <w:sz w:val="20"/>
          <w:szCs w:val="20"/>
        </w:rPr>
        <w:t>приглашения</w:t>
      </w:r>
      <w:r>
        <w:rPr>
          <w:rFonts w:ascii="GHEA Grapalat" w:hAnsi="GHEA Grapalat"/>
          <w:i/>
          <w:sz w:val="20"/>
          <w:szCs w:val="20"/>
        </w:rPr>
        <w:t xml:space="preserve">  как минимум за один календарный день до истечения окончательного срока подачи заявок. </w:t>
      </w:r>
      <w:r>
        <w:rPr>
          <w:rFonts w:hint="eastAsia" w:ascii="GHEA Grapalat" w:hAnsi="GHEA Grapalat"/>
          <w:i/>
          <w:sz w:val="20"/>
          <w:szCs w:val="20"/>
        </w:rPr>
        <w:t>При</w:t>
      </w:r>
      <w:r>
        <w:rPr>
          <w:rFonts w:ascii="GHEA Grapalat" w:hAnsi="GHEA Grapalat"/>
          <w:i/>
          <w:sz w:val="20"/>
          <w:szCs w:val="20"/>
        </w:rPr>
        <w:t xml:space="preserve"> </w:t>
      </w:r>
      <w:r>
        <w:rPr>
          <w:rFonts w:hint="eastAsia" w:ascii="GHEA Grapalat" w:hAnsi="GHEA Grapalat"/>
          <w:i/>
          <w:sz w:val="20"/>
          <w:szCs w:val="20"/>
        </w:rPr>
        <w:t>этом</w:t>
      </w:r>
      <w:r>
        <w:rPr>
          <w:rFonts w:ascii="GHEA Grapalat" w:hAnsi="GHEA Grapalat"/>
          <w:i/>
          <w:sz w:val="20"/>
          <w:szCs w:val="20"/>
        </w:rPr>
        <w:t xml:space="preserve">, </w:t>
      </w:r>
      <w:r>
        <w:rPr>
          <w:rFonts w:hint="eastAsia" w:ascii="GHEA Grapalat" w:hAnsi="GHEA Grapalat"/>
          <w:i/>
          <w:sz w:val="20"/>
          <w:szCs w:val="20"/>
        </w:rPr>
        <w:t>разъяснение</w:t>
      </w:r>
      <w:r>
        <w:rPr>
          <w:rFonts w:ascii="GHEA Grapalat" w:hAnsi="GHEA Grapalat"/>
          <w:i/>
          <w:sz w:val="20"/>
          <w:szCs w:val="20"/>
        </w:rPr>
        <w:t xml:space="preserve"> </w:t>
      </w:r>
      <w:r>
        <w:rPr>
          <w:rFonts w:hint="eastAsia" w:ascii="GHEA Grapalat" w:hAnsi="GHEA Grapalat"/>
          <w:i/>
          <w:sz w:val="20"/>
          <w:szCs w:val="20"/>
        </w:rPr>
        <w:t>может</w:t>
      </w:r>
      <w:r>
        <w:rPr>
          <w:rFonts w:ascii="GHEA Grapalat" w:hAnsi="GHEA Grapalat"/>
          <w:i/>
          <w:sz w:val="20"/>
          <w:szCs w:val="20"/>
        </w:rPr>
        <w:t xml:space="preserve">  быть </w:t>
      </w:r>
      <w:r>
        <w:rPr>
          <w:rFonts w:hint="eastAsia" w:ascii="GHEA Grapalat" w:hAnsi="GHEA Grapalat"/>
          <w:i/>
          <w:sz w:val="20"/>
          <w:szCs w:val="20"/>
        </w:rPr>
        <w:t>потребовано</w:t>
      </w:r>
      <w:r>
        <w:rPr>
          <w:rFonts w:ascii="GHEA Grapalat" w:hAnsi="GHEA Grapalat"/>
          <w:i/>
          <w:sz w:val="20"/>
          <w:szCs w:val="20"/>
        </w:rPr>
        <w:t xml:space="preserve"> </w:t>
      </w:r>
      <w:r>
        <w:rPr>
          <w:rFonts w:hint="eastAsia" w:ascii="GHEA Grapalat" w:hAnsi="GHEA Grapalat"/>
          <w:i/>
          <w:sz w:val="20"/>
          <w:szCs w:val="20"/>
        </w:rPr>
        <w:t>до</w:t>
      </w:r>
      <w:r>
        <w:rPr>
          <w:rFonts w:ascii="GHEA Grapalat" w:hAnsi="GHEA Grapalat"/>
          <w:i/>
          <w:sz w:val="20"/>
          <w:szCs w:val="20"/>
        </w:rPr>
        <w:t xml:space="preserve"> 17:00 (</w:t>
      </w:r>
      <w:r>
        <w:rPr>
          <w:rFonts w:hint="eastAsia" w:ascii="GHEA Grapalat" w:hAnsi="GHEA Grapalat"/>
          <w:i/>
          <w:sz w:val="20"/>
          <w:szCs w:val="20"/>
        </w:rPr>
        <w:t>по</w:t>
      </w:r>
      <w:r>
        <w:rPr>
          <w:rFonts w:ascii="GHEA Grapalat" w:hAnsi="GHEA Grapalat"/>
          <w:i/>
          <w:sz w:val="20"/>
          <w:szCs w:val="20"/>
        </w:rPr>
        <w:t xml:space="preserve"> </w:t>
      </w:r>
      <w:r>
        <w:rPr>
          <w:rFonts w:hint="eastAsia" w:ascii="GHEA Grapalat" w:hAnsi="GHEA Grapalat"/>
          <w:i/>
          <w:sz w:val="20"/>
          <w:szCs w:val="20"/>
        </w:rPr>
        <w:t>ереванскому</w:t>
      </w:r>
      <w:r>
        <w:rPr>
          <w:rFonts w:ascii="GHEA Grapalat" w:hAnsi="GHEA Grapalat"/>
          <w:i/>
          <w:sz w:val="20"/>
          <w:szCs w:val="20"/>
        </w:rPr>
        <w:t xml:space="preserve"> </w:t>
      </w:r>
      <w:r>
        <w:rPr>
          <w:rFonts w:hint="eastAsia" w:ascii="GHEA Grapalat" w:hAnsi="GHEA Grapalat"/>
          <w:i/>
          <w:sz w:val="20"/>
          <w:szCs w:val="20"/>
        </w:rPr>
        <w:t>времени</w:t>
      </w:r>
      <w:r>
        <w:rPr>
          <w:rFonts w:ascii="GHEA Grapalat" w:hAnsi="GHEA Grapalat"/>
          <w:i/>
          <w:sz w:val="20"/>
          <w:szCs w:val="20"/>
        </w:rPr>
        <w:t xml:space="preserve">), </w:t>
      </w:r>
      <w:r>
        <w:rPr>
          <w:rFonts w:hint="eastAsia" w:ascii="GHEA Grapalat" w:hAnsi="GHEA Grapalat"/>
          <w:i/>
          <w:sz w:val="20"/>
          <w:szCs w:val="20"/>
        </w:rPr>
        <w:t>указанного</w:t>
      </w:r>
      <w:r>
        <w:rPr>
          <w:rFonts w:ascii="GHEA Grapalat" w:hAnsi="GHEA Grapalat"/>
          <w:i/>
          <w:sz w:val="20"/>
          <w:szCs w:val="20"/>
        </w:rPr>
        <w:t xml:space="preserve"> </w:t>
      </w:r>
      <w:r>
        <w:rPr>
          <w:rFonts w:hint="eastAsia" w:ascii="GHEA Grapalat" w:hAnsi="GHEA Grapalat"/>
          <w:i/>
          <w:sz w:val="20"/>
          <w:szCs w:val="20"/>
        </w:rPr>
        <w:t>в</w:t>
      </w:r>
      <w:r>
        <w:rPr>
          <w:rFonts w:ascii="GHEA Grapalat" w:hAnsi="GHEA Grapalat"/>
          <w:i/>
          <w:sz w:val="20"/>
          <w:szCs w:val="20"/>
        </w:rPr>
        <w:t xml:space="preserve"> </w:t>
      </w:r>
      <w:r>
        <w:rPr>
          <w:rFonts w:hint="eastAsia" w:ascii="GHEA Grapalat" w:hAnsi="GHEA Grapalat"/>
          <w:i/>
          <w:sz w:val="20"/>
          <w:szCs w:val="20"/>
        </w:rPr>
        <w:t>настоящем</w:t>
      </w:r>
      <w:r>
        <w:rPr>
          <w:rFonts w:ascii="GHEA Grapalat" w:hAnsi="GHEA Grapalat"/>
          <w:i/>
          <w:sz w:val="20"/>
          <w:szCs w:val="20"/>
        </w:rPr>
        <w:t xml:space="preserve"> </w:t>
      </w:r>
      <w:r>
        <w:rPr>
          <w:rFonts w:hint="eastAsia" w:ascii="GHEA Grapalat" w:hAnsi="GHEA Grapalat"/>
          <w:i/>
          <w:sz w:val="20"/>
          <w:szCs w:val="20"/>
        </w:rPr>
        <w:t>пункте</w:t>
      </w:r>
      <w:r>
        <w:rPr>
          <w:rFonts w:ascii="GHEA Grapalat" w:hAnsi="GHEA Grapalat"/>
          <w:i/>
          <w:sz w:val="20"/>
          <w:szCs w:val="20"/>
        </w:rPr>
        <w:t xml:space="preserve"> </w:t>
      </w:r>
      <w:r>
        <w:rPr>
          <w:rFonts w:hint="eastAsia" w:ascii="GHEA Grapalat" w:hAnsi="GHEA Grapalat"/>
          <w:i/>
          <w:sz w:val="20"/>
          <w:szCs w:val="20"/>
        </w:rPr>
        <w:t>дня</w:t>
      </w:r>
      <w:r>
        <w:rPr>
          <w:rFonts w:ascii="GHEA Grapalat" w:hAnsi="GHEA Grapalat"/>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Pr>
          <w:rFonts w:hint="eastAsia" w:ascii="GHEA Grapalat" w:hAnsi="GHEA Grapalat"/>
          <w:i/>
          <w:sz w:val="20"/>
          <w:szCs w:val="20"/>
        </w:rPr>
        <w:t>Комиссия</w:t>
      </w:r>
      <w:r>
        <w:rPr>
          <w:rFonts w:ascii="GHEA Grapalat" w:hAnsi="GHEA Grapalat"/>
          <w:i/>
          <w:sz w:val="20"/>
          <w:szCs w:val="20"/>
        </w:rPr>
        <w:t xml:space="preserve"> </w:t>
      </w:r>
      <w:r>
        <w:rPr>
          <w:rFonts w:hint="eastAsia" w:ascii="GHEA Grapalat" w:hAnsi="GHEA Grapalat"/>
          <w:i/>
          <w:sz w:val="20"/>
          <w:szCs w:val="20"/>
        </w:rPr>
        <w:t>предоставляет</w:t>
      </w:r>
      <w:r>
        <w:rPr>
          <w:rFonts w:ascii="GHEA Grapalat" w:hAnsi="GHEA Grapalat"/>
          <w:i/>
          <w:sz w:val="20"/>
          <w:szCs w:val="20"/>
        </w:rPr>
        <w:t xml:space="preserve"> </w:t>
      </w:r>
      <w:r>
        <w:rPr>
          <w:rFonts w:hint="eastAsia" w:ascii="GHEA Grapalat" w:hAnsi="GHEA Grapalat"/>
          <w:i/>
          <w:sz w:val="20"/>
          <w:szCs w:val="20"/>
        </w:rPr>
        <w:t>разъяснение</w:t>
      </w:r>
      <w:r>
        <w:rPr>
          <w:rFonts w:ascii="GHEA Grapalat" w:hAnsi="GHEA Grapalat"/>
          <w:i/>
          <w:sz w:val="20"/>
          <w:szCs w:val="20"/>
        </w:rPr>
        <w:t xml:space="preserve"> </w:t>
      </w:r>
      <w:r>
        <w:rPr>
          <w:rFonts w:hint="eastAsia" w:ascii="GHEA Grapalat" w:hAnsi="GHEA Grapalat"/>
          <w:i/>
          <w:sz w:val="20"/>
          <w:szCs w:val="20"/>
        </w:rPr>
        <w:t>представившему</w:t>
      </w:r>
      <w:r>
        <w:rPr>
          <w:rFonts w:ascii="GHEA Grapalat" w:hAnsi="GHEA Grapalat"/>
          <w:i/>
          <w:sz w:val="20"/>
          <w:szCs w:val="20"/>
        </w:rPr>
        <w:t xml:space="preserve"> </w:t>
      </w:r>
      <w:r>
        <w:rPr>
          <w:rFonts w:hint="eastAsia" w:ascii="GHEA Grapalat" w:hAnsi="GHEA Grapalat"/>
          <w:i/>
          <w:sz w:val="20"/>
          <w:szCs w:val="20"/>
        </w:rPr>
        <w:t>запрос</w:t>
      </w:r>
      <w:r>
        <w:rPr>
          <w:rFonts w:ascii="GHEA Grapalat" w:hAnsi="GHEA Grapalat"/>
          <w:i/>
          <w:sz w:val="20"/>
          <w:szCs w:val="20"/>
        </w:rPr>
        <w:t xml:space="preserve"> </w:t>
      </w:r>
      <w:r>
        <w:rPr>
          <w:rFonts w:hint="eastAsia" w:ascii="GHEA Grapalat" w:hAnsi="GHEA Grapalat"/>
          <w:i/>
          <w:sz w:val="20"/>
          <w:szCs w:val="20"/>
        </w:rPr>
        <w:t>участнику</w:t>
      </w:r>
      <w:r>
        <w:rPr>
          <w:rFonts w:ascii="GHEA Grapalat" w:hAnsi="GHEA Grapalat"/>
          <w:i/>
          <w:sz w:val="20"/>
          <w:szCs w:val="20"/>
        </w:rPr>
        <w:t xml:space="preserve"> </w:t>
      </w:r>
      <w:r>
        <w:rPr>
          <w:rFonts w:hint="eastAsia" w:ascii="GHEA Grapalat" w:hAnsi="GHEA Grapalat"/>
          <w:i/>
          <w:sz w:val="20"/>
          <w:szCs w:val="20"/>
        </w:rPr>
        <w:t>в</w:t>
      </w:r>
      <w:r>
        <w:rPr>
          <w:rFonts w:ascii="GHEA Grapalat" w:hAnsi="GHEA Grapalat"/>
          <w:i/>
          <w:sz w:val="20"/>
          <w:szCs w:val="20"/>
        </w:rPr>
        <w:t xml:space="preserve"> </w:t>
      </w:r>
      <w:r>
        <w:rPr>
          <w:rFonts w:hint="eastAsia" w:ascii="GHEA Grapalat" w:hAnsi="GHEA Grapalat"/>
          <w:i/>
          <w:sz w:val="20"/>
          <w:szCs w:val="20"/>
        </w:rPr>
        <w:t>течение</w:t>
      </w:r>
      <w:r>
        <w:rPr>
          <w:rFonts w:ascii="GHEA Grapalat" w:hAnsi="GHEA Grapalat"/>
          <w:i/>
          <w:sz w:val="20"/>
          <w:szCs w:val="20"/>
        </w:rPr>
        <w:t xml:space="preserve"> </w:t>
      </w:r>
      <w:r>
        <w:rPr>
          <w:rFonts w:hint="eastAsia" w:ascii="GHEA Grapalat" w:hAnsi="GHEA Grapalat"/>
          <w:i/>
          <w:sz w:val="20"/>
          <w:szCs w:val="20"/>
        </w:rPr>
        <w:t>календарного</w:t>
      </w:r>
      <w:r>
        <w:rPr>
          <w:rFonts w:ascii="GHEA Grapalat" w:hAnsi="GHEA Grapalat"/>
          <w:i/>
          <w:sz w:val="20"/>
          <w:szCs w:val="20"/>
        </w:rPr>
        <w:t xml:space="preserve"> </w:t>
      </w:r>
      <w:r>
        <w:rPr>
          <w:rFonts w:hint="eastAsia" w:ascii="GHEA Grapalat" w:hAnsi="GHEA Grapalat"/>
          <w:i/>
          <w:sz w:val="20"/>
          <w:szCs w:val="20"/>
        </w:rPr>
        <w:t>дня</w:t>
      </w:r>
      <w:r>
        <w:rPr>
          <w:rFonts w:ascii="GHEA Grapalat" w:hAnsi="GHEA Grapalat"/>
          <w:i/>
          <w:sz w:val="20"/>
          <w:szCs w:val="20"/>
        </w:rPr>
        <w:t xml:space="preserve">, </w:t>
      </w:r>
      <w:r>
        <w:rPr>
          <w:rFonts w:hint="eastAsia" w:ascii="GHEA Grapalat" w:hAnsi="GHEA Grapalat"/>
          <w:i/>
          <w:sz w:val="20"/>
          <w:szCs w:val="20"/>
        </w:rPr>
        <w:t>следующего</w:t>
      </w:r>
      <w:r>
        <w:rPr>
          <w:rFonts w:ascii="GHEA Grapalat" w:hAnsi="GHEA Grapalat"/>
          <w:i/>
          <w:sz w:val="20"/>
          <w:szCs w:val="20"/>
        </w:rPr>
        <w:t xml:space="preserve"> </w:t>
      </w:r>
      <w:r>
        <w:rPr>
          <w:rFonts w:hint="eastAsia" w:ascii="GHEA Grapalat" w:hAnsi="GHEA Grapalat"/>
          <w:i/>
          <w:sz w:val="20"/>
          <w:szCs w:val="20"/>
        </w:rPr>
        <w:t>за</w:t>
      </w:r>
      <w:r>
        <w:rPr>
          <w:rFonts w:ascii="GHEA Grapalat" w:hAnsi="GHEA Grapalat"/>
          <w:i/>
          <w:sz w:val="20"/>
          <w:szCs w:val="20"/>
        </w:rPr>
        <w:t xml:space="preserve"> </w:t>
      </w:r>
      <w:r>
        <w:rPr>
          <w:rFonts w:hint="eastAsia" w:ascii="GHEA Grapalat" w:hAnsi="GHEA Grapalat"/>
          <w:i/>
          <w:sz w:val="20"/>
          <w:szCs w:val="20"/>
        </w:rPr>
        <w:t>днем</w:t>
      </w:r>
      <w:r>
        <w:rPr>
          <w:rFonts w:ascii="GHEA Grapalat" w:hAnsi="GHEA Grapalat"/>
          <w:i/>
          <w:sz w:val="20"/>
          <w:szCs w:val="20"/>
        </w:rPr>
        <w:t xml:space="preserve"> </w:t>
      </w:r>
      <w:r>
        <w:rPr>
          <w:rFonts w:hint="eastAsia" w:ascii="GHEA Grapalat" w:hAnsi="GHEA Grapalat"/>
          <w:i/>
          <w:sz w:val="20"/>
          <w:szCs w:val="20"/>
        </w:rPr>
        <w:t>получения</w:t>
      </w:r>
      <w:r>
        <w:rPr>
          <w:rFonts w:ascii="GHEA Grapalat" w:hAnsi="GHEA Grapalat"/>
          <w:i/>
          <w:sz w:val="20"/>
          <w:szCs w:val="20"/>
        </w:rPr>
        <w:t xml:space="preserve"> </w:t>
      </w:r>
      <w:r>
        <w:rPr>
          <w:rFonts w:hint="eastAsia" w:ascii="GHEA Grapalat" w:hAnsi="GHEA Grapalat"/>
          <w:i/>
          <w:sz w:val="20"/>
          <w:szCs w:val="20"/>
        </w:rPr>
        <w:t>запроса</w:t>
      </w:r>
      <w:r>
        <w:rPr>
          <w:rFonts w:ascii="GHEA Grapalat" w:hAnsi="GHEA Grapalat"/>
          <w:i/>
          <w:sz w:val="20"/>
          <w:szCs w:val="20"/>
        </w:rPr>
        <w:t xml:space="preserve">, </w:t>
      </w:r>
      <w:r>
        <w:rPr>
          <w:rFonts w:hint="eastAsia" w:ascii="GHEA Grapalat" w:hAnsi="GHEA Grapalat"/>
          <w:i/>
          <w:sz w:val="20"/>
          <w:szCs w:val="20"/>
        </w:rPr>
        <w:t>но</w:t>
      </w:r>
      <w:r>
        <w:rPr>
          <w:rFonts w:ascii="GHEA Grapalat" w:hAnsi="GHEA Grapalat"/>
          <w:i/>
          <w:sz w:val="20"/>
          <w:szCs w:val="20"/>
        </w:rPr>
        <w:t xml:space="preserve"> </w:t>
      </w:r>
      <w:r>
        <w:rPr>
          <w:rFonts w:hint="eastAsia" w:ascii="GHEA Grapalat" w:hAnsi="GHEA Grapalat"/>
          <w:i/>
          <w:sz w:val="20"/>
          <w:szCs w:val="20"/>
        </w:rPr>
        <w:t>не</w:t>
      </w:r>
      <w:r>
        <w:rPr>
          <w:rFonts w:ascii="GHEA Grapalat" w:hAnsi="GHEA Grapalat"/>
          <w:i/>
          <w:sz w:val="20"/>
          <w:szCs w:val="20"/>
        </w:rPr>
        <w:t xml:space="preserve"> </w:t>
      </w:r>
      <w:r>
        <w:rPr>
          <w:rFonts w:hint="eastAsia" w:ascii="GHEA Grapalat" w:hAnsi="GHEA Grapalat"/>
          <w:i/>
          <w:sz w:val="20"/>
          <w:szCs w:val="20"/>
        </w:rPr>
        <w:t>позднее</w:t>
      </w:r>
      <w:r>
        <w:rPr>
          <w:rFonts w:ascii="GHEA Grapalat" w:hAnsi="GHEA Grapalat"/>
          <w:i/>
          <w:sz w:val="20"/>
          <w:szCs w:val="20"/>
        </w:rPr>
        <w:t xml:space="preserve"> </w:t>
      </w:r>
      <w:r>
        <w:rPr>
          <w:rFonts w:hint="eastAsia" w:ascii="GHEA Grapalat" w:hAnsi="GHEA Grapalat"/>
          <w:i/>
          <w:sz w:val="20"/>
          <w:szCs w:val="20"/>
        </w:rPr>
        <w:t>чем</w:t>
      </w:r>
      <w:r>
        <w:rPr>
          <w:rFonts w:ascii="GHEA Grapalat" w:hAnsi="GHEA Grapalat"/>
          <w:i/>
          <w:sz w:val="20"/>
          <w:szCs w:val="20"/>
        </w:rPr>
        <w:t xml:space="preserve"> </w:t>
      </w:r>
      <w:r>
        <w:rPr>
          <w:rFonts w:hint="eastAsia" w:ascii="GHEA Grapalat" w:hAnsi="GHEA Grapalat"/>
          <w:i/>
          <w:sz w:val="20"/>
          <w:szCs w:val="20"/>
        </w:rPr>
        <w:t>за</w:t>
      </w:r>
      <w:r>
        <w:rPr>
          <w:rFonts w:ascii="GHEA Grapalat" w:hAnsi="GHEA Grapalat"/>
          <w:i/>
          <w:sz w:val="20"/>
          <w:szCs w:val="20"/>
        </w:rPr>
        <w:t xml:space="preserve"> 3 </w:t>
      </w:r>
      <w:r>
        <w:rPr>
          <w:rFonts w:hint="eastAsia" w:ascii="GHEA Grapalat" w:hAnsi="GHEA Grapalat"/>
          <w:i/>
          <w:sz w:val="20"/>
          <w:szCs w:val="20"/>
        </w:rPr>
        <w:t>часа</w:t>
      </w:r>
      <w:r>
        <w:rPr>
          <w:rFonts w:ascii="GHEA Grapalat" w:hAnsi="GHEA Grapalat"/>
          <w:i/>
          <w:sz w:val="20"/>
          <w:szCs w:val="20"/>
        </w:rPr>
        <w:t xml:space="preserve"> </w:t>
      </w:r>
      <w:r>
        <w:rPr>
          <w:rFonts w:hint="eastAsia" w:ascii="GHEA Grapalat" w:hAnsi="GHEA Grapalat"/>
          <w:i/>
          <w:sz w:val="20"/>
          <w:szCs w:val="20"/>
        </w:rPr>
        <w:t>до</w:t>
      </w:r>
      <w:r>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C39EA3C">
      <w:pPr>
        <w:widowControl w:val="0"/>
        <w:tabs>
          <w:tab w:val="left" w:pos="1134"/>
        </w:tabs>
        <w:spacing w:after="160"/>
        <w:ind w:firstLine="142"/>
        <w:contextualSpacing/>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286B4D18">
      <w:pPr>
        <w:widowControl w:val="0"/>
        <w:tabs>
          <w:tab w:val="left" w:pos="1134"/>
        </w:tabs>
        <w:spacing w:after="160"/>
        <w:ind w:firstLine="142"/>
        <w:contextualSpacing/>
        <w:jc w:val="both"/>
        <w:rPr>
          <w:rFonts w:ascii="GHEA Grapalat" w:hAnsi="GHEA Grapalat"/>
          <w:i/>
          <w:sz w:val="20"/>
          <w:szCs w:val="20"/>
        </w:rPr>
      </w:pPr>
      <w:r>
        <w:rPr>
          <w:rFonts w:ascii="GHEA Grapalat" w:hAnsi="GHEA Grapalat"/>
          <w:i/>
          <w:sz w:val="20"/>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14:paraId="1193FBB0">
      <w:pPr>
        <w:pStyle w:val="31"/>
        <w:rPr>
          <w:rFonts w:ascii="Times New Roman" w:hAnsi="Times New Roman"/>
        </w:rPr>
      </w:pPr>
      <w:r>
        <w:rPr>
          <w:rStyle w:val="30"/>
        </w:rPr>
        <w:t>8</w:t>
      </w:r>
      <w:r>
        <w:t xml:space="preserve"> </w:t>
      </w:r>
      <w:r>
        <w:rPr>
          <w:rFonts w:ascii="GHEA Grapalat" w:hAnsi="GHEA Grapalat"/>
          <w:i/>
        </w:rPr>
        <w:t>Подпункт исключается из приглашения, если предметом закупки не являются строительные работы.</w:t>
      </w:r>
    </w:p>
  </w:footnote>
  <w:footnote w:id="3">
    <w:p w14:paraId="48CE4102">
      <w:pPr>
        <w:pStyle w:val="31"/>
        <w:rPr>
          <w:rFonts w:asciiTheme="minorHAnsi" w:hAnsiTheme="minorHAnsi"/>
          <w:i/>
        </w:rPr>
      </w:pPr>
      <w:r>
        <w:rPr>
          <w:rStyle w:val="30"/>
        </w:rPr>
        <w:t>10</w:t>
      </w:r>
      <w:r>
        <w:rPr>
          <w:i/>
        </w:rPr>
        <w:t xml:space="preserve"> </w:t>
      </w:r>
      <w:r>
        <w:rPr>
          <w:rFonts w:asciiTheme="minorHAnsi" w:hAnsiTheme="minorHAnsi"/>
          <w:i/>
        </w:rPr>
        <w:t>Устанавливается заказчиком.</w:t>
      </w:r>
    </w:p>
  </w:footnote>
  <w:footnote w:id="4">
    <w:p w14:paraId="465759EB">
      <w:pPr>
        <w:pStyle w:val="31"/>
        <w:widowControl w:val="0"/>
        <w:jc w:val="both"/>
        <w:rPr>
          <w:rFonts w:ascii="GHEA Grapalat" w:hAnsi="GHEA Grapalat"/>
          <w:lang w:val="af-ZA"/>
        </w:rPr>
      </w:pPr>
      <w:r>
        <w:rPr>
          <w:rStyle w:val="30"/>
        </w:rPr>
        <w:t>11</w:t>
      </w:r>
      <w:r>
        <w:t xml:space="preserve"> </w:t>
      </w:r>
      <w:r>
        <w:rPr>
          <w:rFonts w:ascii="GHEA Grapalat" w:hAnsi="GHEA Grapalat"/>
          <w:i/>
        </w:rPr>
        <w:t>Настоящее предложение исключается из приглашения, если процедура закупки не организуется по лотам.</w:t>
      </w:r>
    </w:p>
    <w:p w14:paraId="721C6503">
      <w:pPr>
        <w:pStyle w:val="31"/>
        <w:rPr>
          <w:lang w:val="af-ZA"/>
        </w:rPr>
      </w:pPr>
    </w:p>
  </w:footnote>
  <w:footnote w:id="5">
    <w:p w14:paraId="5AE91898">
      <w:pPr>
        <w:pStyle w:val="31"/>
        <w:jc w:val="both"/>
        <w:rPr>
          <w:rFonts w:asciiTheme="minorHAnsi" w:hAnsiTheme="minorHAnsi"/>
          <w:i/>
        </w:rPr>
      </w:pPr>
      <w:r>
        <w:rPr>
          <w:rFonts w:asciiTheme="minorHAnsi" w:hAnsiTheme="minorHAnsi"/>
          <w:i/>
        </w:rPr>
        <w:t>13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 а число "90", указанное в абзаце 3, заменяется числом " 20".</w:t>
      </w:r>
    </w:p>
  </w:footnote>
  <w:footnote w:id="6">
    <w:p w14:paraId="2277E4DE">
      <w:pPr>
        <w:pStyle w:val="18"/>
        <w:widowControl w:val="0"/>
        <w:spacing w:after="160" w:line="240" w:lineRule="auto"/>
        <w:ind w:firstLine="0"/>
        <w:jc w:val="left"/>
        <w:rPr>
          <w:rFonts w:ascii="GHEA Grapalat" w:hAnsi="GHEA Grapalat"/>
          <w:u w:val="single"/>
        </w:rPr>
      </w:pPr>
      <w:r>
        <w:rPr>
          <w:rStyle w:val="30"/>
          <w:rFonts w:ascii="Times Armenian" w:hAnsi="Times Armenian"/>
          <w:i w:val="0"/>
        </w:rPr>
        <w:t>14</w:t>
      </w:r>
      <w:r>
        <w:t xml:space="preserve"> </w:t>
      </w:r>
      <w:r>
        <w:rPr>
          <w:rFonts w:ascii="GHEA Grapalat" w:hAnsi="GHEA Grapalat"/>
        </w:rPr>
        <w:t>Настоящий пункт редактируется согласно соответствующему заказчику</w:t>
      </w:r>
    </w:p>
    <w:p w14:paraId="2B2922F3">
      <w:pPr>
        <w:pStyle w:val="31"/>
        <w:rPr>
          <w:rFonts w:ascii="Sylfaen" w:hAnsi="Sylfaen"/>
          <w:sz w:val="18"/>
          <w:szCs w:val="18"/>
        </w:rPr>
      </w:pPr>
    </w:p>
  </w:footnote>
  <w:footnote w:id="7">
    <w:p w14:paraId="202E0CE2">
      <w:pPr>
        <w:pStyle w:val="31"/>
      </w:pPr>
      <w:r>
        <w:rPr>
          <w:rStyle w:val="30"/>
        </w:rPr>
        <w:t>15</w:t>
      </w:r>
      <w:r>
        <w:t xml:space="preserve"> </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8">
    <w:p w14:paraId="53F0BFA4">
      <w:pPr>
        <w:pStyle w:val="31"/>
        <w:rPr>
          <w:rFonts w:ascii="Times New Roman" w:hAnsi="Times New Roman"/>
        </w:rPr>
      </w:pPr>
      <w:r>
        <w:rPr>
          <w:rStyle w:val="30"/>
        </w:rPr>
        <w:t>17</w:t>
      </w:r>
      <w:r>
        <w:t xml:space="preserve"> </w:t>
      </w:r>
      <w:r>
        <w:rPr>
          <w:rFonts w:ascii="GHEA Grapalat" w:hAnsi="GHEA Grapalat"/>
          <w:i/>
        </w:rPr>
        <w:t>Пункт исключается из приглашения, если предметом закупки не являются строительные работы.</w:t>
      </w:r>
    </w:p>
    <w:p w14:paraId="5BB01B9A">
      <w:pPr>
        <w:pStyle w:val="31"/>
        <w:rPr>
          <w:rFonts w:ascii="Times New Roman" w:hAnsi="Times New Roman"/>
        </w:rPr>
      </w:pPr>
    </w:p>
  </w:footnote>
  <w:footnote w:id="9">
    <w:p w14:paraId="0FB874D7">
      <w:pPr>
        <w:jc w:val="both"/>
      </w:pPr>
    </w:p>
    <w:p w14:paraId="27F4F323">
      <w:pPr>
        <w:jc w:val="both"/>
        <w:rPr>
          <w:rFonts w:ascii="GHEA Grapalat" w:hAnsi="GHEA Grapalat"/>
          <w:i/>
          <w:sz w:val="20"/>
          <w:szCs w:val="20"/>
        </w:rPr>
      </w:pPr>
    </w:p>
    <w:p w14:paraId="10CF4B2F">
      <w:pPr>
        <w:jc w:val="both"/>
        <w:rPr>
          <w:rFonts w:ascii="GHEA Grapalat" w:hAnsi="GHEA Grapalat"/>
          <w:i/>
          <w:sz w:val="20"/>
          <w:szCs w:val="20"/>
        </w:rPr>
      </w:pPr>
      <w:r>
        <w:rPr>
          <w:rFonts w:ascii="GHEA Grapalat" w:hAnsi="GHEA Grapalat"/>
          <w:i/>
          <w:sz w:val="20"/>
          <w:szCs w:val="20"/>
        </w:rPr>
        <w:t>** - 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0A4BB50D">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14:paraId="5F31CA4A">
      <w:pPr>
        <w:jc w:val="both"/>
        <w:rPr>
          <w:rFonts w:ascii="GHEA Grapalat" w:hAnsi="GHEA Grapalat"/>
          <w:i/>
          <w:sz w:val="20"/>
          <w:szCs w:val="20"/>
        </w:rPr>
      </w:pPr>
      <w:r>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2C8E0634">
      <w:pPr>
        <w:jc w:val="both"/>
        <w:rPr>
          <w:rFonts w:ascii="GHEA Grapalat" w:hAnsi="GHEA Grapalat"/>
          <w:i/>
          <w:sz w:val="20"/>
          <w:szCs w:val="20"/>
          <w:lang w:val="af-ZA"/>
        </w:rPr>
      </w:pPr>
      <w:r>
        <w:rPr>
          <w:rFonts w:ascii="GHEA Grapalat" w:hAnsi="GHEA Grapalat"/>
          <w:i/>
          <w:sz w:val="20"/>
          <w:szCs w:val="20"/>
        </w:rPr>
        <w:t xml:space="preserve"> </w:t>
      </w:r>
    </w:p>
    <w:p w14:paraId="3F74C4B7">
      <w:pPr>
        <w:pStyle w:val="31"/>
        <w:rPr>
          <w:rFonts w:asciiTheme="minorHAnsi" w:hAnsiTheme="minorHAnsi"/>
          <w:i/>
          <w:lang w:val="af-ZA"/>
        </w:rPr>
      </w:pPr>
    </w:p>
  </w:footnote>
  <w:footnote w:id="10">
    <w:p w14:paraId="48AFED8D">
      <w:pPr>
        <w:pStyle w:val="31"/>
        <w:rPr>
          <w:rFonts w:ascii="Sylfaen" w:hAnsi="Sylfaen"/>
          <w:lang w:val="hy-AM"/>
        </w:rPr>
      </w:pPr>
      <w:r>
        <w:rPr>
          <w:rStyle w:val="30"/>
        </w:rPr>
        <w:t>***</w:t>
      </w:r>
      <w:r>
        <w:t xml:space="preserve"> </w:t>
      </w:r>
      <w:r>
        <w:rPr>
          <w:rFonts w:asciiTheme="minorHAnsi" w:hAnsiTheme="minorHAnsi"/>
          <w:b/>
        </w:rPr>
        <w:t>Если предметом закупок не являются строительные работы, то данный абзац и Приложение 1.1 исключаются.</w:t>
      </w:r>
    </w:p>
  </w:footnote>
  <w:footnote w:id="11">
    <w:p w14:paraId="7C3D3917">
      <w:pPr>
        <w:pStyle w:val="31"/>
      </w:pPr>
      <w:r>
        <w:rPr>
          <w:rStyle w:val="30"/>
        </w:rPr>
        <w:t>*</w:t>
      </w:r>
      <w:r>
        <w:t xml:space="preserve"> </w:t>
      </w:r>
      <w:r>
        <w:rPr>
          <w:rFonts w:ascii="GHEA Grapalat" w:hAnsi="GHEA Grapalat"/>
          <w:i/>
        </w:rPr>
        <w:t>Заполняется секретарем Комиссии до опубликования приглашения в бюллетене</w:t>
      </w:r>
    </w:p>
  </w:footnote>
  <w:footnote w:id="12">
    <w:p w14:paraId="70BE1327">
      <w:pPr>
        <w:widowControl w:val="0"/>
        <w:spacing w:after="160" w:line="360" w:lineRule="auto"/>
        <w:jc w:val="both"/>
      </w:pPr>
      <w:r>
        <w:rPr>
          <w:rStyle w:val="30"/>
        </w:rPr>
        <w:t>*</w:t>
      </w:r>
      <w: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3">
    <w:p w14:paraId="7B20B044">
      <w:pPr>
        <w:widowControl w:val="0"/>
        <w:spacing w:after="160" w:line="360" w:lineRule="auto"/>
        <w:jc w:val="both"/>
      </w:pPr>
      <w:r>
        <w:rPr>
          <w:rStyle w:val="30"/>
        </w:rPr>
        <w:t>*</w:t>
      </w:r>
      <w: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4">
    <w:p w14:paraId="7DBBCDC3">
      <w:pPr>
        <w:widowControl w:val="0"/>
        <w:ind w:right="309"/>
        <w:jc w:val="both"/>
        <w:rPr>
          <w:rFonts w:ascii="GHEA Grapalat" w:hAnsi="GHEA Grapalat"/>
          <w:i/>
          <w:sz w:val="20"/>
          <w:szCs w:val="20"/>
          <w:lang w:val="es-ES"/>
        </w:rPr>
      </w:pPr>
      <w:r>
        <w:rPr>
          <w:rStyle w:val="30"/>
        </w:rPr>
        <w:t>**</w:t>
      </w:r>
      <w:r>
        <w:t xml:space="preserve"> </w:t>
      </w:r>
      <w:r>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768C75A3">
      <w:pPr>
        <w:pStyle w:val="31"/>
        <w:rPr>
          <w:lang w:val="es-ES"/>
        </w:rPr>
      </w:pPr>
    </w:p>
  </w:footnote>
  <w:footnote w:id="15">
    <w:p w14:paraId="4B8523CE">
      <w:pPr>
        <w:widowControl w:val="0"/>
        <w:tabs>
          <w:tab w:val="left" w:pos="540"/>
        </w:tabs>
        <w:autoSpaceDE w:val="0"/>
        <w:autoSpaceDN w:val="0"/>
        <w:adjustRightInd w:val="0"/>
        <w:jc w:val="both"/>
        <w:rPr>
          <w:rFonts w:ascii="GHEA Grapalat" w:hAnsi="GHEA Grapalat" w:cs="Sylfaen"/>
          <w:i/>
          <w:sz w:val="20"/>
          <w:szCs w:val="20"/>
        </w:rPr>
      </w:pPr>
      <w:r>
        <w:rPr>
          <w:rStyle w:val="30"/>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73839F1D">
      <w:pPr>
        <w:pStyle w:val="31"/>
        <w:jc w:val="both"/>
        <w:rPr>
          <w:rFonts w:ascii="GHEA Grapalat" w:hAnsi="GHEA Grapalat"/>
        </w:rPr>
      </w:pPr>
    </w:p>
  </w:footnote>
  <w:footnote w:id="16">
    <w:p w14:paraId="37742BE9"/>
    <w:p w14:paraId="7E02DFD9">
      <w:pPr>
        <w:pStyle w:val="31"/>
        <w:jc w:val="both"/>
      </w:pPr>
    </w:p>
  </w:footnote>
  <w:footnote w:id="17">
    <w:p w14:paraId="4BE21AA1">
      <w:pPr>
        <w:widowControl w:val="0"/>
        <w:tabs>
          <w:tab w:val="left" w:pos="540"/>
        </w:tabs>
        <w:autoSpaceDE w:val="0"/>
        <w:autoSpaceDN w:val="0"/>
        <w:adjustRightInd w:val="0"/>
        <w:jc w:val="both"/>
        <w:rPr>
          <w:rFonts w:ascii="GHEA Grapalat" w:hAnsi="GHEA Grapalat" w:cs="Sylfaen"/>
          <w:i/>
          <w:sz w:val="20"/>
          <w:szCs w:val="20"/>
        </w:rPr>
      </w:pPr>
      <w:r>
        <w:rPr>
          <w:rStyle w:val="30"/>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464148CA">
      <w:pPr>
        <w:pStyle w:val="31"/>
        <w:jc w:val="both"/>
        <w:rPr>
          <w:rFonts w:ascii="GHEA Grapalat" w:hAnsi="GHEA Grapalat"/>
        </w:rPr>
      </w:pPr>
    </w:p>
  </w:footnote>
  <w:footnote w:id="18">
    <w:p w14:paraId="60153065"/>
    <w:p w14:paraId="52ECB13C">
      <w:pPr>
        <w:pStyle w:val="31"/>
        <w:jc w:val="both"/>
      </w:pPr>
    </w:p>
  </w:footnote>
  <w:footnote w:id="19">
    <w:p w14:paraId="0FC3EB5D">
      <w:pPr>
        <w:pStyle w:val="31"/>
        <w:widowControl w:val="0"/>
        <w:jc w:val="both"/>
        <w:rPr>
          <w:rFonts w:ascii="GHEA Grapalat" w:hAnsi="GHEA Grapalat"/>
          <w:lang w:val="hy-AM"/>
        </w:rPr>
      </w:pPr>
      <w:r>
        <w:rPr>
          <w:rStyle w:val="30"/>
        </w:rPr>
        <w:t>25</w:t>
      </w:r>
      <w:r>
        <w:rPr>
          <w:rFonts w:ascii="GHEA Grapalat" w:hAnsi="GHEA Grapalat"/>
        </w:rPr>
        <w:t xml:space="preserve"> </w:t>
      </w:r>
      <w:r>
        <w:rPr>
          <w:rFonts w:ascii="GHEA Grapalat" w:hAnsi="GHEA Grapalat"/>
          <w:i/>
        </w:rPr>
        <w:t>Настоящее приложение исключается из приглашения, если предметом закупки не являются строительные работы.</w:t>
      </w:r>
    </w:p>
    <w:p w14:paraId="5E1F7110">
      <w:pPr>
        <w:pStyle w:val="31"/>
        <w:widowControl w:val="0"/>
        <w:jc w:val="both"/>
        <w:rPr>
          <w:rFonts w:ascii="GHEA Grapalat" w:hAnsi="GHEA Grapalat"/>
          <w:lang w:val="hy-AM"/>
        </w:rPr>
      </w:pPr>
    </w:p>
  </w:footnote>
  <w:footnote w:id="20">
    <w:p w14:paraId="37069AB7">
      <w:pPr>
        <w:pStyle w:val="31"/>
        <w:widowControl w:val="0"/>
        <w:jc w:val="both"/>
        <w:rPr>
          <w:rFonts w:ascii="GHEA Grapalat" w:hAnsi="GHEA Grapalat"/>
          <w:lang w:val="hy-AM"/>
        </w:rPr>
      </w:pPr>
      <w:r>
        <w:rPr>
          <w:rStyle w:val="30"/>
        </w:rPr>
        <w:t>26</w:t>
      </w:r>
      <w:r>
        <w:rPr>
          <w:rFonts w:ascii="GHEA Grapalat" w:hAnsi="GHEA Grapalat"/>
        </w:rPr>
        <w:t xml:space="preserve"> </w:t>
      </w:r>
      <w:r>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1">
    <w:p w14:paraId="50987BEA">
      <w:pPr>
        <w:pStyle w:val="31"/>
        <w:widowControl w:val="0"/>
        <w:jc w:val="both"/>
        <w:rPr>
          <w:rFonts w:ascii="GHEA Grapalat" w:hAnsi="GHEA Grapalat"/>
          <w:i/>
        </w:rPr>
      </w:pPr>
      <w:r>
        <w:rPr>
          <w:rStyle w:val="30"/>
        </w:rPr>
        <w:t>27</w:t>
      </w:r>
      <w:r>
        <w:rPr>
          <w:rFonts w:ascii="GHEA Grapalat" w:hAnsi="GHEA Grapalat"/>
        </w:rPr>
        <w:t xml:space="preserve"> </w:t>
      </w:r>
      <w:r>
        <w:rPr>
          <w:rFonts w:ascii="GHEA Grapalat" w:hAnsi="GHEA Grapalat"/>
          <w:i/>
        </w:rPr>
        <w:t>Настоящий пункт исключается из проекта договора, если он не применим.</w:t>
      </w:r>
    </w:p>
    <w:p w14:paraId="3AE47E5C">
      <w:pPr>
        <w:pStyle w:val="31"/>
        <w:widowControl w:val="0"/>
        <w:jc w:val="both"/>
        <w:rPr>
          <w:rFonts w:ascii="GHEA Grapalat" w:hAnsi="GHEA Grapalat"/>
          <w:lang w:val="hy-AM"/>
        </w:rPr>
      </w:pPr>
      <w:r>
        <w:rPr>
          <w:rFonts w:ascii="GHEA Grapalat" w:hAnsi="GHEA Grapalat"/>
          <w:i/>
          <w:vertAlign w:val="superscript"/>
        </w:rPr>
        <w:t>27.1</w:t>
      </w:r>
      <w:r>
        <w:rPr>
          <w:rFonts w:ascii="GHEA Grapalat" w:hAnsi="GHEA Grapalat"/>
          <w:i/>
        </w:rPr>
        <w:t xml:space="preserve"> Пункт 2 пункта 4.1 исключается из проекта договора, если предметом закупки не является строительная программа.</w:t>
      </w:r>
    </w:p>
    <w:p w14:paraId="680C6B50">
      <w:pPr>
        <w:pStyle w:val="31"/>
        <w:widowControl w:val="0"/>
        <w:jc w:val="both"/>
        <w:rPr>
          <w:rFonts w:ascii="GHEA Grapalat" w:hAnsi="GHEA Grapalat"/>
          <w:lang w:val="hy-AM"/>
        </w:rPr>
      </w:pPr>
    </w:p>
  </w:footnote>
  <w:footnote w:id="22">
    <w:p w14:paraId="5A12B4C1">
      <w:pPr>
        <w:pStyle w:val="31"/>
        <w:widowControl w:val="0"/>
        <w:jc w:val="both"/>
        <w:rPr>
          <w:rFonts w:ascii="GHEA Grapalat" w:hAnsi="GHEA Grapalat"/>
          <w:i/>
        </w:rPr>
      </w:pPr>
      <w:r>
        <w:rPr>
          <w:rStyle w:val="30"/>
        </w:rPr>
        <w:t>28</w:t>
      </w:r>
      <w:r>
        <w:rPr>
          <w:rFonts w:ascii="GHEA Grapalat" w:hAnsi="GHEA Grapalat"/>
        </w:rPr>
        <w:t xml:space="preserve"> </w:t>
      </w:r>
      <w:r>
        <w:rPr>
          <w:rFonts w:ascii="GHEA Grapalat" w:hAnsi="GHEA Grapalat"/>
          <w:i/>
        </w:rPr>
        <w:t>Если Подрядчик представил ценовое предложение без НДС, то при заключении договора из настоящего пункта исключаются слова "из которых ______ (__________) драмов РА составляют НДС".</w:t>
      </w:r>
    </w:p>
    <w:p w14:paraId="00075DE2">
      <w:pPr>
        <w:pStyle w:val="31"/>
        <w:widowControl w:val="0"/>
        <w:jc w:val="both"/>
        <w:rPr>
          <w:rFonts w:ascii="GHEA Grapalat" w:hAnsi="GHEA Grapalat"/>
          <w:sz w:val="18"/>
          <w:szCs w:val="18"/>
          <w:lang w:val="hy-AM"/>
        </w:rPr>
      </w:pPr>
      <w:r>
        <w:rPr>
          <w:rFonts w:ascii="GHEA Grapalat" w:hAnsi="GHEA Grapalat"/>
          <w:sz w:val="18"/>
          <w:szCs w:val="18"/>
          <w:vertAlign w:val="superscript"/>
        </w:rPr>
        <w:t>28</w:t>
      </w:r>
      <w:r>
        <w:rPr>
          <w:rFonts w:ascii="GHEA Grapalat" w:hAnsi="GHEA Grapalat"/>
          <w:sz w:val="18"/>
          <w:szCs w:val="18"/>
          <w:vertAlign w:val="superscript"/>
          <w:lang w:val="hy-AM"/>
        </w:rPr>
        <w:t>,1</w:t>
      </w:r>
      <w:r>
        <w:rPr>
          <w:rFonts w:ascii="GHEA Grapalat" w:hAnsi="GHEA Grapalat"/>
          <w:sz w:val="18"/>
          <w:szCs w:val="18"/>
          <w:lang w:val="hy-AM"/>
        </w:rPr>
        <w:t xml:space="preserve"> В случае заказчиков, не имеющих счета в казначействе, последний абзац настоящего пункта редактируется следующим содержанием:</w:t>
      </w:r>
      <w:r>
        <w:t xml:space="preserve"> </w:t>
      </w:r>
      <w:r>
        <w:rPr>
          <w:rFonts w:ascii="GHEA Grapalat" w:hAnsi="GHEA Grapalat"/>
          <w:sz w:val="18"/>
          <w:szCs w:val="18"/>
          <w:lang w:val="hy-AM"/>
        </w:rPr>
        <w:t xml:space="preserve">« При этом оплата за закупку осуществляется в срок, установленный графиком </w:t>
      </w:r>
      <w:r>
        <w:rPr>
          <w:rFonts w:ascii="GHEA Grapalat" w:hAnsi="GHEA Grapalat"/>
          <w:sz w:val="18"/>
          <w:szCs w:val="18"/>
        </w:rPr>
        <w:t>o</w:t>
      </w:r>
      <w:r>
        <w:rPr>
          <w:rFonts w:ascii="GHEA Grapalat" w:hAnsi="GHEA Grapalat"/>
          <w:sz w:val="18"/>
          <w:szCs w:val="18"/>
          <w:lang w:val="hy-AM"/>
        </w:rPr>
        <w:t>платы настоящего Договора, в течение пяти рабочих дней.»</w:t>
      </w:r>
    </w:p>
    <w:p w14:paraId="0F22B3B1">
      <w:pPr>
        <w:pStyle w:val="31"/>
        <w:widowControl w:val="0"/>
        <w:jc w:val="both"/>
        <w:rPr>
          <w:rFonts w:ascii="GHEA Grapalat" w:hAnsi="GHEA Grapalat"/>
          <w:lang w:val="hy-AM"/>
        </w:rPr>
      </w:pPr>
    </w:p>
  </w:footnote>
  <w:footnote w:id="23">
    <w:p w14:paraId="1AF8DBB5">
      <w:pPr>
        <w:pStyle w:val="31"/>
        <w:widowControl w:val="0"/>
        <w:jc w:val="both"/>
        <w:rPr>
          <w:rFonts w:ascii="GHEA Grapalat" w:hAnsi="GHEA Grapalat"/>
          <w:i/>
        </w:rPr>
      </w:pPr>
      <w:r>
        <w:rPr>
          <w:rStyle w:val="30"/>
        </w:rPr>
        <w:t>29</w:t>
      </w:r>
      <w:r>
        <w:t xml:space="preserve"> </w:t>
      </w:r>
      <w:r>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39FA46AE">
      <w:pPr>
        <w:pStyle w:val="31"/>
        <w:widowControl w:val="0"/>
        <w:jc w:val="both"/>
        <w:rPr>
          <w:rFonts w:ascii="GHEA Grapalat" w:hAnsi="GHEA Grapalat"/>
          <w:lang w:val="hy-AM"/>
        </w:rPr>
      </w:pPr>
      <w:r>
        <w:rPr>
          <w:rFonts w:ascii="GHEA Grapalat" w:hAnsi="GHEA Grapalat"/>
          <w:i/>
          <w:vertAlign w:val="superscript"/>
        </w:rPr>
        <w:t>29.1</w:t>
      </w:r>
      <w:r>
        <w:rPr>
          <w:rFonts w:ascii="GHEA Grapalat" w:hAnsi="GHEA Grapalat"/>
          <w:i/>
        </w:rPr>
        <w:t xml:space="preserve"> Пункт 2 пункта 5.1.1. исключается из проекта договора, если предметом закупки не является строительная программа</w:t>
      </w:r>
    </w:p>
  </w:footnote>
  <w:footnote w:id="24">
    <w:p w14:paraId="00144D6E">
      <w:pPr>
        <w:pStyle w:val="31"/>
        <w:jc w:val="both"/>
        <w:rPr>
          <w:rFonts w:ascii="GHEA Grapalat" w:hAnsi="GHEA Grapalat"/>
          <w:i/>
        </w:rPr>
      </w:pPr>
      <w:r>
        <w:rPr>
          <w:rStyle w:val="30"/>
        </w:rPr>
        <w:t>30</w:t>
      </w:r>
      <w:r>
        <w:rPr>
          <w:rFonts w:ascii="GHEA Grapalat" w:hAnsi="GHEA Grapalat"/>
        </w:rPr>
        <w:t xml:space="preserve"> </w:t>
      </w:r>
      <w:r>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42649CCD">
      <w:pPr>
        <w:pStyle w:val="31"/>
        <w:jc w:val="both"/>
        <w:rPr>
          <w:rFonts w:ascii="GHEA Grapalat" w:hAnsi="GHEA Grapalat"/>
          <w:lang w:val="hy-AM"/>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7D6009E7">
      <w:pPr>
        <w:pStyle w:val="31"/>
        <w:widowControl w:val="0"/>
        <w:jc w:val="both"/>
        <w:rPr>
          <w:rFonts w:ascii="GHEA Grapalat" w:hAnsi="GHEA Grapalat"/>
          <w:sz w:val="2"/>
          <w:szCs w:val="2"/>
          <w:lang w:val="hy-AM"/>
        </w:rPr>
      </w:pPr>
    </w:p>
    <w:p w14:paraId="06564A07">
      <w:pPr>
        <w:pStyle w:val="31"/>
        <w:widowControl w:val="0"/>
        <w:jc w:val="both"/>
        <w:rPr>
          <w:rFonts w:ascii="GHEA Grapalat" w:hAnsi="GHEA Grapalat"/>
          <w:sz w:val="2"/>
          <w:szCs w:val="2"/>
          <w:lang w:val="hy-AM"/>
        </w:rPr>
      </w:pPr>
    </w:p>
  </w:footnote>
  <w:footnote w:id="25">
    <w:p w14:paraId="46950BB7">
      <w:pPr>
        <w:pStyle w:val="31"/>
        <w:widowControl w:val="0"/>
        <w:jc w:val="both"/>
        <w:rPr>
          <w:rFonts w:ascii="GHEA Grapalat" w:hAnsi="GHEA Grapalat"/>
          <w:i/>
        </w:rPr>
      </w:pPr>
      <w:r>
        <w:rPr>
          <w:rFonts w:ascii="GHEA Grapalat" w:hAnsi="GHEA Grapalat"/>
          <w:i/>
          <w:vertAlign w:val="superscript"/>
        </w:rPr>
        <w:t>31</w:t>
      </w:r>
      <w:r>
        <w:rPr>
          <w:rFonts w:ascii="GHEA Grapalat" w:hAnsi="GHEA Grapalat"/>
          <w:i/>
        </w:rPr>
        <w:t xml:space="preserve"> В случае закупок, не создающих обязательств за счет средств государственного бюджета, настоящее предложение исключается из договора.</w:t>
      </w:r>
    </w:p>
    <w:p w14:paraId="2D3633D2">
      <w:pPr>
        <w:pStyle w:val="31"/>
        <w:widowControl w:val="0"/>
        <w:jc w:val="both"/>
        <w:rPr>
          <w:rFonts w:ascii="GHEA Grapalat" w:hAnsi="GHEA Grapalat"/>
          <w:lang w:val="hy-AM"/>
        </w:rPr>
      </w:pPr>
      <w:r>
        <w:rPr>
          <w:rFonts w:ascii="GHEA Grapalat" w:hAnsi="GHEA Grapalat"/>
          <w:i/>
          <w:vertAlign w:val="superscript"/>
        </w:rPr>
        <w:t>31.1</w:t>
      </w:r>
      <w:r>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 .</w:t>
      </w:r>
    </w:p>
  </w:footnote>
  <w:footnote w:id="26">
    <w:p w14:paraId="62F7A07E">
      <w:pPr>
        <w:pStyle w:val="31"/>
        <w:widowControl w:val="0"/>
        <w:jc w:val="both"/>
        <w:rPr>
          <w:rFonts w:ascii="GHEA Grapalat" w:hAnsi="GHEA Grapalat"/>
          <w:lang w:val="hy-AM"/>
        </w:rPr>
      </w:pPr>
      <w:r>
        <w:rPr>
          <w:rStyle w:val="30"/>
        </w:rPr>
        <w:t>32</w:t>
      </w:r>
      <w:r>
        <w:rPr>
          <w:rFonts w:ascii="GHEA Grapalat" w:hAnsi="GHEA Grapalat"/>
        </w:rP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14:paraId="2A567060">
      <w:pPr>
        <w:pStyle w:val="31"/>
        <w:widowControl w:val="0"/>
        <w:jc w:val="both"/>
        <w:rPr>
          <w:rFonts w:ascii="GHEA Grapalat" w:hAnsi="GHEA Grapalat"/>
          <w:lang w:val="hy-AM"/>
        </w:rPr>
      </w:pPr>
      <w:r>
        <w:rPr>
          <w:rStyle w:val="30"/>
        </w:rPr>
        <w:t>33</w:t>
      </w:r>
      <w: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05629A08">
      <w:pPr>
        <w:pStyle w:val="31"/>
        <w:rPr>
          <w:lang w:val="hy-AM"/>
        </w:rPr>
      </w:pPr>
    </w:p>
  </w:footnote>
  <w:footnote w:id="28">
    <w:p w14:paraId="050BA921">
      <w:pPr>
        <w:pStyle w:val="31"/>
        <w:widowControl w:val="0"/>
        <w:jc w:val="both"/>
        <w:rPr>
          <w:rFonts w:ascii="GHEA Grapalat" w:hAnsi="GHEA Grapalat"/>
          <w:i/>
          <w:lang w:val="hy-AM" w:eastAsia="en-US"/>
        </w:rPr>
      </w:pPr>
      <w:r>
        <w:rPr>
          <w:rStyle w:val="30"/>
        </w:rPr>
        <w:t>34</w:t>
      </w:r>
      <w:r>
        <w:rPr>
          <w:rFonts w:ascii="GHEA Grapalat" w:hAnsi="GHEA Grapalat"/>
        </w:rPr>
        <w:t xml:space="preserve"> </w:t>
      </w:r>
      <w:r>
        <w:rPr>
          <w:rFonts w:ascii="GHEA Grapalat" w:hAnsi="GHEA Grapalat"/>
          <w:i/>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Pr>
          <w:rFonts w:ascii="GHEA Grapalat" w:hAnsi="GHEA Grapalat"/>
        </w:rPr>
        <w:t xml:space="preserve"> </w:t>
      </w:r>
      <w:r>
        <w:rPr>
          <w:rFonts w:ascii="GHEA Grapalat" w:hAnsi="GHEA Grapalat"/>
          <w:i/>
        </w:rPr>
        <w:t xml:space="preserve">   </w:t>
      </w:r>
    </w:p>
    <w:p w14:paraId="36397544">
      <w:pPr>
        <w:pStyle w:val="31"/>
        <w:widowControl w:val="0"/>
        <w:jc w:val="both"/>
        <w:rPr>
          <w:rFonts w:ascii="GHEA Grapalat" w:hAnsi="GHEA Grapalat"/>
          <w:i/>
          <w:lang w:val="hy-AM" w:eastAsia="en-US"/>
        </w:rPr>
      </w:pPr>
      <w:r>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9">
    <w:p w14:paraId="771A14C5">
      <w:pPr>
        <w:pStyle w:val="31"/>
        <w:widowControl w:val="0"/>
        <w:jc w:val="both"/>
        <w:rPr>
          <w:rFonts w:ascii="GHEA Grapalat" w:hAnsi="GHEA Grapalat"/>
          <w:i/>
          <w:lang w:val="hy-AM"/>
        </w:rPr>
      </w:pPr>
      <w:r>
        <w:rPr>
          <w:rStyle w:val="30"/>
        </w:rPr>
        <w:t>34</w:t>
      </w:r>
      <w:r>
        <w:rPr>
          <w:rFonts w:ascii="GHEA Grapalat" w:hAnsi="GHEA Grapalat"/>
        </w:rPr>
        <w:t xml:space="preserve"> </w:t>
      </w:r>
      <w:r>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Pr>
          <w:rFonts w:ascii="GHEA Grapalat" w:hAnsi="GHEA Grapalat"/>
          <w:i/>
          <w:sz w:val="18"/>
        </w:rPr>
        <w:t>двадцатипятикратный</w:t>
      </w:r>
      <w:r>
        <w:rPr>
          <w:rFonts w:ascii="GHEA Grapalat" w:hAnsi="GHEA Grapalat"/>
          <w:i/>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w:t>
      </w:r>
      <w:r>
        <w:rPr>
          <w:rFonts w:ascii="GHEA Grapalat" w:hAnsi="GHEA Grapalat"/>
          <w:i/>
          <w:sz w:val="18"/>
        </w:rPr>
        <w:t xml:space="preserve">ые </w:t>
      </w:r>
      <w:r>
        <w:rPr>
          <w:rFonts w:ascii="GHEA Grapalat" w:hAnsi="GHEA Grapalat"/>
          <w:i/>
        </w:rPr>
        <w:t>обеспечени</w:t>
      </w:r>
      <w:r>
        <w:rPr>
          <w:rFonts w:ascii="GHEA Grapalat" w:hAnsi="GHEA Grapalat"/>
          <w:i/>
          <w:sz w:val="18"/>
        </w:rPr>
        <w:t>я</w:t>
      </w:r>
      <w:r>
        <w:rPr>
          <w:rFonts w:ascii="GHEA Grapalat" w:hAnsi="GHEA Grapalat"/>
          <w:i/>
        </w:rPr>
        <w:t>" словом "и".</w:t>
      </w:r>
      <w:r>
        <w:rPr>
          <w:rFonts w:ascii="GHEA Grapalat" w:hAnsi="GHEA Grapalat"/>
        </w:rPr>
        <w:t xml:space="preserve"> </w:t>
      </w:r>
      <w:r>
        <w:rPr>
          <w:rFonts w:ascii="GHEA Grapalat" w:hAnsi="GHEA Grapalat"/>
          <w:i/>
        </w:rPr>
        <w:t xml:space="preserve">   </w:t>
      </w:r>
    </w:p>
    <w:p w14:paraId="58557C4D">
      <w:pPr>
        <w:pStyle w:val="31"/>
        <w:widowControl w:val="0"/>
        <w:jc w:val="both"/>
        <w:rPr>
          <w:rFonts w:ascii="GHEA Grapalat" w:hAnsi="GHEA Grapalat"/>
          <w:i/>
          <w:lang w:val="hy-AM" w:eastAsia="en-US"/>
        </w:rPr>
      </w:pPr>
      <w:r>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0">
    <w:p w14:paraId="09BEC6C7">
      <w:pPr>
        <w:pStyle w:val="31"/>
        <w:widowControl w:val="0"/>
      </w:pPr>
      <w:r>
        <w:rPr>
          <w:rStyle w:val="30"/>
        </w:rPr>
        <w:t>**</w:t>
      </w:r>
      <w:r>
        <w:t xml:space="preserve"> </w:t>
      </w:r>
      <w:r>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ins w:id="0" w:author="Vardan" w:date="2022-10-29T23:35:00Z">
        <w:r>
          <w:rPr>
            <w:rFonts w:ascii="GHEA Grapalat" w:hAnsi="GHEA Grapalat"/>
            <w:i/>
          </w:rPr>
          <w:t xml:space="preserve">, </w:t>
        </w:r>
      </w:ins>
      <w:r>
        <w:rPr>
          <w:rFonts w:ascii="GHEA Grapalat" w:hAnsi="GHEA Grapalat"/>
          <w:i/>
        </w:rPr>
        <w:t>а в графе  " конец " срок исполнения устанавливается в календарных днях.</w:t>
      </w:r>
    </w:p>
    <w:p w14:paraId="5E9C651B">
      <w:pPr>
        <w:pStyle w:val="31"/>
        <w:widowControl w:val="0"/>
      </w:pPr>
      <w:r>
        <w:rPr>
          <w:rFonts w:ascii="GHEA Grapalat" w:hAnsi="GHEA Grapalat"/>
          <w:i/>
        </w:rPr>
        <w:t>.</w:t>
      </w:r>
    </w:p>
  </w:footnote>
  <w:footnote w:id="31">
    <w:p w14:paraId="5A329826">
      <w:pPr>
        <w:pStyle w:val="31"/>
        <w:widowControl w:val="0"/>
        <w:jc w:val="both"/>
      </w:pPr>
      <w:r>
        <w:rPr>
          <w:rStyle w:val="30"/>
        </w:rPr>
        <w:t>*</w:t>
      </w:r>
      <w:r>
        <w:t xml:space="preserve"> </w:t>
      </w:r>
      <w:r>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2">
    <w:p w14:paraId="7420116E">
      <w:pPr>
        <w:pStyle w:val="31"/>
        <w:widowControl w:val="0"/>
        <w:jc w:val="both"/>
      </w:pPr>
      <w:r>
        <w:rPr>
          <w:rStyle w:val="30"/>
        </w:rPr>
        <w:t>**</w:t>
      </w:r>
      <w:r>
        <w:t xml:space="preserve"> </w:t>
      </w:r>
      <w:r>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B5CC6"/>
    <w:multiLevelType w:val="multilevel"/>
    <w:tmpl w:val="005B5CC6"/>
    <w:lvl w:ilvl="0" w:tentative="0">
      <w:start w:val="1"/>
      <w:numFmt w:val="decimal"/>
      <w:lvlText w:val="%1)"/>
      <w:lvlJc w:val="left"/>
      <w:pPr>
        <w:ind w:left="405" w:hanging="40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9D2766F"/>
    <w:multiLevelType w:val="multilevel"/>
    <w:tmpl w:val="09D2766F"/>
    <w:lvl w:ilvl="0" w:tentative="0">
      <w:start w:val="1"/>
      <w:numFmt w:val="decimal"/>
      <w:lvlText w:val="%1)"/>
      <w:lvlJc w:val="left"/>
      <w:pPr>
        <w:ind w:left="405" w:hanging="40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A9D5EE3"/>
    <w:multiLevelType w:val="multilevel"/>
    <w:tmpl w:val="0A9D5EE3"/>
    <w:lvl w:ilvl="0" w:tentative="0">
      <w:start w:val="1"/>
      <w:numFmt w:val="decimal"/>
      <w:lvlText w:val="%1."/>
      <w:lvlJc w:val="left"/>
      <w:pPr>
        <w:ind w:left="720" w:hanging="360"/>
      </w:pPr>
      <w:rPr>
        <w:rFonts w:hint="default" w:ascii="Arial Unicode" w:hAnsi="Arial Unicode" w:cstheme="minorBidi"/>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16E173C4"/>
    <w:multiLevelType w:val="multilevel"/>
    <w:tmpl w:val="16E173C4"/>
    <w:lvl w:ilvl="0" w:tentative="0">
      <w:start w:val="1"/>
      <w:numFmt w:val="decimal"/>
      <w:lvlText w:val="%1)"/>
      <w:lvlJc w:val="left"/>
      <w:pPr>
        <w:ind w:left="360" w:hanging="360"/>
      </w:pPr>
      <w:rPr>
        <w:rFonts w:hint="default"/>
      </w:r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4">
    <w:nsid w:val="24064642"/>
    <w:multiLevelType w:val="multilevel"/>
    <w:tmpl w:val="24064642"/>
    <w:lvl w:ilvl="0" w:tentative="0">
      <w:start w:val="1"/>
      <w:numFmt w:val="decimal"/>
      <w:lvlText w:val="%1."/>
      <w:lvlJc w:val="left"/>
      <w:pPr>
        <w:ind w:left="360" w:hanging="360"/>
      </w:pPr>
      <w:rPr>
        <w:b/>
      </w:rPr>
    </w:lvl>
    <w:lvl w:ilvl="1" w:tentative="0">
      <w:start w:val="1"/>
      <w:numFmt w:val="decimal"/>
      <w:lvlText w:val="%1.%2."/>
      <w:lvlJc w:val="left"/>
      <w:pPr>
        <w:ind w:left="792" w:hanging="432"/>
      </w:pPr>
      <w:rPr>
        <w:b w:val="0"/>
        <w:i/>
      </w:rPr>
    </w:lvl>
    <w:lvl w:ilvl="2" w:tentative="0">
      <w:start w:val="1"/>
      <w:numFmt w:val="decimal"/>
      <w:lvlText w:val="%1.%2.%3."/>
      <w:lvlJc w:val="left"/>
      <w:pPr>
        <w:ind w:left="1072" w:hanging="504"/>
      </w:pPr>
    </w:lvl>
    <w:lvl w:ilvl="3" w:tentative="0">
      <w:start w:val="1"/>
      <w:numFmt w:val="decimal"/>
      <w:lvlText w:val="%1.%2.%3.%4."/>
      <w:lvlJc w:val="left"/>
      <w:pPr>
        <w:ind w:left="1728" w:hanging="647"/>
      </w:pPr>
    </w:lvl>
    <w:lvl w:ilvl="4" w:tentative="0">
      <w:start w:val="1"/>
      <w:numFmt w:val="decimal"/>
      <w:lvlText w:val="%1.%2.%3.%4.%5."/>
      <w:lvlJc w:val="left"/>
      <w:pPr>
        <w:ind w:left="2232" w:hanging="792"/>
      </w:pPr>
    </w:lvl>
    <w:lvl w:ilvl="5" w:tentative="0">
      <w:start w:val="1"/>
      <w:numFmt w:val="decimal"/>
      <w:lvlText w:val="%1.%2.%3.%4.%5.%6."/>
      <w:lvlJc w:val="left"/>
      <w:pPr>
        <w:ind w:left="2736" w:hanging="935"/>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5">
    <w:nsid w:val="5B2A170C"/>
    <w:multiLevelType w:val="multilevel"/>
    <w:tmpl w:val="5B2A170C"/>
    <w:lvl w:ilvl="0" w:tentative="0">
      <w:start w:val="1"/>
      <w:numFmt w:val="bullet"/>
      <w:lvlText w:val=""/>
      <w:lvlJc w:val="left"/>
      <w:pPr>
        <w:ind w:left="1080" w:hanging="360"/>
      </w:pPr>
      <w:rPr>
        <w:rFonts w:hint="default" w:ascii="Symbol" w:hAnsi="Symbol"/>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6">
    <w:nsid w:val="5DA53A76"/>
    <w:multiLevelType w:val="multilevel"/>
    <w:tmpl w:val="5DA53A76"/>
    <w:lvl w:ilvl="0" w:tentative="0">
      <w:start w:val="1"/>
      <w:numFmt w:val="bullet"/>
      <w:lvlText w:val=""/>
      <w:lvlJc w:val="left"/>
      <w:pPr>
        <w:ind w:left="1287" w:hanging="360"/>
      </w:pPr>
      <w:rPr>
        <w:rFonts w:hint="default" w:ascii="Symbol" w:hAnsi="Symbol"/>
      </w:rPr>
    </w:lvl>
    <w:lvl w:ilvl="1" w:tentative="0">
      <w:start w:val="1"/>
      <w:numFmt w:val="bullet"/>
      <w:lvlText w:val="o"/>
      <w:lvlJc w:val="left"/>
      <w:pPr>
        <w:ind w:left="2007" w:hanging="360"/>
      </w:pPr>
      <w:rPr>
        <w:rFonts w:hint="default" w:ascii="Courier New" w:hAnsi="Courier New" w:cs="Courier New"/>
      </w:rPr>
    </w:lvl>
    <w:lvl w:ilvl="2" w:tentative="0">
      <w:start w:val="1"/>
      <w:numFmt w:val="bullet"/>
      <w:lvlText w:val=""/>
      <w:lvlJc w:val="left"/>
      <w:pPr>
        <w:ind w:left="2727" w:hanging="360"/>
      </w:pPr>
      <w:rPr>
        <w:rFonts w:hint="default" w:ascii="Wingdings" w:hAnsi="Wingdings"/>
      </w:rPr>
    </w:lvl>
    <w:lvl w:ilvl="3" w:tentative="0">
      <w:start w:val="1"/>
      <w:numFmt w:val="bullet"/>
      <w:lvlText w:val=""/>
      <w:lvlJc w:val="left"/>
      <w:pPr>
        <w:ind w:left="3447" w:hanging="360"/>
      </w:pPr>
      <w:rPr>
        <w:rFonts w:hint="default" w:ascii="Symbol" w:hAnsi="Symbol"/>
      </w:rPr>
    </w:lvl>
    <w:lvl w:ilvl="4" w:tentative="0">
      <w:start w:val="1"/>
      <w:numFmt w:val="bullet"/>
      <w:lvlText w:val="o"/>
      <w:lvlJc w:val="left"/>
      <w:pPr>
        <w:ind w:left="4167" w:hanging="360"/>
      </w:pPr>
      <w:rPr>
        <w:rFonts w:hint="default" w:ascii="Courier New" w:hAnsi="Courier New" w:cs="Courier New"/>
      </w:rPr>
    </w:lvl>
    <w:lvl w:ilvl="5" w:tentative="0">
      <w:start w:val="1"/>
      <w:numFmt w:val="bullet"/>
      <w:lvlText w:val=""/>
      <w:lvlJc w:val="left"/>
      <w:pPr>
        <w:ind w:left="4887" w:hanging="360"/>
      </w:pPr>
      <w:rPr>
        <w:rFonts w:hint="default" w:ascii="Wingdings" w:hAnsi="Wingdings"/>
      </w:rPr>
    </w:lvl>
    <w:lvl w:ilvl="6" w:tentative="0">
      <w:start w:val="1"/>
      <w:numFmt w:val="bullet"/>
      <w:lvlText w:val=""/>
      <w:lvlJc w:val="left"/>
      <w:pPr>
        <w:ind w:left="5607" w:hanging="360"/>
      </w:pPr>
      <w:rPr>
        <w:rFonts w:hint="default" w:ascii="Symbol" w:hAnsi="Symbol"/>
      </w:rPr>
    </w:lvl>
    <w:lvl w:ilvl="7" w:tentative="0">
      <w:start w:val="1"/>
      <w:numFmt w:val="bullet"/>
      <w:lvlText w:val="o"/>
      <w:lvlJc w:val="left"/>
      <w:pPr>
        <w:ind w:left="6327" w:hanging="360"/>
      </w:pPr>
      <w:rPr>
        <w:rFonts w:hint="default" w:ascii="Courier New" w:hAnsi="Courier New" w:cs="Courier New"/>
      </w:rPr>
    </w:lvl>
    <w:lvl w:ilvl="8" w:tentative="0">
      <w:start w:val="1"/>
      <w:numFmt w:val="bullet"/>
      <w:lvlText w:val=""/>
      <w:lvlJc w:val="left"/>
      <w:pPr>
        <w:ind w:left="7047" w:hanging="360"/>
      </w:pPr>
      <w:rPr>
        <w:rFonts w:hint="default" w:ascii="Wingdings" w:hAnsi="Wingdings"/>
      </w:rPr>
    </w:lvl>
  </w:abstractNum>
  <w:abstractNum w:abstractNumId="7">
    <w:nsid w:val="65C44B84"/>
    <w:multiLevelType w:val="multilevel"/>
    <w:tmpl w:val="65C44B84"/>
    <w:lvl w:ilvl="0" w:tentative="0">
      <w:start w:val="1"/>
      <w:numFmt w:val="decimal"/>
      <w:lvlText w:val="%1)"/>
      <w:lvlJc w:val="left"/>
      <w:pPr>
        <w:ind w:left="375" w:hanging="375"/>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6E5202FE"/>
    <w:multiLevelType w:val="multilevel"/>
    <w:tmpl w:val="6E5202FE"/>
    <w:lvl w:ilvl="0" w:tentative="0">
      <w:start w:val="2"/>
      <w:numFmt w:val="decimal"/>
      <w:lvlText w:val="%1)"/>
      <w:lvlJc w:val="left"/>
      <w:pPr>
        <w:ind w:left="928" w:hanging="360"/>
      </w:pPr>
      <w:rPr>
        <w:rFonts w:hint="default" w:cs="Times New Roman"/>
      </w:rPr>
    </w:lvl>
    <w:lvl w:ilvl="1" w:tentative="0">
      <w:start w:val="1"/>
      <w:numFmt w:val="lowerLetter"/>
      <w:lvlText w:val="%2."/>
      <w:lvlJc w:val="left"/>
      <w:pPr>
        <w:ind w:left="1648" w:hanging="360"/>
      </w:pPr>
    </w:lvl>
    <w:lvl w:ilvl="2" w:tentative="0">
      <w:start w:val="1"/>
      <w:numFmt w:val="lowerRoman"/>
      <w:lvlText w:val="%3."/>
      <w:lvlJc w:val="right"/>
      <w:pPr>
        <w:ind w:left="2368" w:hanging="180"/>
      </w:pPr>
    </w:lvl>
    <w:lvl w:ilvl="3" w:tentative="0">
      <w:start w:val="1"/>
      <w:numFmt w:val="decimal"/>
      <w:lvlText w:val="%4."/>
      <w:lvlJc w:val="left"/>
      <w:pPr>
        <w:ind w:left="3088" w:hanging="360"/>
      </w:pPr>
    </w:lvl>
    <w:lvl w:ilvl="4" w:tentative="0">
      <w:start w:val="1"/>
      <w:numFmt w:val="lowerLetter"/>
      <w:lvlText w:val="%5."/>
      <w:lvlJc w:val="left"/>
      <w:pPr>
        <w:ind w:left="3808" w:hanging="360"/>
      </w:pPr>
    </w:lvl>
    <w:lvl w:ilvl="5" w:tentative="0">
      <w:start w:val="1"/>
      <w:numFmt w:val="lowerRoman"/>
      <w:lvlText w:val="%6."/>
      <w:lvlJc w:val="right"/>
      <w:pPr>
        <w:ind w:left="4528" w:hanging="180"/>
      </w:pPr>
    </w:lvl>
    <w:lvl w:ilvl="6" w:tentative="0">
      <w:start w:val="1"/>
      <w:numFmt w:val="decimal"/>
      <w:lvlText w:val="%7."/>
      <w:lvlJc w:val="left"/>
      <w:pPr>
        <w:ind w:left="5248" w:hanging="360"/>
      </w:pPr>
    </w:lvl>
    <w:lvl w:ilvl="7" w:tentative="0">
      <w:start w:val="1"/>
      <w:numFmt w:val="lowerLetter"/>
      <w:lvlText w:val="%8."/>
      <w:lvlJc w:val="left"/>
      <w:pPr>
        <w:ind w:left="5968" w:hanging="360"/>
      </w:pPr>
    </w:lvl>
    <w:lvl w:ilvl="8" w:tentative="0">
      <w:start w:val="1"/>
      <w:numFmt w:val="lowerRoman"/>
      <w:lvlText w:val="%9."/>
      <w:lvlJc w:val="right"/>
      <w:pPr>
        <w:ind w:left="6688" w:hanging="180"/>
      </w:pPr>
    </w:lvl>
  </w:abstractNum>
  <w:num w:numId="1">
    <w:abstractNumId w:val="6"/>
  </w:num>
  <w:num w:numId="2">
    <w:abstractNumId w:val="8"/>
  </w:num>
  <w:num w:numId="3">
    <w:abstractNumId w:val="5"/>
  </w:num>
  <w:num w:numId="4">
    <w:abstractNumId w:val="4"/>
  </w:num>
  <w:num w:numId="5">
    <w:abstractNumId w:val="2"/>
  </w:num>
  <w:num w:numId="6">
    <w:abstractNumId w:val="1"/>
  </w:num>
  <w:num w:numId="7">
    <w:abstractNumId w:val="0"/>
  </w:num>
  <w:num w:numId="8">
    <w:abstractNumId w:val="3"/>
  </w:num>
  <w:num w:numId="9">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Vardan">
    <w15:presenceInfo w15:providerId="None" w15:userId="Vardan"/>
  </w15:person>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drawingGridHorizontalSpacing w:val="120"/>
  <w:displayHorizontalDrawingGridEvery w:val="2"/>
  <w:characterSpacingControl w:val="doNotCompress"/>
  <w:footnotePr>
    <w:pos w:val="beneathText"/>
    <w:footnote w:id="66"/>
    <w:footnote w:id="67"/>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51490"/>
    <w:rsid w:val="0005160C"/>
    <w:rsid w:val="0005196C"/>
    <w:rsid w:val="00051B7F"/>
    <w:rsid w:val="00052084"/>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63D"/>
    <w:rsid w:val="000858EB"/>
    <w:rsid w:val="00085931"/>
    <w:rsid w:val="00086B1E"/>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187D"/>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4837"/>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296"/>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7C2"/>
    <w:rsid w:val="001B6E72"/>
    <w:rsid w:val="001B6FCF"/>
    <w:rsid w:val="001C0295"/>
    <w:rsid w:val="001C07C6"/>
    <w:rsid w:val="001C0849"/>
    <w:rsid w:val="001C1570"/>
    <w:rsid w:val="001C25DB"/>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140"/>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E00"/>
    <w:rsid w:val="00331472"/>
    <w:rsid w:val="0033253D"/>
    <w:rsid w:val="003325FD"/>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5A9D"/>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54FE"/>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5F7E7F"/>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3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1250"/>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CEB"/>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91C"/>
    <w:rsid w:val="00824F68"/>
    <w:rsid w:val="00824F95"/>
    <w:rsid w:val="008258A1"/>
    <w:rsid w:val="00825AAE"/>
    <w:rsid w:val="00826193"/>
    <w:rsid w:val="008264EB"/>
    <w:rsid w:val="00827CDA"/>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26A2"/>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93C"/>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69E"/>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2E9"/>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848"/>
    <w:rsid w:val="00BD0D0A"/>
    <w:rsid w:val="00BD1509"/>
    <w:rsid w:val="00BD2920"/>
    <w:rsid w:val="00BD3389"/>
    <w:rsid w:val="00BD3B55"/>
    <w:rsid w:val="00BD3E23"/>
    <w:rsid w:val="00BD4817"/>
    <w:rsid w:val="00BD4B37"/>
    <w:rsid w:val="00BD50E7"/>
    <w:rsid w:val="00BD572E"/>
    <w:rsid w:val="00BD5E4C"/>
    <w:rsid w:val="00BD5F94"/>
    <w:rsid w:val="00BD6AAC"/>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1740"/>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6FE6"/>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7C9"/>
    <w:rsid w:val="00D15C89"/>
    <w:rsid w:val="00D15F26"/>
    <w:rsid w:val="00D161B8"/>
    <w:rsid w:val="00D17258"/>
    <w:rsid w:val="00D20407"/>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2E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06E8"/>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305"/>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3925"/>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 w:val="53941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iPriority="99"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qFormat="1" w:unhideWhenUsed="0" w:uiPriority="0" w:semiHidden="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ru-RU" w:eastAsia="ru-RU" w:bidi="ru-RU"/>
    </w:rPr>
  </w:style>
  <w:style w:type="paragraph" w:styleId="2">
    <w:name w:val="heading 1"/>
    <w:basedOn w:val="1"/>
    <w:next w:val="1"/>
    <w:link w:val="43"/>
    <w:qFormat/>
    <w:uiPriority w:val="0"/>
    <w:pPr>
      <w:keepNext/>
      <w:jc w:val="center"/>
      <w:outlineLvl w:val="0"/>
    </w:pPr>
    <w:rPr>
      <w:rFonts w:ascii="Arial Armenian" w:hAnsi="Arial Armenian"/>
      <w:sz w:val="28"/>
      <w:szCs w:val="20"/>
    </w:rPr>
  </w:style>
  <w:style w:type="paragraph" w:styleId="3">
    <w:name w:val="heading 2"/>
    <w:basedOn w:val="1"/>
    <w:next w:val="1"/>
    <w:link w:val="60"/>
    <w:qFormat/>
    <w:uiPriority w:val="0"/>
    <w:pPr>
      <w:keepNext/>
      <w:jc w:val="both"/>
      <w:outlineLvl w:val="1"/>
    </w:pPr>
    <w:rPr>
      <w:rFonts w:ascii="Arial LatArm" w:hAnsi="Arial LatArm"/>
      <w:b/>
      <w:color w:val="0000FF"/>
      <w:sz w:val="20"/>
      <w:szCs w:val="20"/>
    </w:rPr>
  </w:style>
  <w:style w:type="paragraph" w:styleId="4">
    <w:name w:val="heading 3"/>
    <w:basedOn w:val="1"/>
    <w:next w:val="1"/>
    <w:link w:val="44"/>
    <w:qFormat/>
    <w:uiPriority w:val="0"/>
    <w:pPr>
      <w:keepNext/>
      <w:spacing w:line="360" w:lineRule="auto"/>
      <w:jc w:val="center"/>
      <w:outlineLvl w:val="2"/>
    </w:pPr>
    <w:rPr>
      <w:rFonts w:ascii="Arial LatArm" w:hAnsi="Arial LatArm"/>
      <w:i/>
      <w:sz w:val="20"/>
      <w:szCs w:val="20"/>
    </w:rPr>
  </w:style>
  <w:style w:type="paragraph" w:styleId="5">
    <w:name w:val="heading 4"/>
    <w:basedOn w:val="1"/>
    <w:next w:val="1"/>
    <w:link w:val="62"/>
    <w:qFormat/>
    <w:uiPriority w:val="0"/>
    <w:pPr>
      <w:keepNext/>
      <w:outlineLvl w:val="3"/>
    </w:pPr>
    <w:rPr>
      <w:rFonts w:ascii="Arial LatArm" w:hAnsi="Arial LatArm"/>
      <w:i/>
      <w:sz w:val="18"/>
      <w:szCs w:val="20"/>
    </w:rPr>
  </w:style>
  <w:style w:type="paragraph" w:styleId="6">
    <w:name w:val="heading 5"/>
    <w:basedOn w:val="1"/>
    <w:next w:val="1"/>
    <w:link w:val="63"/>
    <w:qFormat/>
    <w:uiPriority w:val="0"/>
    <w:pPr>
      <w:keepNext/>
      <w:jc w:val="center"/>
      <w:outlineLvl w:val="4"/>
    </w:pPr>
    <w:rPr>
      <w:rFonts w:ascii="Arial LatArm" w:hAnsi="Arial LatArm"/>
      <w:b/>
      <w:sz w:val="26"/>
      <w:szCs w:val="20"/>
    </w:rPr>
  </w:style>
  <w:style w:type="paragraph" w:styleId="7">
    <w:name w:val="heading 6"/>
    <w:basedOn w:val="1"/>
    <w:next w:val="1"/>
    <w:link w:val="64"/>
    <w:qFormat/>
    <w:uiPriority w:val="0"/>
    <w:pPr>
      <w:keepNext/>
      <w:outlineLvl w:val="5"/>
    </w:pPr>
    <w:rPr>
      <w:rFonts w:ascii="Arial LatArm" w:hAnsi="Arial LatArm"/>
      <w:b/>
      <w:color w:val="000000"/>
      <w:sz w:val="22"/>
      <w:szCs w:val="20"/>
    </w:rPr>
  </w:style>
  <w:style w:type="paragraph" w:styleId="8">
    <w:name w:val="heading 7"/>
    <w:basedOn w:val="1"/>
    <w:next w:val="1"/>
    <w:link w:val="45"/>
    <w:qFormat/>
    <w:uiPriority w:val="0"/>
    <w:pPr>
      <w:keepNext/>
      <w:ind w:left="-66"/>
      <w:jc w:val="center"/>
      <w:outlineLvl w:val="6"/>
    </w:pPr>
    <w:rPr>
      <w:rFonts w:ascii="Times Armenian" w:hAnsi="Times Armenian"/>
      <w:b/>
      <w:sz w:val="20"/>
      <w:szCs w:val="20"/>
    </w:rPr>
  </w:style>
  <w:style w:type="paragraph" w:styleId="9">
    <w:name w:val="heading 8"/>
    <w:basedOn w:val="1"/>
    <w:next w:val="1"/>
    <w:link w:val="46"/>
    <w:qFormat/>
    <w:uiPriority w:val="0"/>
    <w:pPr>
      <w:keepNext/>
      <w:outlineLvl w:val="7"/>
    </w:pPr>
    <w:rPr>
      <w:rFonts w:ascii="Times Armenian" w:hAnsi="Times Armenian"/>
      <w:i/>
      <w:sz w:val="20"/>
      <w:szCs w:val="20"/>
    </w:rPr>
  </w:style>
  <w:style w:type="paragraph" w:styleId="10">
    <w:name w:val="heading 9"/>
    <w:basedOn w:val="1"/>
    <w:next w:val="1"/>
    <w:link w:val="67"/>
    <w:qFormat/>
    <w:uiPriority w:val="0"/>
    <w:pPr>
      <w:keepNext/>
      <w:jc w:val="center"/>
      <w:outlineLvl w:val="8"/>
    </w:pPr>
    <w:rPr>
      <w:rFonts w:ascii="Times Armenian" w:hAnsi="Times Armenian"/>
      <w:b/>
      <w:color w:val="000000"/>
      <w:sz w:val="22"/>
      <w:szCs w:val="20"/>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link w:val="51"/>
    <w:qFormat/>
    <w:uiPriority w:val="0"/>
    <w:rPr>
      <w:rFonts w:ascii="Tahoma" w:hAnsi="Tahoma"/>
      <w:sz w:val="16"/>
      <w:szCs w:val="16"/>
    </w:rPr>
  </w:style>
  <w:style w:type="paragraph" w:styleId="14">
    <w:name w:val="Block Text"/>
    <w:basedOn w:val="1"/>
    <w:qFormat/>
    <w:uiPriority w:val="0"/>
    <w:pPr>
      <w:overflowPunct w:val="0"/>
      <w:autoSpaceDE w:val="0"/>
      <w:autoSpaceDN w:val="0"/>
      <w:adjustRightInd w:val="0"/>
      <w:ind w:left="4500" w:right="98"/>
      <w:jc w:val="right"/>
      <w:textAlignment w:val="baseline"/>
    </w:pPr>
    <w:rPr>
      <w:rFonts w:ascii="Arial Armenian" w:hAnsi="Arial Armenian"/>
      <w:sz w:val="28"/>
      <w:szCs w:val="20"/>
    </w:rPr>
  </w:style>
  <w:style w:type="paragraph" w:styleId="15">
    <w:name w:val="Body Text"/>
    <w:basedOn w:val="1"/>
    <w:link w:val="53"/>
    <w:qFormat/>
    <w:uiPriority w:val="0"/>
    <w:pPr>
      <w:spacing w:after="120"/>
    </w:pPr>
  </w:style>
  <w:style w:type="paragraph" w:styleId="16">
    <w:name w:val="Body Text 2"/>
    <w:basedOn w:val="1"/>
    <w:link w:val="70"/>
    <w:qFormat/>
    <w:uiPriority w:val="0"/>
    <w:pPr>
      <w:tabs>
        <w:tab w:val="left" w:pos="720"/>
      </w:tabs>
      <w:spacing w:line="360" w:lineRule="auto"/>
    </w:pPr>
    <w:rPr>
      <w:rFonts w:ascii="Arial LatArm" w:hAnsi="Arial LatArm"/>
      <w:sz w:val="20"/>
      <w:szCs w:val="20"/>
    </w:rPr>
  </w:style>
  <w:style w:type="paragraph" w:styleId="17">
    <w:name w:val="Body Text 3"/>
    <w:basedOn w:val="1"/>
    <w:link w:val="72"/>
    <w:qFormat/>
    <w:uiPriority w:val="0"/>
    <w:pPr>
      <w:jc w:val="both"/>
    </w:pPr>
    <w:rPr>
      <w:rFonts w:ascii="Arial LatArm" w:hAnsi="Arial LatArm"/>
      <w:sz w:val="20"/>
      <w:szCs w:val="20"/>
    </w:rPr>
  </w:style>
  <w:style w:type="paragraph" w:styleId="18">
    <w:name w:val="Body Text Indent"/>
    <w:basedOn w:val="1"/>
    <w:link w:val="47"/>
    <w:qFormat/>
    <w:uiPriority w:val="0"/>
    <w:pPr>
      <w:spacing w:line="360" w:lineRule="auto"/>
      <w:ind w:firstLine="720"/>
      <w:jc w:val="both"/>
    </w:pPr>
    <w:rPr>
      <w:rFonts w:ascii="Arial LatArm" w:hAnsi="Arial LatArm"/>
      <w:i/>
      <w:sz w:val="20"/>
      <w:szCs w:val="20"/>
    </w:rPr>
  </w:style>
  <w:style w:type="paragraph" w:styleId="19">
    <w:name w:val="Body Text Indent 2"/>
    <w:basedOn w:val="1"/>
    <w:link w:val="69"/>
    <w:qFormat/>
    <w:uiPriority w:val="0"/>
    <w:pPr>
      <w:spacing w:line="360" w:lineRule="auto"/>
      <w:ind w:firstLine="540"/>
      <w:jc w:val="both"/>
    </w:pPr>
    <w:rPr>
      <w:rFonts w:ascii="Baltica" w:hAnsi="Baltica"/>
      <w:sz w:val="20"/>
      <w:szCs w:val="20"/>
    </w:rPr>
  </w:style>
  <w:style w:type="paragraph" w:styleId="20">
    <w:name w:val="Body Text Indent 3"/>
    <w:basedOn w:val="1"/>
    <w:link w:val="113"/>
    <w:qFormat/>
    <w:uiPriority w:val="0"/>
    <w:pPr>
      <w:spacing w:line="360" w:lineRule="auto"/>
      <w:ind w:firstLine="567"/>
      <w:jc w:val="both"/>
    </w:pPr>
    <w:rPr>
      <w:rFonts w:ascii="Times Armenian" w:hAnsi="Times Armenian"/>
      <w:sz w:val="20"/>
      <w:szCs w:val="20"/>
    </w:rPr>
  </w:style>
  <w:style w:type="character" w:styleId="21">
    <w:name w:val="annotation reference"/>
    <w:semiHidden/>
    <w:qFormat/>
    <w:uiPriority w:val="0"/>
    <w:rPr>
      <w:sz w:val="16"/>
      <w:szCs w:val="16"/>
    </w:rPr>
  </w:style>
  <w:style w:type="paragraph" w:styleId="22">
    <w:name w:val="annotation text"/>
    <w:basedOn w:val="1"/>
    <w:link w:val="114"/>
    <w:semiHidden/>
    <w:qFormat/>
    <w:uiPriority w:val="0"/>
    <w:rPr>
      <w:rFonts w:ascii="Times Armenian" w:hAnsi="Times Armenian"/>
      <w:sz w:val="20"/>
      <w:szCs w:val="20"/>
    </w:rPr>
  </w:style>
  <w:style w:type="paragraph" w:styleId="23">
    <w:name w:val="annotation subject"/>
    <w:basedOn w:val="22"/>
    <w:next w:val="22"/>
    <w:link w:val="118"/>
    <w:semiHidden/>
    <w:qFormat/>
    <w:uiPriority w:val="0"/>
    <w:rPr>
      <w:b/>
      <w:bCs/>
    </w:rPr>
  </w:style>
  <w:style w:type="paragraph" w:styleId="24">
    <w:name w:val="Document Map"/>
    <w:basedOn w:val="1"/>
    <w:link w:val="120"/>
    <w:semiHidden/>
    <w:qFormat/>
    <w:uiPriority w:val="0"/>
    <w:pPr>
      <w:shd w:val="clear" w:color="auto" w:fill="000080"/>
    </w:pPr>
    <w:rPr>
      <w:rFonts w:ascii="Tahoma" w:hAnsi="Tahoma" w:cs="Tahoma"/>
      <w:sz w:val="20"/>
      <w:szCs w:val="20"/>
    </w:rPr>
  </w:style>
  <w:style w:type="character" w:styleId="25">
    <w:name w:val="Emphasis"/>
    <w:qFormat/>
    <w:uiPriority w:val="0"/>
    <w:rPr>
      <w:i/>
      <w:iCs/>
    </w:rPr>
  </w:style>
  <w:style w:type="character" w:styleId="26">
    <w:name w:val="endnote reference"/>
    <w:semiHidden/>
    <w:qFormat/>
    <w:uiPriority w:val="0"/>
    <w:rPr>
      <w:vertAlign w:val="superscript"/>
    </w:rPr>
  </w:style>
  <w:style w:type="paragraph" w:styleId="27">
    <w:name w:val="endnote text"/>
    <w:basedOn w:val="1"/>
    <w:link w:val="119"/>
    <w:semiHidden/>
    <w:qFormat/>
    <w:uiPriority w:val="0"/>
    <w:rPr>
      <w:rFonts w:ascii="Times Armenian" w:hAnsi="Times Armenian"/>
      <w:sz w:val="20"/>
      <w:szCs w:val="20"/>
    </w:rPr>
  </w:style>
  <w:style w:type="character" w:styleId="28">
    <w:name w:val="FollowedHyperlink"/>
    <w:qFormat/>
    <w:uiPriority w:val="0"/>
    <w:rPr>
      <w:color w:val="800080"/>
      <w:u w:val="single"/>
    </w:rPr>
  </w:style>
  <w:style w:type="paragraph" w:styleId="29">
    <w:name w:val="footer"/>
    <w:basedOn w:val="1"/>
    <w:link w:val="48"/>
    <w:qFormat/>
    <w:uiPriority w:val="99"/>
    <w:pPr>
      <w:tabs>
        <w:tab w:val="center" w:pos="4320"/>
        <w:tab w:val="right" w:pos="8640"/>
      </w:tabs>
    </w:pPr>
    <w:rPr>
      <w:sz w:val="20"/>
      <w:szCs w:val="20"/>
    </w:rPr>
  </w:style>
  <w:style w:type="character" w:styleId="30">
    <w:name w:val="footnote reference"/>
    <w:semiHidden/>
    <w:qFormat/>
    <w:uiPriority w:val="0"/>
    <w:rPr>
      <w:vertAlign w:val="superscript"/>
    </w:rPr>
  </w:style>
  <w:style w:type="paragraph" w:styleId="31">
    <w:name w:val="footnote text"/>
    <w:basedOn w:val="1"/>
    <w:link w:val="109"/>
    <w:semiHidden/>
    <w:qFormat/>
    <w:uiPriority w:val="0"/>
    <w:rPr>
      <w:rFonts w:ascii="Times Armenian" w:hAnsi="Times Armenian"/>
      <w:sz w:val="20"/>
      <w:szCs w:val="20"/>
    </w:rPr>
  </w:style>
  <w:style w:type="paragraph" w:styleId="32">
    <w:name w:val="header"/>
    <w:basedOn w:val="1"/>
    <w:link w:val="71"/>
    <w:qFormat/>
    <w:uiPriority w:val="0"/>
    <w:pPr>
      <w:tabs>
        <w:tab w:val="center" w:pos="4153"/>
        <w:tab w:val="right" w:pos="8306"/>
      </w:tabs>
    </w:pPr>
    <w:rPr>
      <w:sz w:val="20"/>
      <w:szCs w:val="20"/>
    </w:rPr>
  </w:style>
  <w:style w:type="paragraph" w:styleId="33">
    <w:name w:val="HTML Preformatted"/>
    <w:basedOn w:val="1"/>
    <w:link w:val="121"/>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styleId="34">
    <w:name w:val="Hyperlink"/>
    <w:qFormat/>
    <w:uiPriority w:val="0"/>
    <w:rPr>
      <w:color w:val="0000FF"/>
      <w:u w:val="single"/>
    </w:rPr>
  </w:style>
  <w:style w:type="paragraph" w:styleId="35">
    <w:name w:val="index 1"/>
    <w:basedOn w:val="1"/>
    <w:next w:val="1"/>
    <w:autoRedefine/>
    <w:semiHidden/>
    <w:qFormat/>
    <w:uiPriority w:val="0"/>
    <w:pPr>
      <w:ind w:left="240" w:hanging="240"/>
    </w:pPr>
  </w:style>
  <w:style w:type="paragraph" w:styleId="36">
    <w:name w:val="index heading"/>
    <w:basedOn w:val="1"/>
    <w:next w:val="35"/>
    <w:semiHidden/>
    <w:qFormat/>
    <w:uiPriority w:val="0"/>
    <w:rPr>
      <w:sz w:val="20"/>
      <w:szCs w:val="20"/>
    </w:rPr>
  </w:style>
  <w:style w:type="paragraph" w:styleId="37">
    <w:name w:val="Normal (Web)"/>
    <w:basedOn w:val="1"/>
    <w:qFormat/>
    <w:uiPriority w:val="99"/>
    <w:pPr>
      <w:spacing w:before="100" w:beforeAutospacing="1" w:after="100" w:afterAutospacing="1"/>
    </w:pPr>
  </w:style>
  <w:style w:type="character" w:styleId="38">
    <w:name w:val="page number"/>
    <w:basedOn w:val="11"/>
    <w:qFormat/>
    <w:uiPriority w:val="0"/>
  </w:style>
  <w:style w:type="character" w:styleId="39">
    <w:name w:val="Strong"/>
    <w:qFormat/>
    <w:uiPriority w:val="0"/>
    <w:rPr>
      <w:b/>
      <w:bCs/>
    </w:rPr>
  </w:style>
  <w:style w:type="table" w:styleId="40">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41">
    <w:name w:val="Table Simple 2"/>
    <w:basedOn w:val="12"/>
    <w:qFormat/>
    <w:uiPriority w:val="0"/>
    <w:tblPr>
      <w:tblCellMar>
        <w:top w:w="0" w:type="dxa"/>
        <w:left w:w="108" w:type="dxa"/>
        <w:bottom w:w="0" w:type="dxa"/>
        <w:right w:w="108" w:type="dxa"/>
      </w:tblCellMar>
    </w:tblPr>
    <w:tblStylePr w:type="firstRow">
      <w:rPr>
        <w:b/>
        <w:bCs/>
      </w:rPr>
      <w:tblPr/>
      <w:tcPr>
        <w:tcBorders>
          <w:bottom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left w:val="single" w:color="000000" w:sz="6" w:space="0"/>
          <w:tl2br w:val="nil"/>
          <w:tr2bl w:val="nil"/>
        </w:tcBorders>
      </w:tcPr>
    </w:tblStylePr>
    <w:tblStylePr w:type="neCell">
      <w:rPr>
        <w:b/>
        <w:bCs/>
      </w:rPr>
      <w:tblPr/>
      <w:tcPr>
        <w:tcBorders>
          <w:left w:val="nil"/>
          <w:tl2br w:val="nil"/>
          <w:tr2bl w:val="nil"/>
        </w:tcBorders>
      </w:tcPr>
    </w:tblStylePr>
    <w:tblStylePr w:type="swCell">
      <w:rPr>
        <w:b/>
        <w:bCs/>
      </w:rPr>
      <w:tblPr/>
      <w:tcPr>
        <w:tcBorders>
          <w:top w:val="nil"/>
          <w:tl2br w:val="nil"/>
          <w:tr2bl w:val="nil"/>
        </w:tcBorders>
      </w:tcPr>
    </w:tblStylePr>
  </w:style>
  <w:style w:type="paragraph" w:styleId="42">
    <w:name w:val="Title"/>
    <w:basedOn w:val="1"/>
    <w:link w:val="54"/>
    <w:qFormat/>
    <w:uiPriority w:val="0"/>
    <w:pPr>
      <w:jc w:val="center"/>
    </w:pPr>
    <w:rPr>
      <w:rFonts w:ascii="Arial Armenian" w:hAnsi="Arial Armenian"/>
      <w:szCs w:val="20"/>
    </w:rPr>
  </w:style>
  <w:style w:type="character" w:customStyle="1" w:styleId="43">
    <w:name w:val="Заголовок 1 Знак"/>
    <w:link w:val="2"/>
    <w:qFormat/>
    <w:uiPriority w:val="0"/>
    <w:rPr>
      <w:rFonts w:ascii="Arial Armenian" w:hAnsi="Arial Armenian"/>
      <w:sz w:val="28"/>
      <w:lang w:val="ru-RU" w:eastAsia="ru-RU" w:bidi="ru-RU"/>
    </w:rPr>
  </w:style>
  <w:style w:type="character" w:customStyle="1" w:styleId="44">
    <w:name w:val="Заголовок 3 Знак"/>
    <w:link w:val="4"/>
    <w:qFormat/>
    <w:uiPriority w:val="0"/>
    <w:rPr>
      <w:rFonts w:ascii="Arial LatArm" w:hAnsi="Arial LatArm"/>
      <w:i/>
      <w:lang w:val="ru-RU" w:eastAsia="ru-RU" w:bidi="ru-RU"/>
    </w:rPr>
  </w:style>
  <w:style w:type="character" w:customStyle="1" w:styleId="45">
    <w:name w:val="Заголовок 7 Знак"/>
    <w:link w:val="8"/>
    <w:qFormat/>
    <w:uiPriority w:val="0"/>
    <w:rPr>
      <w:rFonts w:ascii="Times Armenian" w:hAnsi="Times Armenian"/>
      <w:b/>
      <w:lang w:val="ru-RU" w:eastAsia="ru-RU" w:bidi="ru-RU"/>
    </w:rPr>
  </w:style>
  <w:style w:type="character" w:customStyle="1" w:styleId="46">
    <w:name w:val="Заголовок 8 Знак"/>
    <w:link w:val="9"/>
    <w:qFormat/>
    <w:locked/>
    <w:uiPriority w:val="0"/>
    <w:rPr>
      <w:rFonts w:ascii="Times Armenian" w:hAnsi="Times Armenian"/>
      <w:i/>
      <w:lang w:val="ru-RU" w:bidi="ru-RU"/>
    </w:rPr>
  </w:style>
  <w:style w:type="character" w:customStyle="1" w:styleId="47">
    <w:name w:val="Основной текст с отступом Знак"/>
    <w:link w:val="18"/>
    <w:qFormat/>
    <w:uiPriority w:val="0"/>
    <w:rPr>
      <w:rFonts w:ascii="Arial LatArm" w:hAnsi="Arial LatArm"/>
      <w:i/>
      <w:lang w:val="ru-RU" w:eastAsia="ru-RU" w:bidi="ru-RU"/>
    </w:rPr>
  </w:style>
  <w:style w:type="character" w:customStyle="1" w:styleId="48">
    <w:name w:val="Нижний колонтитул Знак"/>
    <w:link w:val="29"/>
    <w:qFormat/>
    <w:uiPriority w:val="99"/>
    <w:rPr>
      <w:lang w:val="ru-RU" w:eastAsia="ru-RU" w:bidi="ru-RU"/>
    </w:rPr>
  </w:style>
  <w:style w:type="paragraph" w:customStyle="1" w:styleId="49">
    <w:name w:val="Char"/>
    <w:basedOn w:val="1"/>
    <w:semiHidden/>
    <w:qFormat/>
    <w:uiPriority w:val="0"/>
    <w:pPr>
      <w:spacing w:after="160" w:line="360" w:lineRule="auto"/>
      <w:ind w:firstLine="709"/>
      <w:jc w:val="both"/>
    </w:pPr>
    <w:rPr>
      <w:rFonts w:ascii="Arial AMU" w:hAnsi="Arial AMU" w:cs="Arial"/>
      <w:sz w:val="22"/>
      <w:szCs w:val="20"/>
    </w:rPr>
  </w:style>
  <w:style w:type="paragraph" w:customStyle="1" w:styleId="50">
    <w:name w:val="Default"/>
    <w:qFormat/>
    <w:uiPriority w:val="0"/>
    <w:pPr>
      <w:autoSpaceDE w:val="0"/>
      <w:autoSpaceDN w:val="0"/>
      <w:adjustRightInd w:val="0"/>
    </w:pPr>
    <w:rPr>
      <w:rFonts w:ascii="Arial Unicode" w:hAnsi="Arial Unicode" w:eastAsia="Times New Roman" w:cs="Arial Unicode"/>
      <w:color w:val="000000"/>
      <w:sz w:val="24"/>
      <w:szCs w:val="24"/>
      <w:lang w:val="ru-RU" w:eastAsia="ru-RU" w:bidi="ru-RU"/>
    </w:rPr>
  </w:style>
  <w:style w:type="character" w:customStyle="1" w:styleId="51">
    <w:name w:val="Текст выноски Знак"/>
    <w:link w:val="13"/>
    <w:qFormat/>
    <w:uiPriority w:val="0"/>
    <w:rPr>
      <w:rFonts w:ascii="Tahoma" w:hAnsi="Tahoma" w:cs="Tahoma"/>
      <w:sz w:val="16"/>
      <w:szCs w:val="16"/>
    </w:rPr>
  </w:style>
  <w:style w:type="character" w:customStyle="1" w:styleId="52">
    <w:name w:val="Char Char1"/>
    <w:qFormat/>
    <w:locked/>
    <w:uiPriority w:val="0"/>
    <w:rPr>
      <w:rFonts w:ascii="Arial LatArm" w:hAnsi="Arial LatArm"/>
      <w:i/>
      <w:lang w:val="ru-RU" w:eastAsia="ru-RU" w:bidi="ru-RU"/>
    </w:rPr>
  </w:style>
  <w:style w:type="character" w:customStyle="1" w:styleId="53">
    <w:name w:val="Основной текст Знак"/>
    <w:link w:val="15"/>
    <w:qFormat/>
    <w:uiPriority w:val="0"/>
    <w:rPr>
      <w:sz w:val="24"/>
      <w:szCs w:val="24"/>
      <w:lang w:val="ru-RU" w:eastAsia="ru-RU" w:bidi="ru-RU"/>
    </w:rPr>
  </w:style>
  <w:style w:type="character" w:customStyle="1" w:styleId="54">
    <w:name w:val="Название Знак"/>
    <w:link w:val="42"/>
    <w:qFormat/>
    <w:uiPriority w:val="0"/>
    <w:rPr>
      <w:rFonts w:ascii="Arial Armenian" w:hAnsi="Arial Armenian"/>
      <w:sz w:val="24"/>
      <w:lang w:val="ru-RU" w:eastAsia="ru-RU" w:bidi="ru-RU"/>
    </w:rPr>
  </w:style>
  <w:style w:type="paragraph" w:customStyle="1" w:styleId="55">
    <w:name w:val="Char Char Char Char Char Char Char Char Char Char Char Char"/>
    <w:basedOn w:val="1"/>
    <w:qFormat/>
    <w:uiPriority w:val="0"/>
    <w:pPr>
      <w:spacing w:after="160" w:line="240" w:lineRule="exact"/>
    </w:pPr>
    <w:rPr>
      <w:rFonts w:ascii="Arial" w:hAnsi="Arial" w:cs="Arial"/>
      <w:sz w:val="20"/>
      <w:szCs w:val="20"/>
    </w:rPr>
  </w:style>
  <w:style w:type="paragraph" w:customStyle="1" w:styleId="56">
    <w:name w:val="norm"/>
    <w:basedOn w:val="1"/>
    <w:qFormat/>
    <w:uiPriority w:val="0"/>
    <w:pPr>
      <w:spacing w:line="480" w:lineRule="auto"/>
      <w:ind w:firstLine="709"/>
      <w:jc w:val="both"/>
    </w:pPr>
    <w:rPr>
      <w:rFonts w:ascii="Arial Armenian" w:hAnsi="Arial Armenian"/>
      <w:sz w:val="22"/>
      <w:szCs w:val="20"/>
    </w:rPr>
  </w:style>
  <w:style w:type="character" w:customStyle="1" w:styleId="57">
    <w:name w:val="norm Char"/>
    <w:qFormat/>
    <w:locked/>
    <w:uiPriority w:val="0"/>
    <w:rPr>
      <w:rFonts w:ascii="Arial Armenian" w:hAnsi="Arial Armenian"/>
      <w:sz w:val="22"/>
      <w:lang w:val="ru-RU" w:eastAsia="ru-RU" w:bidi="ru-RU"/>
    </w:rPr>
  </w:style>
  <w:style w:type="character" w:customStyle="1" w:styleId="58">
    <w:name w:val="Char Char Char"/>
    <w:qFormat/>
    <w:uiPriority w:val="0"/>
    <w:rPr>
      <w:rFonts w:ascii="Arial LatArm" w:hAnsi="Arial LatArm"/>
      <w:sz w:val="24"/>
      <w:lang w:eastAsia="ru-RU"/>
    </w:rPr>
  </w:style>
  <w:style w:type="character" w:customStyle="1" w:styleId="59">
    <w:name w:val="Char Char22"/>
    <w:qFormat/>
    <w:uiPriority w:val="0"/>
    <w:rPr>
      <w:rFonts w:ascii="Arial Armenian" w:hAnsi="Arial Armenian"/>
      <w:sz w:val="28"/>
      <w:lang w:val="ru-RU"/>
    </w:rPr>
  </w:style>
  <w:style w:type="character" w:customStyle="1" w:styleId="60">
    <w:name w:val="Заголовок 2 Знак"/>
    <w:link w:val="3"/>
    <w:qFormat/>
    <w:uiPriority w:val="0"/>
    <w:rPr>
      <w:rFonts w:ascii="Arial LatArm" w:hAnsi="Arial LatArm"/>
      <w:b/>
      <w:color w:val="0000FF"/>
      <w:lang w:val="ru-RU" w:eastAsia="ru-RU" w:bidi="ru-RU"/>
    </w:rPr>
  </w:style>
  <w:style w:type="character" w:customStyle="1" w:styleId="61">
    <w:name w:val="Char Char20"/>
    <w:qFormat/>
    <w:uiPriority w:val="0"/>
    <w:rPr>
      <w:rFonts w:ascii="Times LatArm" w:hAnsi="Times LatArm"/>
      <w:b/>
      <w:sz w:val="28"/>
      <w:lang w:val="ru-RU"/>
    </w:rPr>
  </w:style>
  <w:style w:type="character" w:customStyle="1" w:styleId="62">
    <w:name w:val="Заголовок 4 Знак"/>
    <w:link w:val="5"/>
    <w:qFormat/>
    <w:uiPriority w:val="0"/>
    <w:rPr>
      <w:rFonts w:ascii="Arial LatArm" w:hAnsi="Arial LatArm"/>
      <w:i/>
      <w:sz w:val="18"/>
      <w:lang w:val="ru-RU" w:eastAsia="ru-RU" w:bidi="ru-RU"/>
    </w:rPr>
  </w:style>
  <w:style w:type="character" w:customStyle="1" w:styleId="63">
    <w:name w:val="Заголовок 5 Знак"/>
    <w:link w:val="6"/>
    <w:qFormat/>
    <w:uiPriority w:val="0"/>
    <w:rPr>
      <w:rFonts w:ascii="Arial LatArm" w:hAnsi="Arial LatArm"/>
      <w:b/>
      <w:sz w:val="26"/>
      <w:lang w:val="ru-RU" w:eastAsia="ru-RU" w:bidi="ru-RU"/>
    </w:rPr>
  </w:style>
  <w:style w:type="character" w:customStyle="1" w:styleId="64">
    <w:name w:val="Заголовок 6 Знак"/>
    <w:link w:val="7"/>
    <w:qFormat/>
    <w:uiPriority w:val="0"/>
    <w:rPr>
      <w:rFonts w:ascii="Arial LatArm" w:hAnsi="Arial LatArm"/>
      <w:b/>
      <w:color w:val="000000"/>
      <w:sz w:val="22"/>
      <w:lang w:val="ru-RU" w:eastAsia="ru-RU" w:bidi="ru-RU"/>
    </w:rPr>
  </w:style>
  <w:style w:type="character" w:customStyle="1" w:styleId="65">
    <w:name w:val="Char Char16"/>
    <w:qFormat/>
    <w:uiPriority w:val="0"/>
    <w:rPr>
      <w:rFonts w:ascii="Times Armenian" w:hAnsi="Times Armenian"/>
      <w:b/>
      <w:lang w:val="ru-RU"/>
    </w:rPr>
  </w:style>
  <w:style w:type="character" w:customStyle="1" w:styleId="66">
    <w:name w:val="Char Char15"/>
    <w:qFormat/>
    <w:uiPriority w:val="0"/>
    <w:rPr>
      <w:rFonts w:ascii="Times Armenian" w:hAnsi="Times Armenian"/>
      <w:i/>
      <w:lang w:val="ru-RU"/>
    </w:rPr>
  </w:style>
  <w:style w:type="character" w:customStyle="1" w:styleId="67">
    <w:name w:val="Заголовок 9 Знак"/>
    <w:link w:val="10"/>
    <w:qFormat/>
    <w:uiPriority w:val="0"/>
    <w:rPr>
      <w:rFonts w:ascii="Times Armenian" w:hAnsi="Times Armenian"/>
      <w:b/>
      <w:color w:val="000000"/>
      <w:sz w:val="22"/>
      <w:lang w:val="ru-RU" w:eastAsia="ru-RU" w:bidi="ru-RU"/>
    </w:rPr>
  </w:style>
  <w:style w:type="character" w:customStyle="1" w:styleId="68">
    <w:name w:val="Char Char13"/>
    <w:qFormat/>
    <w:uiPriority w:val="0"/>
    <w:rPr>
      <w:rFonts w:ascii="Arial Armenian" w:hAnsi="Arial Armenian"/>
      <w:lang w:val="ru-RU"/>
    </w:rPr>
  </w:style>
  <w:style w:type="character" w:customStyle="1" w:styleId="69">
    <w:name w:val="Основной текст с отступом 2 Знак"/>
    <w:link w:val="19"/>
    <w:qFormat/>
    <w:uiPriority w:val="0"/>
    <w:rPr>
      <w:rFonts w:ascii="Baltica" w:hAnsi="Baltica"/>
      <w:lang w:val="ru-RU" w:eastAsia="ru-RU" w:bidi="ru-RU"/>
    </w:rPr>
  </w:style>
  <w:style w:type="character" w:customStyle="1" w:styleId="70">
    <w:name w:val="Основной текст 2 Знак"/>
    <w:link w:val="16"/>
    <w:qFormat/>
    <w:uiPriority w:val="0"/>
    <w:rPr>
      <w:rFonts w:ascii="Arial LatArm" w:hAnsi="Arial LatArm"/>
      <w:lang w:val="ru-RU" w:eastAsia="ru-RU" w:bidi="ru-RU"/>
    </w:rPr>
  </w:style>
  <w:style w:type="character" w:customStyle="1" w:styleId="71">
    <w:name w:val="Верхний колонтитул Знак"/>
    <w:link w:val="32"/>
    <w:qFormat/>
    <w:uiPriority w:val="0"/>
    <w:rPr>
      <w:lang w:val="ru-RU" w:eastAsia="ru-RU" w:bidi="ru-RU"/>
    </w:rPr>
  </w:style>
  <w:style w:type="character" w:customStyle="1" w:styleId="72">
    <w:name w:val="Основной текст 3 Знак"/>
    <w:link w:val="17"/>
    <w:qFormat/>
    <w:uiPriority w:val="0"/>
    <w:rPr>
      <w:rFonts w:ascii="Arial LatArm" w:hAnsi="Arial LatArm"/>
      <w:lang w:val="ru-RU" w:eastAsia="ru-RU" w:bidi="ru-RU"/>
    </w:rPr>
  </w:style>
  <w:style w:type="paragraph" w:customStyle="1" w:styleId="73">
    <w:name w:val="Revision"/>
    <w:hidden/>
    <w:semiHidden/>
    <w:qFormat/>
    <w:uiPriority w:val="0"/>
    <w:rPr>
      <w:rFonts w:ascii="Times Armenian" w:hAnsi="Times Armenian" w:eastAsia="Times New Roman" w:cs="Times New Roman"/>
      <w:sz w:val="24"/>
      <w:lang w:val="ru-RU" w:eastAsia="ru-RU" w:bidi="ru-RU"/>
    </w:rPr>
  </w:style>
  <w:style w:type="paragraph" w:customStyle="1" w:styleId="74">
    <w:name w:val="Char1"/>
    <w:basedOn w:val="1"/>
    <w:qFormat/>
    <w:uiPriority w:val="0"/>
    <w:pPr>
      <w:spacing w:after="160" w:line="240" w:lineRule="exact"/>
    </w:pPr>
    <w:rPr>
      <w:rFonts w:ascii="Verdana" w:hAnsi="Verdana"/>
      <w:sz w:val="20"/>
      <w:szCs w:val="20"/>
    </w:rPr>
  </w:style>
  <w:style w:type="paragraph" w:customStyle="1" w:styleId="75">
    <w:name w:val="Style2"/>
    <w:basedOn w:val="1"/>
    <w:qFormat/>
    <w:uiPriority w:val="0"/>
    <w:pPr>
      <w:jc w:val="center"/>
    </w:pPr>
    <w:rPr>
      <w:rFonts w:ascii="Arial Armenian" w:hAnsi="Arial Armenian"/>
      <w:w w:val="90"/>
      <w:sz w:val="22"/>
      <w:szCs w:val="20"/>
    </w:rPr>
  </w:style>
  <w:style w:type="character" w:customStyle="1" w:styleId="76">
    <w:name w:val="Char Char23"/>
    <w:qFormat/>
    <w:uiPriority w:val="0"/>
    <w:rPr>
      <w:rFonts w:ascii="Arial Armenian" w:hAnsi="Arial Armenian"/>
      <w:sz w:val="28"/>
      <w:lang w:val="ru-RU" w:eastAsia="ru-RU" w:bidi="ru-RU"/>
    </w:rPr>
  </w:style>
  <w:style w:type="character" w:customStyle="1" w:styleId="77">
    <w:name w:val="Char Char21"/>
    <w:qFormat/>
    <w:uiPriority w:val="0"/>
    <w:rPr>
      <w:rFonts w:ascii="Arial LatArm" w:hAnsi="Arial LatArm"/>
      <w:b/>
      <w:color w:val="0000FF"/>
      <w:lang w:val="ru-RU" w:eastAsia="ru-RU" w:bidi="ru-RU"/>
    </w:rPr>
  </w:style>
  <w:style w:type="paragraph" w:styleId="78">
    <w:name w:val="List Paragraph"/>
    <w:basedOn w:val="1"/>
    <w:link w:val="112"/>
    <w:qFormat/>
    <w:uiPriority w:val="34"/>
    <w:pPr>
      <w:ind w:left="720"/>
    </w:pPr>
    <w:rPr>
      <w:rFonts w:ascii="Times Armenian" w:hAnsi="Times Armenian"/>
    </w:rPr>
  </w:style>
  <w:style w:type="character" w:customStyle="1" w:styleId="79">
    <w:name w:val="Char Char25"/>
    <w:qFormat/>
    <w:uiPriority w:val="0"/>
    <w:rPr>
      <w:rFonts w:ascii="Arial Armenian" w:hAnsi="Arial Armenian"/>
      <w:sz w:val="28"/>
      <w:lang w:val="ru-RU" w:eastAsia="ru-RU" w:bidi="ru-RU"/>
    </w:rPr>
  </w:style>
  <w:style w:type="character" w:customStyle="1" w:styleId="80">
    <w:name w:val="Char Char24"/>
    <w:qFormat/>
    <w:uiPriority w:val="0"/>
    <w:rPr>
      <w:rFonts w:ascii="Arial LatArm" w:hAnsi="Arial LatArm"/>
      <w:b/>
      <w:color w:val="0000FF"/>
      <w:lang w:val="ru-RU" w:eastAsia="ru-RU" w:bidi="ru-RU"/>
    </w:rPr>
  </w:style>
  <w:style w:type="paragraph" w:customStyle="1" w:styleId="81">
    <w:name w:val="Body Text Indent 2+2"/>
    <w:basedOn w:val="1"/>
    <w:next w:val="1"/>
    <w:qFormat/>
    <w:uiPriority w:val="0"/>
    <w:pPr>
      <w:autoSpaceDE w:val="0"/>
      <w:autoSpaceDN w:val="0"/>
      <w:adjustRightInd w:val="0"/>
    </w:pPr>
    <w:rPr>
      <w:rFonts w:ascii="Times Armenian" w:hAnsi="Times Armenian"/>
    </w:rPr>
  </w:style>
  <w:style w:type="paragraph" w:customStyle="1" w:styleId="82">
    <w:name w:val="Normal+2"/>
    <w:basedOn w:val="1"/>
    <w:next w:val="1"/>
    <w:qFormat/>
    <w:uiPriority w:val="0"/>
    <w:pPr>
      <w:autoSpaceDE w:val="0"/>
      <w:autoSpaceDN w:val="0"/>
      <w:adjustRightInd w:val="0"/>
    </w:pPr>
    <w:rPr>
      <w:rFonts w:ascii="Times Armenian" w:hAnsi="Times Armenian"/>
    </w:rPr>
  </w:style>
  <w:style w:type="paragraph" w:customStyle="1" w:styleId="83">
    <w:name w:val="Знак Знак Знак Char Char Char Char Знак Знак Знак"/>
    <w:basedOn w:val="1"/>
    <w:qFormat/>
    <w:uiPriority w:val="0"/>
    <w:pPr>
      <w:widowControl w:val="0"/>
      <w:adjustRightInd w:val="0"/>
      <w:spacing w:after="160" w:line="240" w:lineRule="exact"/>
    </w:pPr>
    <w:rPr>
      <w:sz w:val="20"/>
      <w:szCs w:val="20"/>
    </w:rPr>
  </w:style>
  <w:style w:type="paragraph" w:customStyle="1" w:styleId="84">
    <w:name w:val="xl6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sz w:val="16"/>
      <w:szCs w:val="16"/>
    </w:rPr>
  </w:style>
  <w:style w:type="paragraph" w:customStyle="1" w:styleId="85">
    <w:name w:val="xl6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6">
    <w:name w:val="xl6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8"/>
      <w:szCs w:val="18"/>
    </w:rPr>
  </w:style>
  <w:style w:type="paragraph" w:customStyle="1" w:styleId="87">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Armenian" w:hAnsi="Times Armenian" w:eastAsia="Arial Unicode MS" w:cs="Arial Unicode MS"/>
      <w:b/>
      <w:bCs/>
      <w:i/>
      <w:iCs/>
      <w:sz w:val="16"/>
      <w:szCs w:val="16"/>
    </w:rPr>
  </w:style>
  <w:style w:type="paragraph" w:customStyle="1" w:styleId="88">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Armenian" w:hAnsi="Times Armenian" w:eastAsia="Arial Unicode MS" w:cs="Arial Unicode MS"/>
      <w:sz w:val="16"/>
      <w:szCs w:val="16"/>
    </w:rPr>
  </w:style>
  <w:style w:type="paragraph" w:customStyle="1" w:styleId="89">
    <w:name w:val="xl68"/>
    <w:basedOn w:val="1"/>
    <w:qFormat/>
    <w:uiPriority w:val="0"/>
    <w:pPr>
      <w:pBdr>
        <w:top w:val="single" w:color="auto" w:sz="4" w:space="0"/>
        <w:left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90">
    <w:name w:val="xl69"/>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91">
    <w:name w:val="xl70"/>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92">
    <w:name w:val="xl71"/>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3">
    <w:name w:val="xl72"/>
    <w:basedOn w:val="1"/>
    <w:qFormat/>
    <w:uiPriority w:val="0"/>
    <w:pPr>
      <w:pBdr>
        <w:left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94">
    <w:name w:val="font5"/>
    <w:basedOn w:val="1"/>
    <w:qFormat/>
    <w:uiPriority w:val="0"/>
    <w:pPr>
      <w:spacing w:before="100" w:beforeAutospacing="1" w:after="100" w:afterAutospacing="1"/>
    </w:pPr>
    <w:rPr>
      <w:rFonts w:ascii="Times Armenian" w:hAnsi="Times Armenian" w:eastAsia="Arial Unicode MS" w:cs="Arial Unicode MS"/>
      <w:sz w:val="16"/>
      <w:szCs w:val="16"/>
    </w:rPr>
  </w:style>
  <w:style w:type="paragraph" w:customStyle="1" w:styleId="95">
    <w:name w:val="font6"/>
    <w:basedOn w:val="1"/>
    <w:qFormat/>
    <w:uiPriority w:val="0"/>
    <w:pPr>
      <w:spacing w:before="100" w:beforeAutospacing="1" w:after="100" w:afterAutospacing="1"/>
    </w:pPr>
    <w:rPr>
      <w:rFonts w:ascii="Times Armenian" w:hAnsi="Times Armenian" w:eastAsia="Arial Unicode MS" w:cs="Arial Unicode MS"/>
      <w:i/>
      <w:iCs/>
      <w:sz w:val="16"/>
      <w:szCs w:val="16"/>
    </w:rPr>
  </w:style>
  <w:style w:type="paragraph" w:customStyle="1" w:styleId="96">
    <w:name w:val="font7"/>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97">
    <w:name w:val="font8"/>
    <w:basedOn w:val="1"/>
    <w:qFormat/>
    <w:uiPriority w:val="0"/>
    <w:pPr>
      <w:spacing w:before="100" w:beforeAutospacing="1" w:after="100" w:afterAutospacing="1"/>
    </w:pPr>
    <w:rPr>
      <w:rFonts w:ascii="Times LatRus" w:hAnsi="Times LatRus" w:eastAsia="Arial Unicode MS" w:cs="Arial Unicode MS"/>
      <w:sz w:val="16"/>
      <w:szCs w:val="16"/>
    </w:rPr>
  </w:style>
  <w:style w:type="paragraph" w:customStyle="1" w:styleId="98">
    <w:name w:val="font9"/>
    <w:basedOn w:val="1"/>
    <w:qFormat/>
    <w:uiPriority w:val="0"/>
    <w:pPr>
      <w:spacing w:before="100" w:beforeAutospacing="1" w:after="100" w:afterAutospacing="1"/>
    </w:pPr>
    <w:rPr>
      <w:rFonts w:ascii="Times LatRus" w:hAnsi="Times LatRus" w:eastAsia="Arial Unicode MS" w:cs="Arial Unicode MS"/>
      <w:i/>
      <w:iCs/>
      <w:sz w:val="16"/>
      <w:szCs w:val="16"/>
    </w:rPr>
  </w:style>
  <w:style w:type="paragraph" w:customStyle="1" w:styleId="99">
    <w:name w:val="font10"/>
    <w:basedOn w:val="1"/>
    <w:qFormat/>
    <w:uiPriority w:val="0"/>
    <w:pPr>
      <w:spacing w:before="100" w:beforeAutospacing="1" w:after="100" w:afterAutospacing="1"/>
    </w:pPr>
    <w:rPr>
      <w:rFonts w:ascii="Times LatArm" w:hAnsi="Times LatArm" w:eastAsia="Arial Unicode MS" w:cs="Arial Unicode MS"/>
      <w:sz w:val="16"/>
      <w:szCs w:val="16"/>
    </w:rPr>
  </w:style>
  <w:style w:type="paragraph" w:customStyle="1" w:styleId="100">
    <w:name w:val="font11"/>
    <w:basedOn w:val="1"/>
    <w:qFormat/>
    <w:uiPriority w:val="0"/>
    <w:pPr>
      <w:spacing w:before="100" w:beforeAutospacing="1" w:after="100" w:afterAutospacing="1"/>
    </w:pPr>
    <w:rPr>
      <w:rFonts w:ascii="Times LatRus" w:hAnsi="Times LatRus" w:eastAsia="Arial Unicode MS" w:cs="Arial Unicode MS"/>
      <w:sz w:val="16"/>
      <w:szCs w:val="16"/>
    </w:rPr>
  </w:style>
  <w:style w:type="paragraph" w:customStyle="1" w:styleId="101">
    <w:name w:val="font12"/>
    <w:basedOn w:val="1"/>
    <w:qFormat/>
    <w:uiPriority w:val="0"/>
    <w:pPr>
      <w:spacing w:before="100" w:beforeAutospacing="1" w:after="100" w:afterAutospacing="1"/>
    </w:pPr>
    <w:rPr>
      <w:rFonts w:eastAsia="Arial Unicode MS"/>
      <w:sz w:val="16"/>
      <w:szCs w:val="16"/>
    </w:rPr>
  </w:style>
  <w:style w:type="paragraph" w:customStyle="1" w:styleId="102">
    <w:name w:val="font13"/>
    <w:basedOn w:val="1"/>
    <w:qFormat/>
    <w:uiPriority w:val="0"/>
    <w:pPr>
      <w:spacing w:before="100" w:beforeAutospacing="1" w:after="100" w:afterAutospacing="1"/>
    </w:pPr>
    <w:rPr>
      <w:rFonts w:ascii="Times Armenian" w:hAnsi="Times Armenian" w:eastAsia="Arial Unicode MS" w:cs="Arial Unicode MS"/>
      <w:color w:val="000000"/>
      <w:sz w:val="20"/>
      <w:szCs w:val="20"/>
    </w:rPr>
  </w:style>
  <w:style w:type="paragraph" w:customStyle="1" w:styleId="103">
    <w:name w:val="xl73"/>
    <w:basedOn w:val="1"/>
    <w:qFormat/>
    <w:uiPriority w:val="0"/>
    <w:pPr>
      <w:pBdr>
        <w:top w:val="single" w:color="auto" w:sz="4" w:space="0"/>
        <w:bottom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4">
    <w:name w:val="xl74"/>
    <w:basedOn w:val="1"/>
    <w:qFormat/>
    <w:uiPriority w:val="0"/>
    <w:pPr>
      <w:pBdr>
        <w:top w:val="single" w:color="auto" w:sz="4" w:space="0"/>
        <w:bottom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sz w:val="16"/>
      <w:szCs w:val="16"/>
    </w:rPr>
  </w:style>
  <w:style w:type="paragraph" w:customStyle="1" w:styleId="105">
    <w:name w:val="xl75"/>
    <w:basedOn w:val="1"/>
    <w:qFormat/>
    <w:uiPriority w:val="0"/>
    <w:pPr>
      <w:pBdr>
        <w:top w:val="single" w:color="auto" w:sz="4" w:space="0"/>
        <w:left w:val="single" w:color="auto" w:sz="4" w:space="0"/>
        <w:right w:val="single" w:color="auto" w:sz="4" w:space="0"/>
      </w:pBdr>
      <w:spacing w:before="100" w:beforeAutospacing="1" w:after="100" w:afterAutospacing="1"/>
      <w:jc w:val="center"/>
      <w:textAlignment w:val="center"/>
    </w:pPr>
    <w:rPr>
      <w:rFonts w:ascii="Times Armenian" w:hAnsi="Times Armenian" w:eastAsia="Arial Unicode MS" w:cs="Arial Unicode MS"/>
      <w:b/>
      <w:bCs/>
    </w:rPr>
  </w:style>
  <w:style w:type="paragraph" w:customStyle="1" w:styleId="106">
    <w:name w:val="Index 11"/>
    <w:basedOn w:val="1"/>
    <w:qFormat/>
    <w:uiPriority w:val="0"/>
    <w:pPr>
      <w:suppressAutoHyphens/>
      <w:spacing w:line="100" w:lineRule="atLeast"/>
      <w:ind w:left="240" w:hanging="240"/>
    </w:pPr>
    <w:rPr>
      <w:rFonts w:ascii="Times Armenian" w:hAnsi="Times Armenian"/>
      <w:kern w:val="1"/>
      <w:sz w:val="16"/>
      <w:szCs w:val="16"/>
    </w:rPr>
  </w:style>
  <w:style w:type="paragraph" w:customStyle="1" w:styleId="107">
    <w:name w:val="Index Heading1"/>
    <w:basedOn w:val="1"/>
    <w:qFormat/>
    <w:uiPriority w:val="0"/>
    <w:pPr>
      <w:suppressAutoHyphens/>
      <w:spacing w:line="100" w:lineRule="atLeast"/>
    </w:pPr>
    <w:rPr>
      <w:kern w:val="1"/>
      <w:sz w:val="20"/>
      <w:szCs w:val="20"/>
    </w:rPr>
  </w:style>
  <w:style w:type="character" w:customStyle="1" w:styleId="108">
    <w:name w:val="Char Char Char Char1"/>
    <w:qFormat/>
    <w:uiPriority w:val="0"/>
    <w:rPr>
      <w:rFonts w:ascii="Arial LatArm" w:hAnsi="Arial LatArm"/>
      <w:sz w:val="24"/>
      <w:lang w:val="ru-RU" w:eastAsia="ru-RU" w:bidi="ru-RU"/>
    </w:rPr>
  </w:style>
  <w:style w:type="character" w:customStyle="1" w:styleId="109">
    <w:name w:val="Текст сноски Знак"/>
    <w:link w:val="31"/>
    <w:semiHidden/>
    <w:qFormat/>
    <w:uiPriority w:val="0"/>
    <w:rPr>
      <w:rFonts w:ascii="Times Armenian" w:hAnsi="Times Armenian"/>
      <w:lang w:eastAsia="ru-RU"/>
    </w:rPr>
  </w:style>
  <w:style w:type="character" w:customStyle="1" w:styleId="110">
    <w:name w:val="Char Char"/>
    <w:qFormat/>
    <w:locked/>
    <w:uiPriority w:val="0"/>
    <w:rPr>
      <w:lang w:val="ru-RU" w:eastAsia="ru-RU" w:bidi="ru-RU"/>
    </w:rPr>
  </w:style>
  <w:style w:type="paragraph" w:customStyle="1" w:styleId="111">
    <w:name w:val="Char3 Char Char Char"/>
    <w:basedOn w:val="1"/>
    <w:next w:val="1"/>
    <w:semiHidden/>
    <w:qFormat/>
    <w:uiPriority w:val="0"/>
    <w:pPr>
      <w:spacing w:after="160" w:line="240" w:lineRule="exact"/>
      <w:jc w:val="both"/>
    </w:pPr>
    <w:rPr>
      <w:rFonts w:ascii="Arial" w:hAnsi="Arial" w:cs="Arial"/>
      <w:b/>
      <w:sz w:val="20"/>
      <w:szCs w:val="20"/>
    </w:rPr>
  </w:style>
  <w:style w:type="character" w:customStyle="1" w:styleId="112">
    <w:name w:val="Абзац списка Знак"/>
    <w:link w:val="78"/>
    <w:qFormat/>
    <w:locked/>
    <w:uiPriority w:val="34"/>
    <w:rPr>
      <w:rFonts w:ascii="Times Armenian" w:hAnsi="Times Armenian" w:cs="Times Armenian"/>
      <w:sz w:val="24"/>
      <w:szCs w:val="24"/>
      <w:lang w:eastAsia="ru-RU"/>
    </w:rPr>
  </w:style>
  <w:style w:type="character" w:customStyle="1" w:styleId="113">
    <w:name w:val="Основной текст с отступом 3 Знак"/>
    <w:basedOn w:val="11"/>
    <w:link w:val="20"/>
    <w:qFormat/>
    <w:uiPriority w:val="0"/>
    <w:rPr>
      <w:rFonts w:ascii="Times Armenian" w:hAnsi="Times Armenian"/>
    </w:rPr>
  </w:style>
  <w:style w:type="character" w:customStyle="1" w:styleId="114">
    <w:name w:val="Текст примечания Знак"/>
    <w:link w:val="22"/>
    <w:semiHidden/>
    <w:qFormat/>
    <w:uiPriority w:val="0"/>
    <w:rPr>
      <w:rFonts w:ascii="Times Armenian" w:hAnsi="Times Armenian"/>
    </w:rPr>
  </w:style>
  <w:style w:type="character" w:customStyle="1" w:styleId="115">
    <w:name w:val="Char Char4"/>
    <w:qFormat/>
    <w:locked/>
    <w:uiPriority w:val="0"/>
    <w:rPr>
      <w:sz w:val="24"/>
      <w:szCs w:val="24"/>
      <w:lang w:val="ru-RU" w:eastAsia="ru-RU" w:bidi="ru-RU"/>
    </w:rPr>
  </w:style>
  <w:style w:type="paragraph" w:customStyle="1" w:styleId="116">
    <w:name w:val="msonormalcxspmiddle"/>
    <w:basedOn w:val="1"/>
    <w:qFormat/>
    <w:uiPriority w:val="0"/>
    <w:pPr>
      <w:spacing w:before="100" w:beforeAutospacing="1" w:after="100" w:afterAutospacing="1"/>
    </w:pPr>
  </w:style>
  <w:style w:type="character" w:customStyle="1" w:styleId="117">
    <w:name w:val="Char Char5"/>
    <w:qFormat/>
    <w:locked/>
    <w:uiPriority w:val="0"/>
    <w:rPr>
      <w:sz w:val="24"/>
      <w:szCs w:val="24"/>
      <w:lang w:val="ru-RU" w:eastAsia="ru-RU" w:bidi="ru-RU"/>
    </w:rPr>
  </w:style>
  <w:style w:type="character" w:customStyle="1" w:styleId="118">
    <w:name w:val="Тема примечания Знак"/>
    <w:link w:val="23"/>
    <w:semiHidden/>
    <w:qFormat/>
    <w:uiPriority w:val="0"/>
    <w:rPr>
      <w:rFonts w:ascii="Times Armenian" w:hAnsi="Times Armenian"/>
      <w:b/>
      <w:bCs/>
    </w:rPr>
  </w:style>
  <w:style w:type="character" w:customStyle="1" w:styleId="119">
    <w:name w:val="Текст концевой сноски Знак"/>
    <w:link w:val="27"/>
    <w:semiHidden/>
    <w:qFormat/>
    <w:uiPriority w:val="0"/>
    <w:rPr>
      <w:rFonts w:ascii="Times Armenian" w:hAnsi="Times Armenian"/>
    </w:rPr>
  </w:style>
  <w:style w:type="character" w:customStyle="1" w:styleId="120">
    <w:name w:val="Схема документа Знак"/>
    <w:link w:val="24"/>
    <w:semiHidden/>
    <w:qFormat/>
    <w:uiPriority w:val="0"/>
    <w:rPr>
      <w:rFonts w:ascii="Tahoma" w:hAnsi="Tahoma" w:cs="Tahoma"/>
      <w:shd w:val="clear" w:color="auto" w:fill="000080"/>
    </w:rPr>
  </w:style>
  <w:style w:type="character" w:customStyle="1" w:styleId="121">
    <w:name w:val="Стандартный HTML Знак"/>
    <w:basedOn w:val="11"/>
    <w:link w:val="33"/>
    <w:qFormat/>
    <w:uiPriority w:val="99"/>
    <w:rPr>
      <w:rFonts w:ascii="Courier New" w:hAnsi="Courier New" w:cs="Courier New"/>
      <w:lang w:bidi="ar-SA"/>
    </w:rPr>
  </w:style>
  <w:style w:type="character" w:customStyle="1" w:styleId="122">
    <w:name w:val="y2iqfc"/>
    <w:basedOn w:val="11"/>
    <w:qFormat/>
    <w:uiPriority w:val="0"/>
  </w:style>
  <w:style w:type="character" w:customStyle="1" w:styleId="123">
    <w:name w:val="Основной текст с отступом Знак1"/>
    <w:basedOn w:val="11"/>
    <w:semiHidden/>
    <w:qFormat/>
    <w:uiPriority w:val="99"/>
    <w:rPr>
      <w:sz w:val="24"/>
      <w:szCs w:val="24"/>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0761B-95B1-410A-81B1-F14568820842}">
  <ds:schemaRefs/>
</ds:datastoreItem>
</file>

<file path=docProps/app.xml><?xml version="1.0" encoding="utf-8"?>
<Properties xmlns="http://schemas.openxmlformats.org/officeDocument/2006/extended-properties" xmlns:vt="http://schemas.openxmlformats.org/officeDocument/2006/docPropsVTypes">
  <Template>Normal.dotm</Template>
  <Pages>140</Pages>
  <Words>21622</Words>
  <Characters>123250</Characters>
  <Lines>1027</Lines>
  <Paragraphs>289</Paragraphs>
  <TotalTime>1</TotalTime>
  <ScaleCrop>false</ScaleCrop>
  <LinksUpToDate>false</LinksUpToDate>
  <CharactersWithSpaces>144583</CharactersWithSpaces>
  <Application>WPS Office_12.2.0.17545_F1E327BC-269C-435d-A152-05C5408002CA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2024-08-06T10:38:00Z</dcterms:created>
  <dc:creator>H.Avetisyan</dc:creator>
  <cp:lastModifiedBy>Admin</cp:lastModifiedBy>
  <cp:lastPrinted>2018-02-16T07:12:00Z</cp:lastPrinted>
  <dcterms:modified xsi:type="dcterms:W3CDTF">2024-08-07T09:19:09Z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1033-12.2.0.17545</vt:lpwstr>
  </property>
  <property fmtid="{D5CDD505-2E9C-101B-9397-08002B2CF9AE}" pid="3" name="ICV">
    <vt:lpwstr>50B0DC110BDB40EDA3845281DA51710A_12</vt:lpwstr>
  </property>
</Properties>
</file>